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黑体" w:hAnsi="黑体" w:eastAsia="黑体"/>
          <w:color w:val="auto"/>
          <w:kern w:val="0"/>
          <w:sz w:val="24"/>
          <w:highlight w:val="none"/>
        </w:rPr>
      </w:pPr>
      <w:r>
        <w:rPr>
          <w:rFonts w:hint="eastAsia" w:ascii="黑体" w:hAnsi="黑体" w:eastAsia="黑体"/>
          <w:color w:val="auto"/>
          <w:kern w:val="0"/>
          <w:sz w:val="24"/>
          <w:highlight w:val="none"/>
        </w:rPr>
        <w:t>版本号：202</w:t>
      </w:r>
      <w:r>
        <w:rPr>
          <w:rFonts w:hint="eastAsia" w:ascii="黑体" w:hAnsi="黑体" w:eastAsia="黑体"/>
          <w:color w:val="auto"/>
          <w:kern w:val="0"/>
          <w:sz w:val="24"/>
          <w:highlight w:val="none"/>
          <w:lang w:val="en-US" w:eastAsia="zh-CN"/>
        </w:rPr>
        <w:t>4</w:t>
      </w:r>
      <w:r>
        <w:rPr>
          <w:rFonts w:hint="eastAsia" w:ascii="黑体" w:hAnsi="黑体" w:eastAsia="黑体"/>
          <w:color w:val="auto"/>
          <w:kern w:val="0"/>
          <w:sz w:val="24"/>
          <w:highlight w:val="none"/>
        </w:rPr>
        <w:t>年1</w:t>
      </w:r>
      <w:r>
        <w:rPr>
          <w:rFonts w:hint="eastAsia" w:ascii="黑体" w:hAnsi="黑体" w:eastAsia="黑体"/>
          <w:color w:val="auto"/>
          <w:kern w:val="0"/>
          <w:sz w:val="24"/>
          <w:highlight w:val="none"/>
          <w:lang w:val="en-US" w:eastAsia="zh-CN"/>
        </w:rPr>
        <w:t>1</w:t>
      </w:r>
      <w:r>
        <w:rPr>
          <w:rFonts w:hint="eastAsia" w:ascii="黑体" w:hAnsi="黑体" w:eastAsia="黑体"/>
          <w:color w:val="auto"/>
          <w:kern w:val="0"/>
          <w:sz w:val="24"/>
          <w:highlight w:val="none"/>
        </w:rPr>
        <w:t>月版</w:t>
      </w:r>
    </w:p>
    <w:p>
      <w:pPr>
        <w:adjustRightInd w:val="0"/>
        <w:snapToGrid w:val="0"/>
        <w:spacing w:line="360" w:lineRule="auto"/>
        <w:jc w:val="right"/>
        <w:rPr>
          <w:rFonts w:ascii="黑体" w:hAnsi="黑体" w:eastAsia="黑体"/>
          <w:color w:val="auto"/>
          <w:kern w:val="0"/>
          <w:sz w:val="24"/>
          <w:highlight w:val="none"/>
        </w:rPr>
      </w:pPr>
      <w:r>
        <w:rPr>
          <w:rFonts w:hint="eastAsia" w:ascii="黑体" w:hAnsi="黑体" w:eastAsia="黑体"/>
          <w:color w:val="auto"/>
          <w:kern w:val="0"/>
          <w:sz w:val="24"/>
          <w:highlight w:val="none"/>
        </w:rPr>
        <w:t>标段编号：</w:t>
      </w:r>
      <w:r>
        <w:rPr>
          <w:rFonts w:hint="eastAsia" w:ascii="黑体" w:hAnsi="黑体" w:eastAsia="黑体"/>
          <w:color w:val="auto"/>
          <w:kern w:val="0"/>
          <w:sz w:val="24"/>
          <w:highlight w:val="none"/>
          <w:u w:val="single"/>
        </w:rPr>
        <w:t xml:space="preserve">      </w:t>
      </w:r>
    </w:p>
    <w:p>
      <w:pPr>
        <w:adjustRightInd w:val="0"/>
        <w:snapToGrid w:val="0"/>
        <w:spacing w:line="360" w:lineRule="auto"/>
        <w:ind w:firstLine="386"/>
        <w:jc w:val="center"/>
        <w:rPr>
          <w:rFonts w:ascii="黑体" w:hAnsi="宋体" w:eastAsia="黑体"/>
          <w:color w:val="auto"/>
          <w:kern w:val="0"/>
          <w:sz w:val="52"/>
          <w:szCs w:val="52"/>
          <w:highlight w:val="none"/>
        </w:rPr>
      </w:pPr>
    </w:p>
    <w:p>
      <w:pPr>
        <w:adjustRightInd w:val="0"/>
        <w:snapToGrid w:val="0"/>
        <w:spacing w:line="360" w:lineRule="auto"/>
        <w:ind w:firstLine="386"/>
        <w:jc w:val="center"/>
        <w:rPr>
          <w:rFonts w:ascii="黑体" w:hAnsi="宋体" w:eastAsia="黑体"/>
          <w:color w:val="auto"/>
          <w:kern w:val="0"/>
          <w:sz w:val="52"/>
          <w:szCs w:val="52"/>
          <w:highlight w:val="none"/>
        </w:rPr>
      </w:pPr>
    </w:p>
    <w:p>
      <w:pPr>
        <w:adjustRightInd w:val="0"/>
        <w:snapToGrid w:val="0"/>
        <w:spacing w:line="360" w:lineRule="auto"/>
        <w:ind w:firstLine="386"/>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pPr>
        <w:adjustRightInd w:val="0"/>
        <w:snapToGrid w:val="0"/>
        <w:spacing w:line="360" w:lineRule="auto"/>
        <w:ind w:firstLine="386"/>
        <w:jc w:val="center"/>
        <w:rPr>
          <w:rFonts w:ascii="黑体" w:eastAsia="黑体"/>
          <w:b/>
          <w:color w:val="auto"/>
          <w:kern w:val="0"/>
          <w:sz w:val="72"/>
          <w:szCs w:val="72"/>
          <w:highlight w:val="none"/>
        </w:rPr>
      </w:pPr>
      <w:r>
        <w:rPr>
          <w:rFonts w:hint="eastAsia" w:ascii="黑体" w:hAnsi="宋体" w:eastAsia="黑体"/>
          <w:b/>
          <w:color w:val="auto"/>
          <w:kern w:val="0"/>
          <w:sz w:val="72"/>
          <w:szCs w:val="72"/>
          <w:highlight w:val="none"/>
        </w:rPr>
        <w:t>方案设计类</w:t>
      </w:r>
      <w:r>
        <w:rPr>
          <w:rFonts w:hint="eastAsia" w:ascii="黑体" w:eastAsia="黑体"/>
          <w:b/>
          <w:color w:val="auto"/>
          <w:kern w:val="0"/>
          <w:sz w:val="72"/>
          <w:szCs w:val="72"/>
          <w:highlight w:val="none"/>
        </w:rPr>
        <w:t>招标文件</w:t>
      </w:r>
    </w:p>
    <w:p>
      <w:pPr>
        <w:adjustRightInd w:val="0"/>
        <w:snapToGrid w:val="0"/>
        <w:spacing w:line="360" w:lineRule="auto"/>
        <w:ind w:firstLine="386"/>
        <w:jc w:val="center"/>
        <w:rPr>
          <w:rFonts w:ascii="黑体" w:eastAsia="黑体"/>
          <w:color w:val="auto"/>
          <w:kern w:val="0"/>
          <w:sz w:val="52"/>
          <w:szCs w:val="52"/>
          <w:highlight w:val="none"/>
        </w:rPr>
      </w:pPr>
      <w:r>
        <w:rPr>
          <w:rFonts w:hint="eastAsia" w:ascii="黑体" w:eastAsia="黑体"/>
          <w:color w:val="auto"/>
          <w:kern w:val="0"/>
          <w:sz w:val="52"/>
          <w:szCs w:val="52"/>
          <w:highlight w:val="none"/>
        </w:rPr>
        <w:t>（示范文本）</w:t>
      </w:r>
    </w:p>
    <w:p>
      <w:pPr>
        <w:adjustRightInd w:val="0"/>
        <w:snapToGrid w:val="0"/>
        <w:spacing w:line="360" w:lineRule="auto"/>
        <w:ind w:firstLine="386"/>
        <w:jc w:val="center"/>
        <w:rPr>
          <w:rFonts w:ascii="黑体" w:eastAsia="黑体"/>
          <w:color w:val="auto"/>
          <w:kern w:val="0"/>
          <w:sz w:val="52"/>
          <w:szCs w:val="52"/>
          <w:highlight w:val="none"/>
        </w:rPr>
      </w:pPr>
    </w:p>
    <w:p>
      <w:pPr>
        <w:adjustRightInd w:val="0"/>
        <w:snapToGrid w:val="0"/>
        <w:spacing w:line="360" w:lineRule="auto"/>
        <w:ind w:firstLine="386"/>
        <w:jc w:val="center"/>
        <w:rPr>
          <w:rFonts w:ascii="黑体" w:eastAsia="黑体"/>
          <w:color w:val="auto"/>
          <w:kern w:val="0"/>
          <w:sz w:val="52"/>
          <w:szCs w:val="52"/>
          <w:highlight w:val="none"/>
        </w:rPr>
      </w:pPr>
    </w:p>
    <w:p>
      <w:pPr>
        <w:adjustRightInd w:val="0"/>
        <w:snapToGrid w:val="0"/>
        <w:spacing w:line="360" w:lineRule="auto"/>
        <w:ind w:firstLine="386"/>
        <w:jc w:val="center"/>
        <w:rPr>
          <w:rFonts w:ascii="黑体" w:eastAsia="黑体"/>
          <w:color w:val="auto"/>
          <w:kern w:val="0"/>
          <w:sz w:val="52"/>
          <w:szCs w:val="52"/>
          <w:highlight w:val="none"/>
        </w:rPr>
      </w:pPr>
    </w:p>
    <w:p>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标段名称：</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color w:val="auto"/>
          <w:kern w:val="0"/>
          <w:sz w:val="32"/>
          <w:szCs w:val="32"/>
          <w:highlight w:val="none"/>
        </w:rPr>
        <w:t xml:space="preserve"> </w:t>
      </w:r>
    </w:p>
    <w:p>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招 标 人：</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招标代理机构：</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pPr>
        <w:adjustRightInd w:val="0"/>
        <w:snapToGrid w:val="0"/>
        <w:spacing w:line="360" w:lineRule="auto"/>
        <w:ind w:firstLine="420" w:firstLineChars="200"/>
        <w:jc w:val="center"/>
        <w:rPr>
          <w:color w:val="auto"/>
          <w:highlight w:val="none"/>
        </w:rPr>
      </w:pPr>
      <w:r>
        <w:rPr>
          <w:color w:val="auto"/>
          <w:highlight w:val="none"/>
        </w:rPr>
        <w:br w:type="page"/>
      </w:r>
    </w:p>
    <w:p>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pPr>
        <w:pStyle w:val="55"/>
        <w:tabs>
          <w:tab w:val="right" w:leader="dot" w:pos="9072"/>
          <w:tab w:val="clear" w:pos="8949"/>
        </w:tabs>
        <w:rPr>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"_Toc15888" </w:instrText>
      </w:r>
      <w:r>
        <w:rPr>
          <w:color w:val="auto"/>
          <w:highlight w:val="none"/>
        </w:rPr>
        <w:fldChar w:fldCharType="separate"/>
      </w:r>
      <w:r>
        <w:rPr>
          <w:rFonts w:hint="eastAsia" w:ascii="黑体" w:eastAsia="黑体"/>
          <w:color w:val="auto"/>
          <w:kern w:val="0"/>
          <w:szCs w:val="32"/>
          <w:highlight w:val="none"/>
        </w:rPr>
        <w:t xml:space="preserve">第一章 </w:t>
      </w:r>
      <w:r>
        <w:rPr>
          <w:rFonts w:ascii="黑体" w:eastAsia="黑体"/>
          <w:color w:val="auto"/>
          <w:kern w:val="0"/>
          <w:szCs w:val="32"/>
          <w:highlight w:val="none"/>
        </w:rPr>
        <w:t xml:space="preserve"> </w:t>
      </w:r>
      <w:r>
        <w:rPr>
          <w:rFonts w:hint="eastAsia" w:ascii="黑体" w:eastAsia="黑体"/>
          <w:color w:val="auto"/>
          <w:kern w:val="0"/>
          <w:szCs w:val="32"/>
          <w:highlight w:val="none"/>
        </w:rPr>
        <w:t>使用说明</w:t>
      </w:r>
      <w:r>
        <w:rPr>
          <w:color w:val="auto"/>
          <w:highlight w:val="none"/>
        </w:rPr>
        <w:tab/>
      </w:r>
      <w:r>
        <w:rPr>
          <w:color w:val="auto"/>
          <w:highlight w:val="none"/>
        </w:rPr>
        <w:fldChar w:fldCharType="begin"/>
      </w:r>
      <w:r>
        <w:rPr>
          <w:color w:val="auto"/>
          <w:highlight w:val="none"/>
        </w:rPr>
        <w:instrText xml:space="preserve"> PAGEREF _Toc15888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"_Toc3526" </w:instrText>
      </w:r>
      <w:r>
        <w:rPr>
          <w:color w:val="auto"/>
          <w:highlight w:val="none"/>
        </w:rPr>
        <w:fldChar w:fldCharType="separate"/>
      </w:r>
      <w:r>
        <w:rPr>
          <w:rFonts w:hint="eastAsia" w:ascii="黑体" w:eastAsia="黑体"/>
          <w:color w:val="auto"/>
          <w:kern w:val="0"/>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_Toc3526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"_Toc7343" </w:instrText>
      </w:r>
      <w:r>
        <w:rPr>
          <w:color w:val="auto"/>
          <w:highlight w:val="none"/>
        </w:rPr>
        <w:fldChar w:fldCharType="separate"/>
      </w:r>
      <w:r>
        <w:rPr>
          <w:rFonts w:hint="eastAsia" w:ascii="黑体" w:hAnsi="黑体" w:eastAsia="黑体"/>
          <w:b w:val="0"/>
          <w:color w:val="auto"/>
          <w:szCs w:val="32"/>
          <w:highlight w:val="none"/>
        </w:rPr>
        <w:t>一、投标须知前附表</w:t>
      </w:r>
      <w:r>
        <w:rPr>
          <w:b w:val="0"/>
          <w:color w:val="auto"/>
          <w:highlight w:val="none"/>
        </w:rPr>
        <w:tab/>
      </w:r>
      <w:r>
        <w:rPr>
          <w:b w:val="0"/>
          <w:color w:val="auto"/>
          <w:highlight w:val="none"/>
        </w:rPr>
        <w:fldChar w:fldCharType="begin"/>
      </w:r>
      <w:r>
        <w:rPr>
          <w:b w:val="0"/>
          <w:color w:val="auto"/>
          <w:highlight w:val="none"/>
        </w:rPr>
        <w:instrText xml:space="preserve"> PAGEREF _Toc7343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"_Toc25729" </w:instrText>
      </w:r>
      <w:r>
        <w:rPr>
          <w:color w:val="auto"/>
          <w:highlight w:val="none"/>
        </w:rPr>
        <w:fldChar w:fldCharType="separate"/>
      </w:r>
      <w:r>
        <w:rPr>
          <w:rFonts w:hint="eastAsia" w:cs="宋体"/>
          <w:b w:val="0"/>
          <w:color w:val="auto"/>
          <w:highlight w:val="none"/>
        </w:rPr>
        <w:t>（一）招标项目基本情况</w:t>
      </w:r>
      <w:r>
        <w:rPr>
          <w:b w:val="0"/>
          <w:color w:val="auto"/>
          <w:highlight w:val="none"/>
        </w:rPr>
        <w:tab/>
      </w:r>
      <w:r>
        <w:rPr>
          <w:b w:val="0"/>
          <w:color w:val="auto"/>
          <w:highlight w:val="none"/>
        </w:rPr>
        <w:fldChar w:fldCharType="begin"/>
      </w:r>
      <w:r>
        <w:rPr>
          <w:b w:val="0"/>
          <w:color w:val="auto"/>
          <w:highlight w:val="none"/>
        </w:rPr>
        <w:instrText xml:space="preserve"> PAGEREF _Toc25729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"_Toc9047" </w:instrText>
      </w:r>
      <w:r>
        <w:rPr>
          <w:color w:val="auto"/>
          <w:highlight w:val="none"/>
        </w:rPr>
        <w:fldChar w:fldCharType="separate"/>
      </w:r>
      <w:r>
        <w:rPr>
          <w:rFonts w:hint="eastAsia" w:cs="宋体"/>
          <w:b w:val="0"/>
          <w:color w:val="auto"/>
          <w:highlight w:val="none"/>
        </w:rPr>
        <w:t>（二）投标文件编制成果及要求</w:t>
      </w:r>
      <w:r>
        <w:rPr>
          <w:b w:val="0"/>
          <w:color w:val="auto"/>
          <w:highlight w:val="none"/>
        </w:rPr>
        <w:tab/>
      </w:r>
      <w:r>
        <w:rPr>
          <w:b w:val="0"/>
          <w:color w:val="auto"/>
          <w:highlight w:val="none"/>
        </w:rPr>
        <w:fldChar w:fldCharType="begin"/>
      </w:r>
      <w:r>
        <w:rPr>
          <w:b w:val="0"/>
          <w:color w:val="auto"/>
          <w:highlight w:val="none"/>
        </w:rPr>
        <w:instrText xml:space="preserve"> PAGEREF _Toc9047 </w:instrText>
      </w:r>
      <w:r>
        <w:rPr>
          <w:b w:val="0"/>
          <w:color w:val="auto"/>
          <w:highlight w:val="none"/>
        </w:rPr>
        <w:fldChar w:fldCharType="separate"/>
      </w:r>
      <w:r>
        <w:rPr>
          <w:b w:val="0"/>
          <w:color w:val="auto"/>
          <w:highlight w:val="none"/>
        </w:rPr>
        <w:t>12</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"_Toc2082" </w:instrText>
      </w:r>
      <w:r>
        <w:rPr>
          <w:color w:val="auto"/>
          <w:highlight w:val="none"/>
        </w:rPr>
        <w:fldChar w:fldCharType="separate"/>
      </w:r>
      <w:r>
        <w:rPr>
          <w:rFonts w:hint="eastAsia" w:cs="宋体"/>
          <w:b w:val="0"/>
          <w:color w:val="auto"/>
          <w:highlight w:val="none"/>
        </w:rPr>
        <w:t>（三）招标投标分段限时投诉的规定</w:t>
      </w:r>
      <w:r>
        <w:rPr>
          <w:b w:val="0"/>
          <w:color w:val="auto"/>
          <w:highlight w:val="none"/>
        </w:rPr>
        <w:tab/>
      </w:r>
      <w:r>
        <w:rPr>
          <w:b w:val="0"/>
          <w:color w:val="auto"/>
          <w:highlight w:val="none"/>
        </w:rPr>
        <w:fldChar w:fldCharType="begin"/>
      </w:r>
      <w:r>
        <w:rPr>
          <w:b w:val="0"/>
          <w:color w:val="auto"/>
          <w:highlight w:val="none"/>
        </w:rPr>
        <w:instrText xml:space="preserve"> PAGEREF _Toc2082 </w:instrText>
      </w:r>
      <w:r>
        <w:rPr>
          <w:b w:val="0"/>
          <w:color w:val="auto"/>
          <w:highlight w:val="none"/>
        </w:rPr>
        <w:fldChar w:fldCharType="separate"/>
      </w:r>
      <w:r>
        <w:rPr>
          <w:b w:val="0"/>
          <w:color w:val="auto"/>
          <w:highlight w:val="none"/>
        </w:rPr>
        <w:t>15</w:t>
      </w:r>
      <w:r>
        <w:rPr>
          <w:b w:val="0"/>
          <w:color w:val="auto"/>
          <w:highlight w:val="none"/>
        </w:rPr>
        <w:fldChar w:fldCharType="end"/>
      </w:r>
      <w:r>
        <w:rPr>
          <w:b w:val="0"/>
          <w:color w:val="auto"/>
          <w:highlight w:val="none"/>
        </w:rPr>
        <w:fldChar w:fldCharType="end"/>
      </w:r>
    </w:p>
    <w:p>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"_Toc2375" </w:instrText>
      </w:r>
      <w:r>
        <w:rPr>
          <w:color w:val="auto"/>
          <w:highlight w:val="none"/>
        </w:rPr>
        <w:fldChar w:fldCharType="separate"/>
      </w:r>
      <w:r>
        <w:rPr>
          <w:rFonts w:hint="eastAsia" w:ascii="黑体" w:hAnsi="黑体" w:eastAsia="黑体"/>
          <w:b w:val="0"/>
          <w:color w:val="auto"/>
          <w:szCs w:val="32"/>
          <w:highlight w:val="none"/>
        </w:rPr>
        <w:t>二、投标文件否决性条款</w:t>
      </w:r>
      <w:r>
        <w:rPr>
          <w:b w:val="0"/>
          <w:color w:val="auto"/>
          <w:highlight w:val="none"/>
        </w:rPr>
        <w:tab/>
      </w:r>
      <w:r>
        <w:rPr>
          <w:b w:val="0"/>
          <w:color w:val="auto"/>
          <w:highlight w:val="none"/>
        </w:rPr>
        <w:fldChar w:fldCharType="begin"/>
      </w:r>
      <w:r>
        <w:rPr>
          <w:b w:val="0"/>
          <w:color w:val="auto"/>
          <w:highlight w:val="none"/>
        </w:rPr>
        <w:instrText xml:space="preserve"> PAGEREF _Toc2375 </w:instrText>
      </w:r>
      <w:r>
        <w:rPr>
          <w:b w:val="0"/>
          <w:color w:val="auto"/>
          <w:highlight w:val="none"/>
        </w:rPr>
        <w:fldChar w:fldCharType="separate"/>
      </w:r>
      <w:r>
        <w:rPr>
          <w:b w:val="0"/>
          <w:color w:val="auto"/>
          <w:highlight w:val="none"/>
        </w:rPr>
        <w:t>16</w:t>
      </w:r>
      <w:r>
        <w:rPr>
          <w:b w:val="0"/>
          <w:color w:val="auto"/>
          <w:highlight w:val="none"/>
        </w:rPr>
        <w:fldChar w:fldCharType="end"/>
      </w:r>
      <w:r>
        <w:rPr>
          <w:b w:val="0"/>
          <w:color w:val="auto"/>
          <w:highlight w:val="none"/>
        </w:rPr>
        <w:fldChar w:fldCharType="end"/>
      </w:r>
    </w:p>
    <w:p>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"_Toc31992" </w:instrText>
      </w:r>
      <w:r>
        <w:rPr>
          <w:color w:val="auto"/>
          <w:highlight w:val="none"/>
        </w:rPr>
        <w:fldChar w:fldCharType="separate"/>
      </w:r>
      <w:r>
        <w:rPr>
          <w:rFonts w:hint="eastAsia" w:ascii="黑体" w:hAnsi="黑体" w:eastAsia="黑体"/>
          <w:b w:val="0"/>
          <w:color w:val="auto"/>
          <w:szCs w:val="32"/>
          <w:highlight w:val="none"/>
        </w:rPr>
        <w:t>三、招投标须知正文</w:t>
      </w:r>
      <w:r>
        <w:rPr>
          <w:b w:val="0"/>
          <w:color w:val="auto"/>
          <w:highlight w:val="none"/>
        </w:rPr>
        <w:tab/>
      </w:r>
      <w:r>
        <w:rPr>
          <w:b w:val="0"/>
          <w:color w:val="auto"/>
          <w:highlight w:val="none"/>
        </w:rPr>
        <w:fldChar w:fldCharType="begin"/>
      </w:r>
      <w:r>
        <w:rPr>
          <w:b w:val="0"/>
          <w:color w:val="auto"/>
          <w:highlight w:val="none"/>
        </w:rPr>
        <w:instrText xml:space="preserve"> PAGEREF _Toc31992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"_Toc27514" </w:instrText>
      </w:r>
      <w:r>
        <w:rPr>
          <w:color w:val="auto"/>
          <w:highlight w:val="none"/>
        </w:rPr>
        <w:fldChar w:fldCharType="separate"/>
      </w:r>
      <w:r>
        <w:rPr>
          <w:rFonts w:hint="eastAsia" w:cs="宋体"/>
          <w:b w:val="0"/>
          <w:color w:val="auto"/>
          <w:highlight w:val="none"/>
        </w:rPr>
        <w:t>（一）招标</w:t>
      </w:r>
      <w:r>
        <w:rPr>
          <w:b w:val="0"/>
          <w:color w:val="auto"/>
          <w:highlight w:val="none"/>
        </w:rPr>
        <w:tab/>
      </w:r>
      <w:r>
        <w:rPr>
          <w:b w:val="0"/>
          <w:color w:val="auto"/>
          <w:highlight w:val="none"/>
        </w:rPr>
        <w:fldChar w:fldCharType="begin"/>
      </w:r>
      <w:r>
        <w:rPr>
          <w:b w:val="0"/>
          <w:color w:val="auto"/>
          <w:highlight w:val="none"/>
        </w:rPr>
        <w:instrText xml:space="preserve"> PAGEREF _Toc27514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"_Toc30314" </w:instrText>
      </w:r>
      <w:r>
        <w:rPr>
          <w:color w:val="auto"/>
          <w:highlight w:val="none"/>
        </w:rPr>
        <w:fldChar w:fldCharType="separate"/>
      </w:r>
      <w:r>
        <w:rPr>
          <w:rFonts w:hint="eastAsia" w:cs="宋体"/>
          <w:b w:val="0"/>
          <w:color w:val="auto"/>
          <w:highlight w:val="none"/>
        </w:rPr>
        <w:t>（二）投标</w:t>
      </w:r>
      <w:r>
        <w:rPr>
          <w:b w:val="0"/>
          <w:color w:val="auto"/>
          <w:highlight w:val="none"/>
        </w:rPr>
        <w:tab/>
      </w:r>
      <w:r>
        <w:rPr>
          <w:b w:val="0"/>
          <w:color w:val="auto"/>
          <w:highlight w:val="none"/>
        </w:rPr>
        <w:fldChar w:fldCharType="begin"/>
      </w:r>
      <w:r>
        <w:rPr>
          <w:b w:val="0"/>
          <w:color w:val="auto"/>
          <w:highlight w:val="none"/>
        </w:rPr>
        <w:instrText xml:space="preserve"> PAGEREF _Toc30314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"_Toc30884" </w:instrText>
      </w:r>
      <w:r>
        <w:rPr>
          <w:color w:val="auto"/>
          <w:highlight w:val="none"/>
        </w:rPr>
        <w:fldChar w:fldCharType="separate"/>
      </w:r>
      <w:r>
        <w:rPr>
          <w:rFonts w:hint="eastAsia" w:cs="宋体"/>
          <w:b w:val="0"/>
          <w:color w:val="auto"/>
          <w:highlight w:val="none"/>
        </w:rPr>
        <w:t>（三）开标</w:t>
      </w:r>
      <w:r>
        <w:rPr>
          <w:b w:val="0"/>
          <w:color w:val="auto"/>
          <w:highlight w:val="none"/>
        </w:rPr>
        <w:tab/>
      </w:r>
      <w:r>
        <w:rPr>
          <w:b w:val="0"/>
          <w:color w:val="auto"/>
          <w:highlight w:val="none"/>
        </w:rPr>
        <w:fldChar w:fldCharType="begin"/>
      </w:r>
      <w:r>
        <w:rPr>
          <w:b w:val="0"/>
          <w:color w:val="auto"/>
          <w:highlight w:val="none"/>
        </w:rPr>
        <w:instrText xml:space="preserve"> PAGEREF _Toc30884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"_Toc21893" </w:instrText>
      </w:r>
      <w:r>
        <w:rPr>
          <w:color w:val="auto"/>
          <w:highlight w:val="none"/>
        </w:rPr>
        <w:fldChar w:fldCharType="separate"/>
      </w:r>
      <w:r>
        <w:rPr>
          <w:rFonts w:hint="eastAsia" w:cs="宋体"/>
          <w:b w:val="0"/>
          <w:color w:val="auto"/>
          <w:highlight w:val="none"/>
        </w:rPr>
        <w:t>（四）评标</w:t>
      </w:r>
      <w:r>
        <w:rPr>
          <w:b w:val="0"/>
          <w:color w:val="auto"/>
          <w:highlight w:val="none"/>
        </w:rPr>
        <w:tab/>
      </w:r>
      <w:r>
        <w:rPr>
          <w:b w:val="0"/>
          <w:color w:val="auto"/>
          <w:highlight w:val="none"/>
        </w:rPr>
        <w:fldChar w:fldCharType="begin"/>
      </w:r>
      <w:r>
        <w:rPr>
          <w:b w:val="0"/>
          <w:color w:val="auto"/>
          <w:highlight w:val="none"/>
        </w:rPr>
        <w:instrText xml:space="preserve"> PAGEREF _Toc21893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"_Toc28201" </w:instrText>
      </w:r>
      <w:r>
        <w:rPr>
          <w:color w:val="auto"/>
          <w:highlight w:val="none"/>
        </w:rPr>
        <w:fldChar w:fldCharType="separate"/>
      </w:r>
      <w:r>
        <w:rPr>
          <w:rFonts w:hint="eastAsia" w:cs="宋体"/>
          <w:b w:val="0"/>
          <w:color w:val="auto"/>
          <w:highlight w:val="none"/>
        </w:rPr>
        <w:t>（五）定标</w:t>
      </w:r>
      <w:r>
        <w:rPr>
          <w:b w:val="0"/>
          <w:color w:val="auto"/>
          <w:highlight w:val="none"/>
        </w:rPr>
        <w:tab/>
      </w:r>
      <w:r>
        <w:rPr>
          <w:b w:val="0"/>
          <w:color w:val="auto"/>
          <w:highlight w:val="none"/>
        </w:rPr>
        <w:fldChar w:fldCharType="begin"/>
      </w:r>
      <w:r>
        <w:rPr>
          <w:b w:val="0"/>
          <w:color w:val="auto"/>
          <w:highlight w:val="none"/>
        </w:rPr>
        <w:instrText xml:space="preserve"> PAGEREF _Toc28201 </w:instrText>
      </w:r>
      <w:r>
        <w:rPr>
          <w:b w:val="0"/>
          <w:color w:val="auto"/>
          <w:highlight w:val="none"/>
        </w:rPr>
        <w:fldChar w:fldCharType="separate"/>
      </w:r>
      <w:r>
        <w:rPr>
          <w:b w:val="0"/>
          <w:color w:val="auto"/>
          <w:highlight w:val="none"/>
        </w:rPr>
        <w:t>25</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"_Toc18583" </w:instrText>
      </w:r>
      <w:r>
        <w:rPr>
          <w:color w:val="auto"/>
          <w:highlight w:val="none"/>
        </w:rPr>
        <w:fldChar w:fldCharType="separate"/>
      </w:r>
      <w:r>
        <w:rPr>
          <w:rFonts w:hint="eastAsia" w:cs="宋体"/>
          <w:b w:val="0"/>
          <w:color w:val="auto"/>
          <w:highlight w:val="none"/>
        </w:rPr>
        <w:t>（六）中标通知书</w:t>
      </w:r>
      <w:r>
        <w:rPr>
          <w:b w:val="0"/>
          <w:color w:val="auto"/>
          <w:highlight w:val="none"/>
        </w:rPr>
        <w:tab/>
      </w:r>
      <w:r>
        <w:rPr>
          <w:b w:val="0"/>
          <w:color w:val="auto"/>
          <w:highlight w:val="none"/>
        </w:rPr>
        <w:fldChar w:fldCharType="begin"/>
      </w:r>
      <w:r>
        <w:rPr>
          <w:b w:val="0"/>
          <w:color w:val="auto"/>
          <w:highlight w:val="none"/>
        </w:rPr>
        <w:instrText xml:space="preserve"> PAGEREF _Toc18583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pPr>
        <w:pStyle w:val="40"/>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"_Toc30124" </w:instrText>
      </w:r>
      <w:r>
        <w:rPr>
          <w:color w:val="auto"/>
          <w:highlight w:val="none"/>
        </w:rPr>
        <w:fldChar w:fldCharType="separate"/>
      </w:r>
      <w:r>
        <w:rPr>
          <w:rFonts w:hint="eastAsia" w:cs="宋体"/>
          <w:b w:val="0"/>
          <w:color w:val="auto"/>
          <w:highlight w:val="none"/>
        </w:rPr>
        <w:t>（七）合同授予</w:t>
      </w:r>
      <w:r>
        <w:rPr>
          <w:b w:val="0"/>
          <w:color w:val="auto"/>
          <w:highlight w:val="none"/>
        </w:rPr>
        <w:tab/>
      </w:r>
      <w:r>
        <w:rPr>
          <w:b w:val="0"/>
          <w:color w:val="auto"/>
          <w:highlight w:val="none"/>
        </w:rPr>
        <w:fldChar w:fldCharType="begin"/>
      </w:r>
      <w:r>
        <w:rPr>
          <w:b w:val="0"/>
          <w:color w:val="auto"/>
          <w:highlight w:val="none"/>
        </w:rPr>
        <w:instrText xml:space="preserve"> PAGEREF _Toc30124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"_Toc32004" </w:instrText>
      </w:r>
      <w:r>
        <w:rPr>
          <w:color w:val="auto"/>
          <w:highlight w:val="none"/>
        </w:rPr>
        <w:fldChar w:fldCharType="separate"/>
      </w:r>
      <w:r>
        <w:rPr>
          <w:rFonts w:hint="eastAsia" w:ascii="黑体" w:eastAsia="黑体"/>
          <w:color w:val="auto"/>
          <w:kern w:val="0"/>
          <w:szCs w:val="32"/>
          <w:highlight w:val="none"/>
        </w:rPr>
        <w:t>第三章 招标人对招标文件的补充/修改</w:t>
      </w:r>
      <w:r>
        <w:rPr>
          <w:color w:val="auto"/>
          <w:highlight w:val="none"/>
        </w:rPr>
        <w:tab/>
      </w:r>
      <w:r>
        <w:rPr>
          <w:color w:val="auto"/>
          <w:highlight w:val="none"/>
        </w:rPr>
        <w:fldChar w:fldCharType="begin"/>
      </w:r>
      <w:r>
        <w:rPr>
          <w:color w:val="auto"/>
          <w:highlight w:val="none"/>
        </w:rPr>
        <w:instrText xml:space="preserve"> PAGEREF _Toc32004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"_Toc12322" </w:instrText>
      </w:r>
      <w:r>
        <w:rPr>
          <w:color w:val="auto"/>
          <w:highlight w:val="none"/>
        </w:rPr>
        <w:fldChar w:fldCharType="separate"/>
      </w:r>
      <w:r>
        <w:rPr>
          <w:rFonts w:hint="eastAsia" w:ascii="黑体" w:eastAsia="黑体"/>
          <w:color w:val="auto"/>
          <w:kern w:val="0"/>
          <w:szCs w:val="32"/>
          <w:highlight w:val="none"/>
        </w:rPr>
        <w:t>第四章  设计任务书</w:t>
      </w:r>
      <w:r>
        <w:rPr>
          <w:color w:val="auto"/>
          <w:highlight w:val="none"/>
        </w:rPr>
        <w:tab/>
      </w:r>
      <w:r>
        <w:rPr>
          <w:color w:val="auto"/>
          <w:highlight w:val="none"/>
        </w:rPr>
        <w:fldChar w:fldCharType="begin"/>
      </w:r>
      <w:r>
        <w:rPr>
          <w:color w:val="auto"/>
          <w:highlight w:val="none"/>
        </w:rPr>
        <w:instrText xml:space="preserve"> PAGEREF _Toc12322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"_Toc7300" </w:instrText>
      </w:r>
      <w:r>
        <w:rPr>
          <w:color w:val="auto"/>
          <w:highlight w:val="none"/>
        </w:rPr>
        <w:fldChar w:fldCharType="separate"/>
      </w:r>
      <w:r>
        <w:rPr>
          <w:rFonts w:hint="eastAsia" w:ascii="黑体" w:hAnsi="黑体" w:eastAsia="黑体" w:cs="黑体"/>
          <w:color w:val="auto"/>
          <w:kern w:val="0"/>
          <w:szCs w:val="32"/>
          <w:highlight w:val="none"/>
        </w:rPr>
        <w:t>第五章  投标文件格式</w:t>
      </w:r>
      <w:r>
        <w:rPr>
          <w:color w:val="auto"/>
          <w:highlight w:val="none"/>
        </w:rPr>
        <w:tab/>
      </w:r>
      <w:r>
        <w:rPr>
          <w:color w:val="auto"/>
          <w:highlight w:val="none"/>
        </w:rPr>
        <w:fldChar w:fldCharType="begin"/>
      </w:r>
      <w:r>
        <w:rPr>
          <w:color w:val="auto"/>
          <w:highlight w:val="none"/>
        </w:rPr>
        <w:instrText xml:space="preserve"> PAGEREF _Toc7300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"_Toc25242" </w:instrText>
      </w:r>
      <w:r>
        <w:rPr>
          <w:color w:val="auto"/>
          <w:highlight w:val="none"/>
        </w:rPr>
        <w:fldChar w:fldCharType="separate"/>
      </w:r>
      <w:r>
        <w:rPr>
          <w:rFonts w:hint="eastAsia" w:ascii="黑体" w:hAnsi="黑体" w:eastAsia="黑体" w:cs="黑体"/>
          <w:color w:val="auto"/>
          <w:kern w:val="0"/>
          <w:szCs w:val="32"/>
          <w:highlight w:val="none"/>
        </w:rPr>
        <w:t>第六章  合同条款</w:t>
      </w:r>
      <w:r>
        <w:rPr>
          <w:color w:val="auto"/>
          <w:highlight w:val="none"/>
        </w:rPr>
        <w:tab/>
      </w:r>
      <w:r>
        <w:rPr>
          <w:color w:val="auto"/>
          <w:highlight w:val="none"/>
        </w:rPr>
        <w:fldChar w:fldCharType="begin"/>
      </w:r>
      <w:r>
        <w:rPr>
          <w:color w:val="auto"/>
          <w:highlight w:val="none"/>
        </w:rPr>
        <w:instrText xml:space="preserve"> PAGEREF _Toc25242 </w:instrText>
      </w:r>
      <w:r>
        <w:rPr>
          <w:color w:val="auto"/>
          <w:highlight w:val="none"/>
        </w:rPr>
        <w:fldChar w:fldCharType="separate"/>
      </w:r>
      <w:r>
        <w:rPr>
          <w:color w:val="auto"/>
          <w:highlight w:val="none"/>
        </w:rPr>
        <w:t>46</w:t>
      </w:r>
      <w:r>
        <w:rPr>
          <w:color w:val="auto"/>
          <w:highlight w:val="none"/>
        </w:rPr>
        <w:fldChar w:fldCharType="end"/>
      </w:r>
      <w:r>
        <w:rPr>
          <w:color w:val="auto"/>
          <w:highlight w:val="none"/>
        </w:rPr>
        <w:fldChar w:fldCharType="end"/>
      </w:r>
    </w:p>
    <w:p>
      <w:pPr>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pPr>
        <w:jc w:val="center"/>
        <w:rPr>
          <w:color w:val="auto"/>
          <w:highlight w:val="none"/>
        </w:rPr>
      </w:pPr>
      <w:r>
        <w:rPr>
          <w:rFonts w:hint="eastAsia"/>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0" w:name="_Toc1580"/>
      <w:bookmarkStart w:id="1" w:name="_Toc9105"/>
      <w:bookmarkStart w:id="2" w:name="_Toc15888"/>
      <w:r>
        <w:rPr>
          <w:rFonts w:hint="eastAsia" w:ascii="黑体" w:eastAsia="黑体"/>
          <w:bCs/>
          <w:color w:val="auto"/>
          <w:kern w:val="0"/>
          <w:sz w:val="32"/>
          <w:szCs w:val="32"/>
          <w:highlight w:val="none"/>
        </w:rPr>
        <w:t xml:space="preserve">第一章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使用说明</w:t>
      </w:r>
      <w:bookmarkEnd w:id="0"/>
      <w:bookmarkEnd w:id="1"/>
      <w:bookmarkEnd w:id="2"/>
    </w:p>
    <w:p>
      <w:pPr>
        <w:adjustRightInd w:val="0"/>
        <w:snapToGrid w:val="0"/>
        <w:spacing w:line="380" w:lineRule="exact"/>
        <w:ind w:firstLine="420" w:firstLineChars="200"/>
        <w:jc w:val="left"/>
        <w:rPr>
          <w:rFonts w:ascii="宋体" w:hAnsi="宋体"/>
          <w:b/>
          <w:color w:val="auto"/>
          <w:kern w:val="0"/>
          <w:szCs w:val="36"/>
          <w:highlight w:val="none"/>
        </w:rPr>
      </w:pPr>
    </w:p>
    <w:p>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w:t>
      </w:r>
      <w:r>
        <w:rPr>
          <w:rFonts w:hint="eastAsia" w:ascii="宋体" w:hAnsi="宋体" w:eastAsia="宋体" w:cs="宋体"/>
          <w:color w:val="auto"/>
          <w:kern w:val="0"/>
          <w:szCs w:val="21"/>
          <w:highlight w:val="none"/>
        </w:rPr>
        <w:t>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方案设计类招标文件示范文本》（以下简称“本范本”）。</w:t>
      </w:r>
    </w:p>
    <w:p>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color w:val="auto"/>
          <w:kern w:val="0"/>
          <w:szCs w:val="21"/>
          <w:highlight w:val="none"/>
        </w:rPr>
        <w:t>本范本适用于采用电子招投标的方案设计类招标工程。</w:t>
      </w:r>
    </w:p>
    <w:p>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w:t>
      </w:r>
      <w:r>
        <w:rPr>
          <w:rFonts w:hint="eastAsia" w:ascii="宋体" w:hAnsi="宋体" w:eastAsia="宋体" w:cs="宋体"/>
          <w:color w:val="auto"/>
          <w:kern w:val="0"/>
          <w:szCs w:val="21"/>
          <w:highlight w:val="none"/>
        </w:rPr>
        <w:t>本范本的主要编写依据：</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3.《中华人民共和国招标投标法实施条例》；</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4.《建筑工程设计招标投标管理办法》；</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5.《建筑工程方案设计招标投标管理办法》；</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6.《电子招标投标办法》；</w:t>
      </w:r>
    </w:p>
    <w:p>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．《关于建设工程招标投标改革的若干规定》(深府〔2015〕73号)；</w:t>
      </w:r>
    </w:p>
    <w:p>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.《关于进一步完善建设工程招标投标制度的若干措施》(深建规〔2020〕1号)；</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八、有关招标问题的说明</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4.招标人注意事项：</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SJZB   </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ascii="宋体" w:hAnsi="宋体" w:eastAsia="宋体" w:cs="宋体"/>
          <w:color w:val="auto"/>
          <w:szCs w:val="21"/>
          <w:highlight w:val="none"/>
        </w:rPr>
        <w:t>4.2</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对于采用BIM技术的招标项目，招标人应在招标文件中明确实施BIM的具体要求（如BIM设计范围、内容、深度、成果文件格式等），并充分考虑投标人编制BIM标书的时间。</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九、有关投标问题的说明</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的相关规定，违反规定导致的不利后果，由投标人自行承担。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pPr>
        <w:wordWrap w:val="0"/>
        <w:adjustRightInd w:val="0"/>
        <w:snapToGrid w:val="0"/>
        <w:spacing w:line="38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SJTB</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的文件，并且每张图片的分辨率应小于100dpi。商务标所占用磁盘空间必须小于50</w:t>
      </w:r>
      <w:r>
        <w:rPr>
          <w:rFonts w:hint="eastAsia" w:ascii="宋体" w:hAnsi="宋体" w:eastAsia="宋体" w:cs="宋体"/>
          <w:color w:val="auto"/>
          <w:kern w:val="0"/>
          <w:szCs w:val="21"/>
          <w:highlight w:val="none"/>
          <w:lang w:val="en-US" w:eastAsia="zh-CN"/>
        </w:rPr>
        <w:t>0</w:t>
      </w:r>
      <w:r>
        <w:rPr>
          <w:rFonts w:hint="eastAsia" w:ascii="宋体" w:hAnsi="宋体" w:eastAsia="宋体" w:cs="宋体"/>
          <w:color w:val="auto"/>
          <w:kern w:val="0"/>
          <w:szCs w:val="21"/>
          <w:highlight w:val="none"/>
        </w:rPr>
        <w:t>M，设计文本文件所占用磁盘空间必须小于50</w:t>
      </w:r>
      <w:r>
        <w:rPr>
          <w:rFonts w:hint="eastAsia" w:ascii="宋体" w:hAnsi="宋体" w:eastAsia="宋体" w:cs="宋体"/>
          <w:color w:val="auto"/>
          <w:kern w:val="0"/>
          <w:szCs w:val="21"/>
          <w:highlight w:val="none"/>
          <w:lang w:val="en-US" w:eastAsia="zh-CN"/>
        </w:rPr>
        <w:t>00</w:t>
      </w:r>
      <w:r>
        <w:rPr>
          <w:rFonts w:hint="eastAsia" w:ascii="宋体" w:hAnsi="宋体" w:eastAsia="宋体" w:cs="宋体"/>
          <w:color w:val="auto"/>
          <w:kern w:val="0"/>
          <w:szCs w:val="21"/>
          <w:highlight w:val="none"/>
        </w:rPr>
        <w:t>M，方案演示文件占用磁盘空间必须小于1024M，展示图板所占用磁盘空间必须小于1024M。</w:t>
      </w:r>
    </w:p>
    <w:p>
      <w:pPr>
        <w:adjustRightInd w:val="0"/>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8.4 投标人在编制BIM标书时，应使用符合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ascii="宋体" w:hAnsi="宋体" w:eastAsia="宋体" w:cs="宋体"/>
          <w:color w:val="auto"/>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8.5在将数据刻录到光盘之后，必须检查文件是否可以读取，不要在光盘盘面上粘贴标签，应使用记号笔在盘面上标注单位名称。</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8.6电子投标文件必须具有数字证书或电子营业执照签名，方为合法、有效；因未对电子文件进行数字证书或电子营业执照签名导致不利后果的，由投标人自行承担。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8.7投标人应严格按招标文件要求，在截标前使用投标人（或联合体主体）单位机构数字证书或电子营业执照，通过交易平台-进入项目-递交电子投标文件，上传成功后打印回执，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8.8投标人可使用电子文件编制工具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adjustRightInd w:val="0"/>
        <w:snapToGrid w:val="0"/>
        <w:spacing w:line="380" w:lineRule="exact"/>
        <w:ind w:firstLine="420" w:firstLineChars="200"/>
        <w:jc w:val="left"/>
        <w:rPr>
          <w:rFonts w:ascii="宋体" w:hAnsi="宋体" w:eastAsia="宋体" w:cs="宋体"/>
          <w:color w:val="auto"/>
          <w:kern w:val="0"/>
          <w:szCs w:val="21"/>
          <w:highlight w:val="none"/>
        </w:rPr>
      </w:pPr>
    </w:p>
    <w:tbl>
      <w:tblPr>
        <w:tblStyle w:val="81"/>
        <w:tblW w:w="9288" w:type="dxa"/>
        <w:jc w:val="center"/>
        <w:tblInd w:w="0" w:type="dxa"/>
        <w:tblLayout w:type="fixed"/>
        <w:tblCellMar>
          <w:top w:w="0" w:type="dxa"/>
          <w:left w:w="108" w:type="dxa"/>
          <w:bottom w:w="0" w:type="dxa"/>
          <w:right w:w="108" w:type="dxa"/>
        </w:tblCellMar>
      </w:tblPr>
      <w:tblGrid>
        <w:gridCol w:w="1635"/>
        <w:gridCol w:w="2868"/>
        <w:gridCol w:w="2023"/>
        <w:gridCol w:w="2762"/>
      </w:tblGrid>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Layout w:type="fixed"/>
          <w:tblCellMar>
            <w:top w:w="0" w:type="dxa"/>
            <w:left w:w="108" w:type="dxa"/>
            <w:bottom w:w="0" w:type="dxa"/>
            <w:right w:w="108" w:type="dxa"/>
          </w:tblCellMar>
        </w:tblPrEx>
        <w:trPr>
          <w:trHeight w:val="454" w:hRule="atLeast"/>
          <w:jc w:val="center"/>
        </w:trPr>
        <w:tc>
          <w:tcPr>
            <w:tcW w:w="1635"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6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62"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pPr>
        <w:widowControl/>
        <w:spacing w:line="20" w:lineRule="exact"/>
        <w:jc w:val="left"/>
        <w:rPr>
          <w:color w:val="auto"/>
          <w:highlight w:val="none"/>
        </w:rPr>
      </w:pPr>
      <w:r>
        <w:rPr>
          <w:color w:val="auto"/>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3" w:name="_Toc25843"/>
      <w:bookmarkStart w:id="4" w:name="_Toc3526"/>
      <w:bookmarkStart w:id="5" w:name="_Toc3565"/>
      <w:r>
        <w:rPr>
          <w:rFonts w:hint="eastAsia" w:ascii="黑体" w:eastAsia="黑体"/>
          <w:bCs/>
          <w:color w:val="auto"/>
          <w:kern w:val="0"/>
          <w:sz w:val="32"/>
          <w:szCs w:val="32"/>
          <w:highlight w:val="none"/>
          <w:lang w:val="en-US" w:eastAsia="zh-CN"/>
        </w:rPr>
        <w:t xml:space="preserve"> </w:t>
      </w:r>
      <w:r>
        <w:rPr>
          <w:rFonts w:hint="eastAsia" w:ascii="黑体" w:eastAsia="黑体"/>
          <w:bCs/>
          <w:color w:val="auto"/>
          <w:kern w:val="0"/>
          <w:sz w:val="32"/>
          <w:szCs w:val="32"/>
          <w:highlight w:val="none"/>
        </w:rPr>
        <w:t>第二章  投标须知</w:t>
      </w:r>
      <w:bookmarkEnd w:id="3"/>
      <w:bookmarkEnd w:id="4"/>
      <w:bookmarkEnd w:id="5"/>
    </w:p>
    <w:p>
      <w:pPr>
        <w:adjustRightInd w:val="0"/>
        <w:snapToGrid w:val="0"/>
        <w:spacing w:line="360" w:lineRule="auto"/>
        <w:jc w:val="center"/>
        <w:outlineLvl w:val="1"/>
        <w:rPr>
          <w:rFonts w:ascii="黑体" w:hAnsi="黑体" w:eastAsia="黑体"/>
          <w:bCs/>
          <w:color w:val="auto"/>
          <w:sz w:val="32"/>
          <w:szCs w:val="32"/>
          <w:highlight w:val="none"/>
        </w:rPr>
      </w:pPr>
      <w:bookmarkStart w:id="6" w:name="_Toc6030"/>
      <w:bookmarkStart w:id="7" w:name="_Toc20413"/>
      <w:bookmarkStart w:id="8" w:name="_Toc7343"/>
      <w:r>
        <w:rPr>
          <w:rFonts w:hint="eastAsia" w:ascii="黑体" w:hAnsi="黑体" w:eastAsia="黑体"/>
          <w:bCs/>
          <w:color w:val="auto"/>
          <w:sz w:val="32"/>
          <w:szCs w:val="32"/>
          <w:highlight w:val="none"/>
        </w:rPr>
        <w:t>一、投标须知前附表</w:t>
      </w:r>
      <w:bookmarkEnd w:id="6"/>
      <w:bookmarkEnd w:id="7"/>
      <w:bookmarkEnd w:id="8"/>
    </w:p>
    <w:p>
      <w:pPr>
        <w:adjustRightInd w:val="0"/>
        <w:snapToGrid w:val="0"/>
        <w:spacing w:line="360" w:lineRule="auto"/>
        <w:jc w:val="center"/>
        <w:outlineLvl w:val="2"/>
        <w:rPr>
          <w:rFonts w:ascii="宋体" w:hAnsi="宋体" w:eastAsia="宋体" w:cs="宋体"/>
          <w:b/>
          <w:color w:val="auto"/>
          <w:sz w:val="30"/>
          <w:highlight w:val="none"/>
        </w:rPr>
      </w:pPr>
      <w:bookmarkStart w:id="9" w:name="_Toc25729"/>
      <w:bookmarkStart w:id="10" w:name="_Toc29617"/>
      <w:bookmarkStart w:id="11" w:name="_Toc12996"/>
      <w:r>
        <w:rPr>
          <w:rFonts w:hint="eastAsia" w:ascii="宋体" w:hAnsi="宋体" w:eastAsia="宋体" w:cs="宋体"/>
          <w:b/>
          <w:color w:val="auto"/>
          <w:sz w:val="30"/>
          <w:highlight w:val="none"/>
        </w:rPr>
        <w:t>（一）招标项目基本情况</w:t>
      </w:r>
      <w:bookmarkEnd w:id="9"/>
      <w:bookmarkEnd w:id="10"/>
      <w:bookmarkEnd w:id="11"/>
    </w:p>
    <w:tbl>
      <w:tblPr>
        <w:tblStyle w:val="81"/>
        <w:tblW w:w="10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833"/>
        <w:gridCol w:w="7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28"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833"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578"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7578"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7578"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728" w:type="dxa"/>
            <w:vMerge w:val="restart"/>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1833" w:type="dxa"/>
            <w:vMerge w:val="restart"/>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7578" w:type="dxa"/>
            <w:shd w:val="clear" w:color="auto" w:fill="auto"/>
            <w:vAlign w:val="center"/>
          </w:tcPr>
          <w:p>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eastAsia" w:ascii="宋体" w:hAnsi="宋体" w:eastAsia="宋体" w:cs="宋体"/>
                <w:bCs/>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jc w:val="center"/>
        </w:trPr>
        <w:tc>
          <w:tcPr>
            <w:tcW w:w="728"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1833"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jc w:val="center"/>
        </w:trPr>
        <w:tc>
          <w:tcPr>
            <w:tcW w:w="728" w:type="dxa"/>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9" w:hRule="atLeast"/>
          <w:jc w:val="center"/>
        </w:trPr>
        <w:tc>
          <w:tcPr>
            <w:tcW w:w="728" w:type="dxa"/>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7578"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注：联合体资质应符合法律法规的规定，并按照联合体协议约定的分工进行认定。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9" w:hRule="atLeast"/>
          <w:jc w:val="center"/>
        </w:trPr>
        <w:tc>
          <w:tcPr>
            <w:tcW w:w="728" w:type="dxa"/>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7578"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7"/>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728" w:type="dxa"/>
            <w:shd w:val="clear" w:color="auto" w:fill="auto"/>
            <w:vAlign w:val="center"/>
          </w:tcPr>
          <w:p>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9" w:hRule="atLeast"/>
          <w:jc w:val="center"/>
        </w:trPr>
        <w:tc>
          <w:tcPr>
            <w:tcW w:w="728" w:type="dxa"/>
            <w:shd w:val="clear" w:color="auto" w:fill="auto"/>
            <w:vAlign w:val="center"/>
          </w:tcPr>
          <w:p>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9" w:hRule="atLeast"/>
          <w:jc w:val="center"/>
        </w:trPr>
        <w:tc>
          <w:tcPr>
            <w:tcW w:w="728" w:type="dxa"/>
            <w:shd w:val="clear" w:color="auto" w:fill="auto"/>
            <w:vAlign w:val="center"/>
          </w:tcPr>
          <w:p>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12</w:t>
            </w:r>
          </w:p>
        </w:tc>
        <w:tc>
          <w:tcPr>
            <w:tcW w:w="1833" w:type="dxa"/>
            <w:shd w:val="clear" w:color="auto" w:fill="auto"/>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资格审查方式</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eastAsia="zh-CN"/>
              </w:rPr>
              <w:t>资格预审</w:t>
            </w:r>
          </w:p>
          <w:p>
            <w:pPr>
              <w:adjustRightInd w:val="0"/>
              <w:snapToGrid w:val="0"/>
              <w:spacing w:line="360" w:lineRule="auto"/>
              <w:jc w:val="left"/>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rPr>
              <w:t>□ 资格后审。截标后，由招标人</w:t>
            </w:r>
            <w:bookmarkStart w:id="68" w:name="_GoBack"/>
            <w:bookmarkEnd w:id="68"/>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交易网进行审查，审查结果在网上公示。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7"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7578" w:type="dxa"/>
            <w:shd w:val="clear" w:color="auto" w:fill="auto"/>
            <w:vAlign w:val="center"/>
          </w:tcPr>
          <w:p>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bCs/>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万元（即限额设计）</w:t>
            </w:r>
          </w:p>
          <w:p>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固定单价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3"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2"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pPr>
              <w:adjustRightInd w:val="0"/>
              <w:snapToGrid w:val="0"/>
              <w:spacing w:line="360" w:lineRule="auto"/>
              <w:ind w:left="420" w:left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日（自投标截止日起）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728"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8</w:t>
            </w:r>
          </w:p>
        </w:tc>
        <w:tc>
          <w:tcPr>
            <w:tcW w:w="1833"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设计等服务类项目原则上不再收取投标保证金，政府投资建设工程以外的其他依法必须招标建设工程项目，鼓励招标人免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2" w:hRule="atLeast"/>
          <w:jc w:val="center"/>
        </w:trPr>
        <w:tc>
          <w:tcPr>
            <w:tcW w:w="728"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8"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1833"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□招标人确定固定值:</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8" w:type="dxa"/>
            <w:vMerge w:val="continue"/>
            <w:shd w:val="clear" w:color="auto" w:fill="auto"/>
            <w:vAlign w:val="center"/>
          </w:tcPr>
          <w:p>
            <w:pPr>
              <w:adjustRightInd w:val="0"/>
              <w:snapToGrid w:val="0"/>
              <w:spacing w:line="360" w:lineRule="auto"/>
              <w:jc w:val="center"/>
              <w:rPr>
                <w:rFonts w:hint="default" w:ascii="宋体" w:hAnsi="宋体" w:eastAsia="宋体" w:cs="宋体"/>
                <w:color w:val="auto"/>
                <w:kern w:val="0"/>
                <w:szCs w:val="21"/>
                <w:highlight w:val="none"/>
                <w:lang w:val="en-US"/>
              </w:rPr>
            </w:pPr>
          </w:p>
        </w:tc>
        <w:tc>
          <w:tcPr>
            <w:tcW w:w="1833" w:type="dxa"/>
            <w:vMerge w:val="continue"/>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1"/>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8" w:hRule="atLeast"/>
          <w:jc w:val="center"/>
        </w:trPr>
        <w:tc>
          <w:tcPr>
            <w:tcW w:w="728"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□记名投票法（逐轮淘汰）</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22</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7"/>
                <w:rFonts w:hint="eastAsia" w:ascii="宋体" w:hAnsi="宋体" w:eastAsia="宋体" w:cs="宋体"/>
                <w:color w:val="auto"/>
                <w:kern w:val="0"/>
                <w:szCs w:val="21"/>
                <w:highlight w:val="none"/>
              </w:rPr>
              <w:t>[</w:t>
            </w:r>
            <w:r>
              <w:rPr>
                <w:rStyle w:val="137"/>
                <w:rFonts w:hint="eastAsia" w:ascii="宋体" w:hAnsi="宋体" w:eastAsia="宋体" w:cs="宋体"/>
                <w:color w:val="auto"/>
                <w:kern w:val="0"/>
                <w:szCs w:val="21"/>
                <w:highlight w:val="none"/>
              </w:rPr>
              <w:footnoteReference w:id="2"/>
            </w:r>
            <w:r>
              <w:rPr>
                <w:rStyle w:val="137"/>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 w:hRule="atLeast"/>
          <w:jc w:val="center"/>
        </w:trPr>
        <w:tc>
          <w:tcPr>
            <w:tcW w:w="728"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1833"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jc w:val="center"/>
        </w:trPr>
        <w:tc>
          <w:tcPr>
            <w:tcW w:w="728" w:type="dxa"/>
            <w:vMerge w:val="continue"/>
            <w:shd w:val="clear" w:color="auto" w:fill="auto"/>
            <w:vAlign w:val="center"/>
          </w:tcPr>
          <w:p>
            <w:pPr>
              <w:adjustRightInd w:val="0"/>
              <w:snapToGrid w:val="0"/>
              <w:spacing w:line="360" w:lineRule="auto"/>
              <w:jc w:val="left"/>
              <w:rPr>
                <w:color w:val="auto"/>
                <w:highlight w:val="none"/>
              </w:rPr>
            </w:pPr>
          </w:p>
        </w:tc>
        <w:tc>
          <w:tcPr>
            <w:tcW w:w="1833" w:type="dxa"/>
            <w:vMerge w:val="continue"/>
            <w:shd w:val="clear" w:color="auto" w:fill="auto"/>
            <w:vAlign w:val="center"/>
          </w:tcPr>
          <w:p>
            <w:pPr>
              <w:adjustRightInd w:val="0"/>
              <w:snapToGrid w:val="0"/>
              <w:spacing w:line="360" w:lineRule="auto"/>
              <w:jc w:val="left"/>
              <w:rPr>
                <w:color w:val="auto"/>
                <w:highlight w:val="none"/>
              </w:rPr>
            </w:pP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jc w:val="center"/>
        </w:trPr>
        <w:tc>
          <w:tcPr>
            <w:tcW w:w="728"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833"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7578" w:type="dxa"/>
            <w:shd w:val="clear" w:color="auto" w:fill="auto"/>
            <w:vAlign w:val="center"/>
          </w:tcPr>
          <w:p>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3"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□委托评标委员会直接定标。</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（不超过3名）名无排序的中标候选人，由招标人组建定标委员会从评标委员会推荐的中标候选人中确定中标人；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有排序的中标候选人，确定排名第一的中标候选人为中标人；排名第一的中标候选人放弃中标，招标人可以确定排名第二的中标候选人为中标人；排名第二的中标候选人放弃中标，招标人可以确定排名第三的中标候选人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7578" w:type="dxa"/>
            <w:shd w:val="clear" w:color="auto" w:fill="auto"/>
            <w:vAlign w:val="center"/>
          </w:tcPr>
          <w:p>
            <w:pPr>
              <w:pStyle w:val="41"/>
              <w:adjustRightInd w:val="0"/>
              <w:snapToGrid w:val="0"/>
              <w:spacing w:line="360" w:lineRule="auto"/>
              <w:jc w:val="left"/>
              <w:rPr>
                <w:rFonts w:hAnsi="宋体" w:cs="宋体"/>
                <w:color w:val="auto"/>
                <w:sz w:val="21"/>
                <w:highlight w:val="none"/>
              </w:rPr>
            </w:pPr>
            <w:r>
              <w:rPr>
                <w:rFonts w:hint="eastAsia" w:hAnsi="宋体" w:cs="宋体"/>
                <w:color w:val="auto"/>
                <w:sz w:val="21"/>
                <w:highlight w:val="none"/>
              </w:rPr>
              <w:t>招标人和中标人应当自中标通知书发出之日起三十日内，按照招标文件和中标人的投标文件签订合同（因投诉暂停的除外）。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6" w:hRule="atLeast"/>
          <w:jc w:val="center"/>
        </w:trPr>
        <w:tc>
          <w:tcPr>
            <w:tcW w:w="72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7578"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中标人将被授予合同，不作补偿</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入围但不中标的每个投标人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其余投标人不作补偿</w:t>
            </w:r>
          </w:p>
        </w:tc>
      </w:tr>
    </w:tbl>
    <w:p>
      <w:pPr>
        <w:widowControl/>
        <w:spacing w:line="20" w:lineRule="exact"/>
        <w:jc w:val="left"/>
        <w:rPr>
          <w:color w:val="auto"/>
          <w:highlight w:val="none"/>
        </w:rPr>
      </w:pPr>
      <w:r>
        <w:rPr>
          <w:color w:val="auto"/>
          <w:highlight w:val="none"/>
        </w:rPr>
        <w:br w:type="page"/>
      </w:r>
    </w:p>
    <w:p>
      <w:pPr>
        <w:adjustRightInd w:val="0"/>
        <w:snapToGrid w:val="0"/>
        <w:spacing w:line="360" w:lineRule="auto"/>
        <w:jc w:val="center"/>
        <w:outlineLvl w:val="2"/>
        <w:rPr>
          <w:rFonts w:ascii="宋体" w:hAnsi="宋体" w:eastAsia="宋体" w:cs="宋体"/>
          <w:b/>
          <w:color w:val="auto"/>
          <w:sz w:val="30"/>
          <w:highlight w:val="none"/>
        </w:rPr>
      </w:pPr>
      <w:bookmarkStart w:id="12" w:name="_Toc9047"/>
      <w:bookmarkStart w:id="13" w:name="_Toc8485"/>
      <w:bookmarkStart w:id="14" w:name="_Toc20207"/>
      <w:r>
        <w:rPr>
          <w:rFonts w:hint="eastAsia" w:ascii="宋体" w:hAnsi="宋体" w:eastAsia="宋体" w:cs="宋体"/>
          <w:b/>
          <w:color w:val="auto"/>
          <w:sz w:val="30"/>
          <w:highlight w:val="none"/>
        </w:rPr>
        <w:t>（二）投标文件编制成果及要求</w:t>
      </w:r>
      <w:bookmarkEnd w:id="12"/>
      <w:bookmarkEnd w:id="13"/>
      <w:bookmarkEnd w:id="14"/>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386"/>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386"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371" w:type="dxa"/>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编制内容：</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2、投资估算</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3、联合体共同投标协议（若有，原件扫描件）</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4、拟投入本项目设计人员汇总表</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5、拟投入本项目设计人员基本情况表</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2</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设计文本文件</w:t>
            </w:r>
          </w:p>
        </w:tc>
        <w:tc>
          <w:tcPr>
            <w:tcW w:w="737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设计文本文件编制：</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1、设计说明书</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2、设计图纸</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3、投标人提出的建议、工程创新和备选投标方案（若有）</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ind w:left="315" w:hanging="315" w:hangingChars="15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设计文本中图片名的命名规则：</w:t>
            </w:r>
          </w:p>
          <w:p>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序号+图名（其中“序号”用阿拉伯数字），例如：001教学楼透视图。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bookmarkStart w:id="15" w:name="方案演示" w:colFirst="2" w:colLast="2"/>
            <w:r>
              <w:rPr>
                <w:rFonts w:hint="eastAsia" w:ascii="宋体" w:hAnsi="宋体" w:eastAsia="宋体" w:cs="宋体"/>
                <w:color w:val="auto"/>
                <w:kern w:val="0"/>
                <w:szCs w:val="21"/>
                <w:highlight w:val="none"/>
              </w:rPr>
              <w:t>3</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方案演示文件</w:t>
            </w: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p>
            <w:pPr>
              <w:adjustRightInd w:val="0"/>
              <w:snapToGrid w:val="0"/>
              <w:spacing w:line="360" w:lineRule="auto"/>
              <w:ind w:left="210" w:leftChars="100"/>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bookmarkStart w:id="16" w:name="展示图板" w:colFirst="2" w:colLast="2"/>
            <w:r>
              <w:rPr>
                <w:rFonts w:hint="eastAsia" w:ascii="宋体" w:hAnsi="宋体" w:eastAsia="宋体" w:cs="宋体"/>
                <w:color w:val="auto"/>
                <w:kern w:val="0"/>
                <w:szCs w:val="21"/>
                <w:highlight w:val="none"/>
              </w:rPr>
              <w:t>4</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展示图板</w:t>
            </w:r>
          </w:p>
        </w:tc>
        <w:tc>
          <w:tcPr>
            <w:tcW w:w="7371" w:type="dxa"/>
            <w:shd w:val="clear" w:color="auto" w:fill="auto"/>
            <w:vAlign w:val="center"/>
          </w:tcPr>
          <w:p>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形式（图板内容中不得出现投标人的名称或标志）</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ind w:left="210" w:hanging="210" w:hanging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展示图板不超过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块，应表现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提交展示图板，展示图板均为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号图；</w:t>
            </w:r>
          </w:p>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 提交的电子文件形式，应使用电子投标文件编制工具制作，文件格式要求详见本范本“使用说明”。</w:t>
            </w: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bookmarkStart w:id="17" w:name="建筑模型" w:colFirst="2" w:colLast="2"/>
            <w:r>
              <w:rPr>
                <w:rFonts w:hint="eastAsia" w:ascii="宋体" w:hAnsi="宋体" w:eastAsia="宋体" w:cs="宋体"/>
                <w:color w:val="auto"/>
                <w:kern w:val="0"/>
                <w:szCs w:val="21"/>
                <w:highlight w:val="none"/>
              </w:rPr>
              <w:t>5</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建筑模型</w:t>
            </w: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比例尺1: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 素色模型   □ 彩色模型。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采用实物形式。建议单体建筑沙盘面积不超过1平方米，群体建筑沙盘面积不超过2.5平方米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531"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386" w:type="dxa"/>
            <w:vMerge w:val="restart"/>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371" w:type="dxa"/>
            <w:shd w:val="clear" w:color="auto" w:fill="auto"/>
            <w:vAlign w:val="center"/>
          </w:tcPr>
          <w:p>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p>
          <w:p>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 采用明标形式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jc w:val="center"/>
        </w:trPr>
        <w:tc>
          <w:tcPr>
            <w:tcW w:w="531" w:type="dxa"/>
            <w:vMerge w:val="continue"/>
            <w:shd w:val="clear" w:color="auto" w:fill="auto"/>
            <w:vAlign w:val="center"/>
          </w:tcPr>
          <w:p>
            <w:pPr>
              <w:adjustRightInd w:val="0"/>
              <w:snapToGrid w:val="0"/>
              <w:spacing w:line="360" w:lineRule="auto"/>
              <w:jc w:val="left"/>
              <w:rPr>
                <w:color w:val="auto"/>
                <w:highlight w:val="none"/>
              </w:rPr>
            </w:pPr>
          </w:p>
        </w:tc>
        <w:tc>
          <w:tcPr>
            <w:tcW w:w="1386" w:type="dxa"/>
            <w:vMerge w:val="continue"/>
            <w:shd w:val="clear" w:color="auto" w:fill="auto"/>
            <w:vAlign w:val="center"/>
          </w:tcPr>
          <w:p>
            <w:pPr>
              <w:adjustRightInd w:val="0"/>
              <w:snapToGrid w:val="0"/>
              <w:spacing w:line="360" w:lineRule="auto"/>
              <w:jc w:val="left"/>
              <w:rPr>
                <w:color w:val="auto"/>
                <w:highlight w:val="none"/>
              </w:rPr>
            </w:pPr>
          </w:p>
        </w:tc>
        <w:tc>
          <w:tcPr>
            <w:tcW w:w="7371" w:type="dxa"/>
            <w:shd w:val="clear" w:color="auto" w:fill="auto"/>
            <w:vAlign w:val="center"/>
          </w:tcPr>
          <w:p>
            <w:pPr>
              <w:pStyle w:val="74"/>
              <w:widowControl/>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pPr>
              <w:pStyle w:val="74"/>
              <w:widowControl/>
              <w:adjustRightInd w:val="0"/>
              <w:snapToGrid w:val="0"/>
              <w:spacing w:line="360" w:lineRule="auto"/>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rPr>
              <w:t>1、</w:t>
            </w:r>
            <w:r>
              <w:rPr>
                <w:rFonts w:hint="eastAsia" w:ascii="仿宋_GB2312" w:hAnsi="仿宋_GB2312" w:eastAsia="仿宋_GB2312" w:cs="仿宋_GB2312"/>
                <w:bCs/>
                <w:color w:val="auto"/>
                <w:kern w:val="0"/>
                <w:sz w:val="21"/>
                <w:szCs w:val="21"/>
                <w:highlight w:val="none"/>
                <w:lang w:val="en-US" w:eastAsia="zh-CN"/>
              </w:rPr>
              <w:t>BIM实施方案</w:t>
            </w:r>
            <w:r>
              <w:rPr>
                <w:rFonts w:hint="eastAsia" w:ascii="仿宋_GB2312" w:hAnsi="仿宋_GB2312" w:eastAsia="仿宋_GB2312" w:cs="仿宋_GB2312"/>
                <w:bCs/>
                <w:color w:val="auto"/>
                <w:kern w:val="0"/>
                <w:sz w:val="21"/>
                <w:szCs w:val="21"/>
                <w:highlight w:val="none"/>
              </w:rPr>
              <w:t>；</w:t>
            </w:r>
          </w:p>
          <w:p>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2</w:t>
            </w:r>
            <w:r>
              <w:rPr>
                <w:rFonts w:hint="eastAsia" w:ascii="仿宋_GB2312" w:hAnsi="仿宋_GB2312" w:eastAsia="仿宋_GB2312" w:cs="仿宋_GB2312"/>
                <w:bCs/>
                <w:color w:val="auto"/>
                <w:kern w:val="0"/>
                <w:sz w:val="21"/>
                <w:szCs w:val="21"/>
                <w:highlight w:val="none"/>
              </w:rPr>
              <w:t>、方案设计BIM模型、预留视点及备注；</w:t>
            </w:r>
          </w:p>
          <w:p>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lang w:val="en-US" w:eastAsia="zh-CN"/>
              </w:rPr>
              <w:t>3</w:t>
            </w:r>
            <w:r>
              <w:rPr>
                <w:rFonts w:hint="eastAsia" w:ascii="仿宋_GB2312" w:hAnsi="仿宋_GB2312" w:eastAsia="仿宋_GB2312" w:cs="仿宋_GB2312"/>
                <w:bCs/>
                <w:color w:val="auto"/>
                <w:kern w:val="0"/>
                <w:sz w:val="21"/>
                <w:szCs w:val="21"/>
                <w:highlight w:val="none"/>
              </w:rPr>
              <w:t>、建筑内外部漫游动画；</w:t>
            </w:r>
          </w:p>
          <w:p>
            <w:pPr>
              <w:pStyle w:val="74"/>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4</w:t>
            </w:r>
            <w:r>
              <w:rPr>
                <w:rFonts w:hint="eastAsia" w:ascii="仿宋_GB2312" w:hAnsi="仿宋_GB2312" w:eastAsia="仿宋_GB2312" w:cs="仿宋_GB2312"/>
                <w:bCs/>
                <w:color w:val="auto"/>
                <w:kern w:val="0"/>
                <w:sz w:val="21"/>
                <w:szCs w:val="21"/>
                <w:highlight w:val="none"/>
              </w:rPr>
              <w:t>、</w:t>
            </w:r>
            <w:r>
              <w:rPr>
                <w:rFonts w:hint="eastAsia" w:ascii="仿宋_GB2312" w:hAnsi="仿宋_GB2312" w:eastAsia="仿宋_GB2312" w:cs="仿宋_GB2312"/>
                <w:b w:val="0"/>
                <w:bCs w:val="0"/>
                <w:i w:val="0"/>
                <w:iCs w:val="0"/>
                <w:color w:val="auto"/>
                <w:spacing w:val="0"/>
                <w:w w:val="100"/>
                <w:sz w:val="21"/>
                <w:szCs w:val="21"/>
                <w:highlight w:val="none"/>
                <w:vertAlign w:val="baseline"/>
              </w:rPr>
              <w:t>模型和周边环境GIS整合</w:t>
            </w:r>
            <w:r>
              <w:rPr>
                <w:rFonts w:hint="eastAsia" w:ascii="仿宋_GB2312" w:hAnsi="仿宋_GB2312" w:eastAsia="仿宋_GB2312" w:cs="仿宋_GB2312"/>
                <w:bCs/>
                <w:color w:val="auto"/>
                <w:kern w:val="0"/>
                <w:sz w:val="21"/>
                <w:szCs w:val="21"/>
                <w:highlight w:val="none"/>
              </w:rPr>
              <w:t>；</w:t>
            </w:r>
          </w:p>
          <w:p>
            <w:pPr>
              <w:pStyle w:val="74"/>
              <w:widowControl/>
              <w:adjustRightInd w:val="0"/>
              <w:snapToGrid w:val="0"/>
              <w:spacing w:line="360" w:lineRule="auto"/>
              <w:jc w:val="left"/>
              <w:rPr>
                <w:rFonts w:ascii="宋体" w:hAnsi="宋体" w:eastAsia="宋体" w:cs="宋体"/>
                <w:bCs/>
                <w:color w:val="auto"/>
                <w:kern w:val="0"/>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5</w:t>
            </w:r>
            <w:r>
              <w:rPr>
                <w:rFonts w:hint="eastAsia" w:ascii="仿宋_GB2312" w:hAnsi="仿宋_GB2312" w:eastAsia="仿宋_GB2312" w:cs="仿宋_GB2312"/>
                <w:color w:val="auto"/>
                <w:kern w:val="0"/>
                <w:sz w:val="21"/>
                <w:szCs w:val="21"/>
                <w:highlight w:val="none"/>
              </w:rPr>
              <w:t>、其他</w:t>
            </w:r>
            <w:r>
              <w:rPr>
                <w:rFonts w:hint="eastAsia" w:ascii="仿宋_GB2312" w:hAnsi="仿宋_GB2312" w:eastAsia="仿宋_GB2312" w:cs="仿宋_GB2312"/>
                <w:color w:val="auto"/>
                <w:kern w:val="0"/>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531"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386"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7371" w:type="dxa"/>
            <w:shd w:val="clear" w:color="auto" w:fill="auto"/>
            <w:vAlign w:val="center"/>
          </w:tcPr>
          <w:p>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pPr>
              <w:adjustRightInd w:val="0"/>
              <w:snapToGrid w:val="0"/>
              <w:spacing w:line="380" w:lineRule="exact"/>
              <w:rPr>
                <w:rFonts w:ascii="宋体" w:hAnsi="宋体" w:eastAsia="宋体" w:cs="宋体"/>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b/>
                <w:bCs/>
                <w:color w:val="auto"/>
                <w:szCs w:val="21"/>
                <w:highlight w:val="none"/>
              </w:rPr>
              <w:t>格式为*</w:t>
            </w:r>
            <w:r>
              <w:rPr>
                <w:color w:val="auto"/>
                <w:highlight w:val="none"/>
              </w:rPr>
              <w:t>SJ</w:t>
            </w:r>
            <w:r>
              <w:rPr>
                <w:rFonts w:hint="eastAsia"/>
                <w:color w:val="auto"/>
                <w:highlight w:val="none"/>
              </w:rPr>
              <w:t>T</w:t>
            </w:r>
            <w:r>
              <w:rPr>
                <w:color w:val="auto"/>
                <w:highlight w:val="none"/>
              </w:rPr>
              <w:t>B </w:t>
            </w:r>
            <w:r>
              <w:rPr>
                <w:rFonts w:hint="eastAsia" w:ascii="宋体" w:hAnsi="宋体" w:eastAsia="宋体" w:cs="宋体"/>
                <w:color w:val="auto"/>
                <w:szCs w:val="21"/>
                <w:highlight w:val="none"/>
              </w:rPr>
              <w:t>)。</w:t>
            </w: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atLeast"/>
          <w:jc w:val="center"/>
        </w:trPr>
        <w:tc>
          <w:tcPr>
            <w:tcW w:w="531" w:type="dxa"/>
            <w:vMerge w:val="restart"/>
            <w:shd w:val="clear" w:color="auto" w:fill="auto"/>
            <w:vAlign w:val="center"/>
          </w:tcPr>
          <w:p>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7</w:t>
            </w:r>
          </w:p>
        </w:tc>
        <w:tc>
          <w:tcPr>
            <w:tcW w:w="1386"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投标文件密封要求</w:t>
            </w:r>
          </w:p>
        </w:tc>
        <w:tc>
          <w:tcPr>
            <w:tcW w:w="7371" w:type="dxa"/>
            <w:shd w:val="clear" w:color="auto" w:fill="auto"/>
            <w:vAlign w:val="center"/>
          </w:tcPr>
          <w:p>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1、将投标光盘包装在密封袋中，并在密封袋上注明工程名称、投标人名称。</w:t>
            </w:r>
          </w:p>
          <w:p>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2、投标文件中暗标的编制要求：暗标部分必须隐匿投标人及其专业技术人员的名称，不得标注或做任何可以辨认投标人及其专业技术人员身份的名称、印章、商标等标记。</w:t>
            </w:r>
          </w:p>
          <w:p>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3、如果招标人允许提交备选投标方案，须单独刻录并密封包装，在密封袋上注明“备选方案”、工程名称、投标人名称。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jc w:val="center"/>
        </w:trPr>
        <w:tc>
          <w:tcPr>
            <w:tcW w:w="531" w:type="dxa"/>
            <w:vMerge w:val="continue"/>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c>
          <w:tcPr>
            <w:tcW w:w="1386" w:type="dxa"/>
            <w:shd w:val="clear" w:color="auto" w:fill="auto"/>
            <w:vAlign w:val="center"/>
          </w:tcPr>
          <w:p>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投标文件的提交形式</w:t>
            </w:r>
          </w:p>
        </w:tc>
        <w:tc>
          <w:tcPr>
            <w:tcW w:w="7371" w:type="dxa"/>
            <w:shd w:val="clear" w:color="auto" w:fill="auto"/>
            <w:vAlign w:val="center"/>
          </w:tcPr>
          <w:p>
            <w:pPr>
              <w:adjustRightInd w:val="0"/>
              <w:snapToGrid w:val="0"/>
              <w:spacing w:line="360" w:lineRule="auto"/>
              <w:ind w:left="315" w:hanging="315" w:hangingChars="15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pPr>
              <w:adjustRightInd w:val="0"/>
              <w:snapToGrid w:val="0"/>
              <w:spacing w:line="360" w:lineRule="auto"/>
              <w:ind w:left="315" w:hanging="315" w:hangingChars="150"/>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p>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注:若采用线下递交方式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投标文件中的商务标、设计文本文件、方案演示文件、展示图纸和设计BIM标书文件刻录在同一张光盘中（一式两份）。</w:t>
            </w:r>
          </w:p>
        </w:tc>
      </w:tr>
    </w:tbl>
    <w:p>
      <w:pPr>
        <w:widowControl/>
        <w:jc w:val="left"/>
        <w:rPr>
          <w:color w:val="auto"/>
          <w:highlight w:val="none"/>
        </w:rPr>
      </w:pPr>
      <w:r>
        <w:rPr>
          <w:color w:val="auto"/>
          <w:highlight w:val="none"/>
        </w:rPr>
        <w:br w:type="page"/>
      </w:r>
    </w:p>
    <w:p>
      <w:pPr>
        <w:adjustRightInd w:val="0"/>
        <w:snapToGrid w:val="0"/>
        <w:spacing w:line="360" w:lineRule="auto"/>
        <w:jc w:val="center"/>
        <w:outlineLvl w:val="2"/>
        <w:rPr>
          <w:rFonts w:ascii="宋体" w:hAnsi="宋体" w:eastAsia="宋体" w:cs="宋体"/>
          <w:b/>
          <w:color w:val="auto"/>
          <w:sz w:val="30"/>
          <w:highlight w:val="none"/>
        </w:rPr>
      </w:pPr>
      <w:bookmarkStart w:id="18" w:name="_Toc29966"/>
      <w:bookmarkStart w:id="19" w:name="_Toc23643"/>
      <w:bookmarkStart w:id="20" w:name="_Toc3171"/>
      <w:bookmarkStart w:id="21" w:name="_Toc2082"/>
      <w:r>
        <w:rPr>
          <w:rFonts w:hint="eastAsia" w:ascii="宋体" w:hAnsi="宋体" w:eastAsia="宋体" w:cs="宋体"/>
          <w:b/>
          <w:color w:val="auto"/>
          <w:sz w:val="30"/>
          <w:highlight w:val="none"/>
        </w:rPr>
        <w:t>（三）招标投标分段限时投诉的规定</w:t>
      </w:r>
      <w:bookmarkEnd w:id="18"/>
      <w:bookmarkEnd w:id="19"/>
      <w:bookmarkEnd w:id="20"/>
      <w:bookmarkEnd w:id="21"/>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spacing w:line="360" w:lineRule="auto"/>
        <w:ind w:firstLine="420" w:firstLineChars="200"/>
        <w:rPr>
          <w:rFonts w:ascii="宋体" w:hAnsi="宋体" w:eastAsia="宋体" w:cs="宋体"/>
          <w:bCs/>
          <w:color w:val="auto"/>
          <w:szCs w:val="21"/>
          <w:highlight w:val="none"/>
        </w:rPr>
      </w:pPr>
    </w:p>
    <w:p>
      <w:pPr>
        <w:rPr>
          <w:color w:val="auto"/>
          <w:highlight w:val="none"/>
        </w:rPr>
      </w:pPr>
      <w:r>
        <w:rPr>
          <w:rFonts w:hint="eastAsia"/>
          <w:color w:val="auto"/>
          <w:highlight w:val="none"/>
        </w:rPr>
        <w:br w:type="page"/>
      </w:r>
    </w:p>
    <w:p>
      <w:pPr>
        <w:adjustRightInd w:val="0"/>
        <w:snapToGrid w:val="0"/>
        <w:spacing w:line="360" w:lineRule="auto"/>
        <w:jc w:val="center"/>
        <w:outlineLvl w:val="1"/>
        <w:rPr>
          <w:rFonts w:ascii="黑体" w:hAnsi="黑体" w:eastAsia="黑体"/>
          <w:color w:val="auto"/>
          <w:sz w:val="32"/>
          <w:szCs w:val="32"/>
          <w:highlight w:val="none"/>
        </w:rPr>
      </w:pPr>
      <w:bookmarkStart w:id="22" w:name="_Toc1097"/>
      <w:bookmarkStart w:id="23" w:name="_Toc2375"/>
      <w:bookmarkStart w:id="24" w:name="_Toc14653"/>
      <w:r>
        <w:rPr>
          <w:rFonts w:hint="eastAsia" w:ascii="黑体" w:hAnsi="黑体" w:eastAsia="黑体"/>
          <w:color w:val="auto"/>
          <w:sz w:val="32"/>
          <w:szCs w:val="32"/>
          <w:highlight w:val="none"/>
        </w:rPr>
        <w:t>二、投标文件否决性条款</w:t>
      </w:r>
      <w:bookmarkEnd w:id="22"/>
      <w:bookmarkEnd w:id="23"/>
      <w:bookmarkEnd w:id="24"/>
    </w:p>
    <w:p>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jc w:val="left"/>
        <w:rPr>
          <w:rFonts w:ascii="宋体" w:hAnsi="宋体" w:eastAsia="宋体" w:cs="宋体"/>
          <w:b/>
          <w:color w:val="auto"/>
          <w:kern w:val="0"/>
          <w:szCs w:val="21"/>
          <w:highlight w:val="none"/>
        </w:rPr>
      </w:pP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3.投标人提交的电子标书格式不符合招标文件要求或开标后交易平台无法读取导入的；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4.组成联合体投标时，未提交联合体共同投标协议书的；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5.联合体各方在同一招标项目中以自己名义单独投标或者参加其他联合体投标的；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7.未按招标文件要求提交投标担保的；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8.未按招标文件要求编制商务标（投标函），且投标人拒绝澄清或修正的；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9.投标人名称或组织结构与投标报名或者资格预审时不一致，且不能提供有效证明的；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10.被责令停业的，或被暂停投标资格的，或被取消投标资格的；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11.近3年内（从招标公告发布之日起倒算）投标人或者其法定代表人有行贿犯罪记录的；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12.近1年起（从截标之日倒算起）因串通投标、转包、以他人名义投标或者违法分包等违法行为受到建设、交通或者财政部门行政处罚的；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13.因违反工程质量、安全生产管理规定等原因被建设部门给予红色警示且在警示期内的；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14.拖欠工人工资被有关部门责令改正而未改正的；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15.依法应当拒绝投标的其他情形。</w:t>
      </w:r>
    </w:p>
    <w:p>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3.设计作品发表过或与其他建筑在造型上雷同的；</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4.评标委员会三分之二以上成员认为应当废标的其他情形。</w:t>
      </w:r>
    </w:p>
    <w:p>
      <w:pPr>
        <w:adjustRightInd w:val="0"/>
        <w:snapToGrid w:val="0"/>
        <w:spacing w:line="360" w:lineRule="auto"/>
        <w:ind w:firstLine="422" w:firstLineChars="200"/>
        <w:rPr>
          <w:rFonts w:ascii="宋体" w:hAnsi="宋体" w:eastAsia="宋体" w:cs="宋体"/>
          <w:b/>
          <w:color w:val="auto"/>
          <w:kern w:val="0"/>
          <w:szCs w:val="21"/>
          <w:highlight w:val="none"/>
        </w:rPr>
      </w:pPr>
      <w:bookmarkStart w:id="25" w:name="_Hlk31979841"/>
      <w:r>
        <w:rPr>
          <w:rFonts w:hint="eastAsia" w:ascii="宋体" w:hAnsi="宋体" w:eastAsia="宋体" w:cs="宋体"/>
          <w:b/>
          <w:color w:val="auto"/>
          <w:kern w:val="0"/>
          <w:szCs w:val="21"/>
          <w:highlight w:val="none"/>
        </w:rPr>
        <w:t>（招标人对上述内容有修改或补充的，以下述条款为准）</w:t>
      </w:r>
    </w:p>
    <w:bookmarkEnd w:id="25"/>
    <w:p>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（四）招标人补充的废标情形：</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br w:type="page"/>
      </w:r>
    </w:p>
    <w:p>
      <w:pPr>
        <w:adjustRightInd w:val="0"/>
        <w:snapToGrid w:val="0"/>
        <w:spacing w:line="360" w:lineRule="auto"/>
        <w:jc w:val="center"/>
        <w:outlineLvl w:val="1"/>
        <w:rPr>
          <w:rFonts w:ascii="黑体" w:hAnsi="黑体" w:eastAsia="黑体"/>
          <w:color w:val="auto"/>
          <w:sz w:val="32"/>
          <w:szCs w:val="32"/>
          <w:highlight w:val="none"/>
        </w:rPr>
      </w:pPr>
      <w:bookmarkStart w:id="26" w:name="_Toc21078"/>
      <w:bookmarkStart w:id="27" w:name="_Toc29284"/>
      <w:bookmarkStart w:id="28" w:name="_Toc31992"/>
      <w:r>
        <w:rPr>
          <w:rFonts w:hint="eastAsia" w:ascii="黑体" w:hAnsi="黑体" w:eastAsia="黑体"/>
          <w:color w:val="auto"/>
          <w:sz w:val="32"/>
          <w:szCs w:val="32"/>
          <w:highlight w:val="none"/>
        </w:rPr>
        <w:t>三、招投标须知正文</w:t>
      </w:r>
      <w:bookmarkEnd w:id="26"/>
      <w:bookmarkEnd w:id="27"/>
      <w:bookmarkEnd w:id="28"/>
    </w:p>
    <w:p>
      <w:pPr>
        <w:adjustRightInd w:val="0"/>
        <w:snapToGrid w:val="0"/>
        <w:spacing w:line="360" w:lineRule="auto"/>
        <w:jc w:val="center"/>
        <w:outlineLvl w:val="2"/>
        <w:rPr>
          <w:rFonts w:ascii="宋体" w:hAnsi="宋体" w:eastAsia="宋体" w:cs="宋体"/>
          <w:b/>
          <w:color w:val="auto"/>
          <w:sz w:val="30"/>
          <w:highlight w:val="none"/>
        </w:rPr>
      </w:pPr>
      <w:bookmarkStart w:id="29" w:name="_Toc31298"/>
      <w:bookmarkStart w:id="30" w:name="_Toc27514"/>
      <w:bookmarkStart w:id="31" w:name="_Toc24220"/>
      <w:r>
        <w:rPr>
          <w:rFonts w:hint="eastAsia" w:ascii="宋体" w:hAnsi="宋体" w:eastAsia="宋体" w:cs="宋体"/>
          <w:b/>
          <w:color w:val="auto"/>
          <w:sz w:val="30"/>
          <w:highlight w:val="none"/>
        </w:rPr>
        <w:t>（一）招标</w:t>
      </w:r>
      <w:bookmarkEnd w:id="29"/>
      <w:bookmarkEnd w:id="30"/>
      <w:bookmarkEnd w:id="31"/>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 招标文件的编制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pPr>
        <w:adjustRightInd w:val="0"/>
        <w:snapToGrid w:val="0"/>
        <w:spacing w:line="360" w:lineRule="auto"/>
        <w:ind w:firstLine="840" w:firstLineChars="4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(1)第一章  使用说明</w:t>
      </w:r>
    </w:p>
    <w:p>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(3)第三章  招标人对招标文件的补充/修改</w:t>
      </w:r>
    </w:p>
    <w:p>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w:t>
      </w:r>
    </w:p>
    <w:p>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 踏勘现场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1.3招标文件的澄清、修改、补充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前附表规定的招标人答疑截止时间前报主管部门备案，并通过交易网向所有投标人公示。投标人应随时上网查看最新信息，否则由此导致不利后果的，由投标人自行承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pPr>
        <w:adjustRightInd w:val="0"/>
        <w:snapToGrid w:val="0"/>
        <w:spacing w:line="360" w:lineRule="auto"/>
        <w:jc w:val="center"/>
        <w:outlineLvl w:val="2"/>
        <w:rPr>
          <w:rFonts w:ascii="宋体" w:hAnsi="宋体" w:eastAsia="宋体" w:cs="宋体"/>
          <w:b/>
          <w:color w:val="auto"/>
          <w:sz w:val="30"/>
          <w:highlight w:val="none"/>
        </w:rPr>
      </w:pPr>
      <w:bookmarkStart w:id="32" w:name="_Toc24969"/>
      <w:bookmarkStart w:id="33" w:name="_Toc30314"/>
      <w:bookmarkStart w:id="34" w:name="_Toc3722"/>
      <w:r>
        <w:rPr>
          <w:rFonts w:hint="eastAsia" w:ascii="宋体" w:hAnsi="宋体" w:eastAsia="宋体" w:cs="宋体"/>
          <w:b/>
          <w:color w:val="auto"/>
          <w:sz w:val="30"/>
          <w:highlight w:val="none"/>
        </w:rPr>
        <w:t>（二）投标</w:t>
      </w:r>
      <w:bookmarkEnd w:id="32"/>
      <w:bookmarkEnd w:id="33"/>
      <w:bookmarkEnd w:id="34"/>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2.1文件编制语言、度量单位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2.2投标人资格要求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ins w:id="0" w:author="官伟杰" w:date="2024-12-04T11:35:59Z">
        <w:r>
          <w:rPr>
            <w:rFonts w:hint="eastAsia" w:ascii="宋体" w:hAnsi="宋体" w:eastAsia="宋体" w:cs="宋体"/>
            <w:color w:val="auto"/>
            <w:kern w:val="0"/>
            <w:szCs w:val="21"/>
            <w:highlight w:val="none"/>
            <w:lang w:val="en-US" w:eastAsia="zh-CN"/>
          </w:rPr>
          <w:t>有</w:t>
        </w:r>
      </w:ins>
      <w:r>
        <w:rPr>
          <w:rFonts w:hint="eastAsia" w:ascii="宋体" w:hAnsi="宋体" w:eastAsia="宋体" w:cs="宋体"/>
          <w:color w:val="auto"/>
          <w:kern w:val="0"/>
          <w:szCs w:val="21"/>
          <w:highlight w:val="none"/>
        </w:rPr>
        <w:t>法律约束力；</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2.3投标文件的编制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投标文件由商务标、设计文本文件、方案演示文件、展示图板、建筑模型和BIM标书文件等组成；BIM标书文件的具体要求详见投标须知前附表和设计任务书的规定。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2.4对招标文件查收及质疑</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2.5投标有效期</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2.6投标担保</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2.7投标文件的提交</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2.7.2投标文件的补充、修改与撤回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2.7.3截标时投标人的数量的要求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截标时，递交标书的投标人数量不足3名的，招标人将按法律法规的规定，暂停开标和评标程序。如因此导致招标失败，招标人将不负担因此给投标人造成的损失（已规定有投标补偿的除外）。</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联合体投标的工程，联合体主体单位应在投标时录入已进行企业信息登记的联合体其他成员单位。</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2.8投标补偿</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2.9其他规定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pPr>
        <w:rPr>
          <w:rFonts w:ascii="宋体" w:hAnsi="宋体" w:eastAsia="宋体" w:cs="宋体"/>
          <w:color w:val="auto"/>
          <w:szCs w:val="21"/>
          <w:highlight w:val="none"/>
        </w:rPr>
      </w:pPr>
    </w:p>
    <w:p>
      <w:pPr>
        <w:adjustRightInd w:val="0"/>
        <w:snapToGrid w:val="0"/>
        <w:spacing w:line="360" w:lineRule="auto"/>
        <w:jc w:val="center"/>
        <w:outlineLvl w:val="2"/>
        <w:rPr>
          <w:rFonts w:ascii="宋体" w:hAnsi="宋体" w:eastAsia="宋体" w:cs="宋体"/>
          <w:b/>
          <w:color w:val="auto"/>
          <w:sz w:val="30"/>
          <w:highlight w:val="none"/>
        </w:rPr>
      </w:pPr>
      <w:bookmarkStart w:id="35" w:name="_Toc6253"/>
      <w:bookmarkStart w:id="36" w:name="_Toc30884"/>
      <w:bookmarkStart w:id="37" w:name="_Toc9341"/>
      <w:r>
        <w:rPr>
          <w:rFonts w:hint="eastAsia" w:ascii="宋体" w:hAnsi="宋体" w:eastAsia="宋体" w:cs="宋体"/>
          <w:b/>
          <w:color w:val="auto"/>
          <w:sz w:val="30"/>
          <w:highlight w:val="none"/>
        </w:rPr>
        <w:t>（三）开标</w:t>
      </w:r>
      <w:bookmarkEnd w:id="35"/>
      <w:bookmarkEnd w:id="36"/>
      <w:bookmarkEnd w:id="37"/>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3.1招标人在前附表规定的时间、地点组织公开开标。开标会由招标人主持，投标人自愿参加开标会，未参加开标会的，视为其认可开标程序和结果。参加开标会议的投标人只可委派一名代表参加，</w:t>
      </w:r>
      <w:r>
        <w:rPr>
          <w:rFonts w:hint="eastAsia" w:ascii="宋体" w:hAnsi="宋体" w:eastAsia="宋体" w:cs="宋体"/>
          <w:color w:val="auto"/>
          <w:kern w:val="0"/>
          <w:szCs w:val="21"/>
          <w:highlight w:val="none"/>
        </w:rPr>
        <w:t>且必须是本单位法定代表人或投标员。法定代表人或投标员须携带本人有效身份证明。</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3.2开标会由招标人主持：</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(1)招标人当众宣布开标纪律、参会人员的名单、提交投标文件的投标人名单。</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(2)招标人负责检查投标文件的密封和标记情况，在场所有投标人和工作人员、监管人员共同见证。</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(3)经确认无误后，由招标人现场导入电子投标文件，同时检查电子签名情况，经确认无误后，宣读投标人名称以及审查招标文件规定的其他内容。</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3.3开标时，需按开标程序分步对电子投标文件各部分进行导入；如电子投标文件已加密的，也必须按开标程序分步对电子投标文件各部分进行解密。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3.4按“投标文件否决性条款”规定宣布为不予受理情形的投标文件，不予送交评标委员会评审。</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3.5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.6招标人应对开标过程进行记录，以存档备查。</w:t>
      </w:r>
      <w:r>
        <w:rPr>
          <w:rFonts w:hint="eastAsia" w:ascii="宋体" w:hAnsi="宋体" w:eastAsia="宋体" w:cs="宋体"/>
          <w:color w:val="auto"/>
          <w:szCs w:val="21"/>
          <w:highlight w:val="none"/>
        </w:rPr>
        <w:t>开标及入围结果应当在交易网进行公示。</w:t>
      </w:r>
    </w:p>
    <w:p>
      <w:pPr>
        <w:rPr>
          <w:rFonts w:ascii="宋体" w:hAnsi="宋体" w:eastAsia="宋体" w:cs="宋体"/>
          <w:color w:val="auto"/>
          <w:highlight w:val="none"/>
        </w:rPr>
      </w:pPr>
    </w:p>
    <w:p>
      <w:pPr>
        <w:adjustRightInd w:val="0"/>
        <w:snapToGrid w:val="0"/>
        <w:spacing w:line="360" w:lineRule="auto"/>
        <w:jc w:val="center"/>
        <w:outlineLvl w:val="2"/>
        <w:rPr>
          <w:rFonts w:ascii="宋体" w:hAnsi="宋体" w:eastAsia="宋体" w:cs="宋体"/>
          <w:b/>
          <w:color w:val="auto"/>
          <w:sz w:val="30"/>
          <w:highlight w:val="none"/>
        </w:rPr>
      </w:pPr>
      <w:bookmarkStart w:id="38" w:name="_Toc28531"/>
      <w:bookmarkStart w:id="39" w:name="_Toc21893"/>
      <w:bookmarkStart w:id="40" w:name="_Toc1908"/>
      <w:r>
        <w:rPr>
          <w:rFonts w:hint="eastAsia" w:ascii="宋体" w:hAnsi="宋体" w:eastAsia="宋体" w:cs="宋体"/>
          <w:b/>
          <w:color w:val="auto"/>
          <w:sz w:val="30"/>
          <w:highlight w:val="none"/>
        </w:rPr>
        <w:t>（四）评标</w:t>
      </w:r>
      <w:bookmarkEnd w:id="38"/>
      <w:bookmarkEnd w:id="39"/>
      <w:bookmarkEnd w:id="40"/>
    </w:p>
    <w:p>
      <w:pPr>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4.1 评标委员会组建及职责</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4.1.1 评标委员会组建方式：由招标人依法组建，负责评标活动。评标委员会的专家成员由招标人从评标专家库内按照专业随机抽取，评标委员会的专家成员数量为5人以上单数，招标人可以委派一名代表。方案设计招标的评标委员会成员，由招标人从评标专家库内随机抽取，也可以由招标人直接邀请中国科学院院士、中国工程院院士、设计大师或者设计行业的资深专家参加评标。</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4.1.2 </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4.2评标步骤</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4.2.1评标委员会成员全部到齐后，推荐一名主任委员，主持评审工作，在每一轮投票中，主任委员与其他成员有同等表决权。</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4.2.2评标委员会听取招标人介绍工程相关情况、投标人方案介绍（若有）。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4.2.3评标委员会各成员独立评审。如果有废标提议，由评标委员会成员共同表决，决定是否废标。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4.2.4评标委员会采用逐轮淘汰的记名投票方式进行评审，评标委员对投标方案进行点评时需对方案的优缺点进行分析，并提出优化建议。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4.2.5在评标阶段，评标委员会可以要求投标人对投标文件含义不明确的内容作必要的澄清或说明，对此投标人应积极配合不得拒绝。投标人在澄清或说明的过程中不得对投标报价和实质性的内容进行更改。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4.2.6产生评标结论后，评标委员会撰写、签署评标报告，向招标人推荐中标候选人。评标报告由评标委员会全体成员签字，对评标结论持有异议的评委可以书面方式阐述其不同意见和理由。</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4.2.7评标委员会向招标人提交书面评标报告后即解散，评标过程中使用的文件、表格以及其他资料不得带离评标室。</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4.3 投标文件的澄清答辩</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4.3.3评标委员会要求投标人进行答辩，但投标人在评标委员会规定的时间（不少于30分钟）内未派出代表及时作出答辩的，评标委员会将根据招标文件规定作出不利于投标人的判定，投标人不得因此提出任何异议。</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4.4 废标的处理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4.4.1除法律、法规、规章、规范性文件规定以及本招标文件否决性条款单列的废标情形外，评标委员会不得对投标文件作废标处理。评标委员会对投标文件应坚持谨慎废标的原则。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4.4.2评标委员会在作出任何一项废标决定前，都应当严格遵循以下程序：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4.5 评标结果公示</w:t>
      </w:r>
    </w:p>
    <w:p>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招标人应当将评标结果在交易网公示3个工作日。</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4.6 其它规定</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4.6.2评标过程中，若评标委员依据招标文件的规定要求招标人重新招标，招标人不承担因招标失败给投标人造成的损失。</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4.6.3 评标委员会作出无效标或者废标处理后，合格投标人数量不足3名的，招标人应当宣布本次招标失败，重新招标。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4.6.4 评标过程中，若评标委员会认为投标人均不满足招标文件要求的，可以不推荐中标候选人，建议招标人重新组织招标。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4.6.5 评标讨论过程中，评标委员会成员意见不一致时应作进一步的讨论。评标委员会成员对任何一个投标文件的质疑，应当在讨论或现场点评时提出，表决结果确定后才提出的质疑，不可作为改变表决结果的依据。</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4.6.6 如果投标人提交的投标文件超出招标文件要求的内容，评标委员会对超出招标文件要求的内容不予评审，只评审招标文件要求的内容。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4.6.7 本次招标如果评标委员会已有评标结论，无论随后出现何种情形，招标人在本次招标中不再确定评标结论之外的中标候选人，除非重新组织招标。</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4.6.8如果投标文件中的BIM标书文件与其他文件内容不一致时，原则上以其他文件内容为准，投标人在投标文件或澄清中明确以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pPr>
        <w:adjustRightInd w:val="0"/>
        <w:snapToGrid w:val="0"/>
        <w:spacing w:line="360" w:lineRule="auto"/>
        <w:jc w:val="center"/>
        <w:outlineLvl w:val="2"/>
        <w:rPr>
          <w:rFonts w:ascii="宋体" w:hAnsi="宋体" w:eastAsia="宋体" w:cs="宋体"/>
          <w:b/>
          <w:color w:val="auto"/>
          <w:sz w:val="30"/>
          <w:highlight w:val="none"/>
        </w:rPr>
      </w:pPr>
      <w:bookmarkStart w:id="41" w:name="_Toc18239"/>
      <w:bookmarkStart w:id="42" w:name="_Toc6282"/>
      <w:bookmarkStart w:id="43" w:name="_Toc28201"/>
      <w:r>
        <w:rPr>
          <w:rFonts w:hint="eastAsia" w:ascii="宋体" w:hAnsi="宋体" w:eastAsia="宋体" w:cs="宋体"/>
          <w:b/>
          <w:color w:val="auto"/>
          <w:sz w:val="30"/>
          <w:highlight w:val="none"/>
        </w:rPr>
        <w:t>（五）定标</w:t>
      </w:r>
      <w:bookmarkEnd w:id="41"/>
      <w:bookmarkEnd w:id="42"/>
      <w:bookmarkEnd w:id="43"/>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5.1 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5.2 定标方法</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5.2.1直接票决定标法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szCs w:val="21"/>
          <w:highlight w:val="none"/>
        </w:rPr>
        <w:t>票决方式：</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②简单多数法（且过半数）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③对比胜出法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5.2.2逐轮票决定标法</w:t>
      </w:r>
    </w:p>
    <w:p>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5.3定标原则</w:t>
      </w:r>
    </w:p>
    <w:p>
      <w:pPr>
        <w:adjustRightInd w:val="0"/>
        <w:snapToGrid w:val="0"/>
        <w:spacing w:line="360" w:lineRule="auto"/>
        <w:ind w:firstLine="42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方案设计重点考虑：充分落实城市设计内容，主要考虑设计创新、绿色生态、地域文化、人文特色、BIM技术应用情况等因素，同时还应保证功能结构合理、经济技术可行。招标人可以根据项目实际情况增加择优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5.4定标程序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3"/>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标投标行政监督部门批准后由评标委员会复核纠正</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4"/>
      </w:r>
      <w:r>
        <w:rPr>
          <w:rStyle w:val="137"/>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5"/>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6"/>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召开定标会。方案设计招标的招标人应当在评标结束后30日内确定中标人。不能按时定标的，应当通过交易网公示延期原因和最终定标时间。定标会按照公开、公平、公正原则，遵循以下基本定标程序：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定标委员会成员全部到齐后，推荐一名定标组长，主持定标工作，招标人法定代表人或者主要负责人参加定标委员会的，由其直接担任定标委员会组长。在定标评选、讨论表决过程中，定标组长与其他成员有同等表决权。</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（2）定标委员会采用票决定标法进行评选。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在定标阶段，定标委员会可以用书面形式要求投标人对投标文件含义不明确的内容作必要的澄清或者说明，对此投标人应积极配合不得拒绝。有关澄清说明与答复，投标人应以书面形式进行，但不得对投标报价和实质性的内容进行更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（4）产生定标结论后，定标委员会撰写、签署定标报告，确定一名中标人。定标报告由定标委员会全体成员签字，对定标结论持有异议的评委可以书面方式阐述其不同意见和理由。</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（5）定标委员会向招标人提交书面定标报告后即解散，定标过程中使用的文件、表格以及其他资料不得私自带离。</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color w:val="auto"/>
          <w:sz w:val="21"/>
          <w:szCs w:val="21"/>
          <w:highlight w:val="none"/>
        </w:rPr>
        <w:t>5.5</w:t>
      </w:r>
      <w:r>
        <w:rPr>
          <w:rFonts w:hint="eastAsia" w:ascii="宋体" w:hAnsi="宋体" w:eastAsia="宋体" w:cs="宋体"/>
          <w:b/>
          <w:strike w:val="0"/>
          <w:color w:val="auto"/>
          <w:kern w:val="0"/>
          <w:highlight w:val="none"/>
          <w:lang w:val="en-US" w:eastAsia="zh-CN"/>
        </w:rPr>
        <w:t>重新定标</w:t>
      </w:r>
    </w:p>
    <w:p>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strike/>
          <w:color w:val="auto"/>
          <w:szCs w:val="21"/>
          <w:highlight w:val="none"/>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color w:val="auto"/>
          <w:szCs w:val="21"/>
          <w:highlight w:val="none"/>
          <w:lang w:eastAsia="zh-CN"/>
        </w:rPr>
        <w:t>，</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5.2中标人不按照招标文件要求提交履约担保的；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5.3被查实存在影响中标结果违法行为的。</w:t>
      </w:r>
    </w:p>
    <w:p>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5.6其他规定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5.6.1招标人有权对投标方案和评审结果公开展示。</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5.6.2按招标文件规定获得补偿的投标文件，评标后不予退回。</w:t>
      </w:r>
    </w:p>
    <w:p>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5.6.3除法律法规禁止外，招标人有权在工程建设中根据需要对方案进行调整和优化。</w:t>
      </w:r>
    </w:p>
    <w:p>
      <w:pPr>
        <w:adjustRightInd w:val="0"/>
        <w:snapToGrid w:val="0"/>
        <w:spacing w:line="360" w:lineRule="auto"/>
        <w:jc w:val="left"/>
        <w:rPr>
          <w:rFonts w:ascii="宋体" w:hAnsi="宋体" w:eastAsia="宋体" w:cs="宋体"/>
          <w:color w:val="auto"/>
          <w:kern w:val="0"/>
          <w:highlight w:val="none"/>
        </w:rPr>
      </w:pPr>
    </w:p>
    <w:p>
      <w:pPr>
        <w:adjustRightInd w:val="0"/>
        <w:snapToGrid w:val="0"/>
        <w:spacing w:line="360" w:lineRule="auto"/>
        <w:jc w:val="center"/>
        <w:outlineLvl w:val="2"/>
        <w:rPr>
          <w:rFonts w:ascii="宋体" w:hAnsi="宋体" w:eastAsia="宋体" w:cs="宋体"/>
          <w:b/>
          <w:color w:val="auto"/>
          <w:sz w:val="30"/>
          <w:highlight w:val="none"/>
        </w:rPr>
      </w:pPr>
      <w:bookmarkStart w:id="44" w:name="_Toc2156"/>
      <w:bookmarkStart w:id="45" w:name="_Toc28430"/>
      <w:bookmarkStart w:id="46" w:name="_Toc18583"/>
      <w:r>
        <w:rPr>
          <w:rFonts w:hint="eastAsia" w:ascii="宋体" w:hAnsi="宋体" w:eastAsia="宋体" w:cs="宋体"/>
          <w:b/>
          <w:color w:val="auto"/>
          <w:sz w:val="30"/>
          <w:highlight w:val="none"/>
        </w:rPr>
        <w:t>（六）中标通知书</w:t>
      </w:r>
      <w:bookmarkEnd w:id="44"/>
      <w:bookmarkEnd w:id="45"/>
      <w:bookmarkEnd w:id="46"/>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pPr>
        <w:adjustRightInd w:val="0"/>
        <w:snapToGrid w:val="0"/>
        <w:spacing w:line="360" w:lineRule="auto"/>
        <w:jc w:val="center"/>
        <w:outlineLvl w:val="2"/>
        <w:rPr>
          <w:rFonts w:ascii="宋体" w:hAnsi="宋体" w:eastAsia="宋体" w:cs="宋体"/>
          <w:b/>
          <w:color w:val="auto"/>
          <w:sz w:val="30"/>
          <w:highlight w:val="none"/>
        </w:rPr>
      </w:pPr>
      <w:bookmarkStart w:id="47" w:name="_Toc23646"/>
      <w:bookmarkStart w:id="48" w:name="_Toc3495"/>
      <w:bookmarkStart w:id="49" w:name="_Toc26738"/>
      <w:bookmarkStart w:id="50" w:name="_Toc26395"/>
      <w:bookmarkStart w:id="51" w:name="_Toc30124"/>
      <w:r>
        <w:rPr>
          <w:rFonts w:hint="eastAsia" w:ascii="宋体" w:hAnsi="宋体" w:eastAsia="宋体" w:cs="宋体"/>
          <w:b/>
          <w:color w:val="auto"/>
          <w:sz w:val="30"/>
          <w:highlight w:val="none"/>
        </w:rPr>
        <w:t>（七）合同授予</w:t>
      </w:r>
      <w:bookmarkEnd w:id="47"/>
      <w:bookmarkEnd w:id="48"/>
      <w:bookmarkEnd w:id="49"/>
      <w:bookmarkEnd w:id="50"/>
      <w:bookmarkEnd w:id="51"/>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p>
      <w:pPr>
        <w:rPr>
          <w:color w:val="auto"/>
          <w:highlight w:val="none"/>
        </w:rPr>
      </w:pPr>
      <w:r>
        <w:rPr>
          <w:rFonts w:hint="eastAsia"/>
          <w:color w:val="auto"/>
          <w:highlight w:val="none"/>
        </w:rPr>
        <w:br w:type="page"/>
      </w:r>
    </w:p>
    <w:p>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附件1：</w:t>
      </w:r>
      <w:bookmarkStart w:id="52" w:name="_Toc15190"/>
      <w:r>
        <w:rPr>
          <w:rFonts w:hint="eastAsia" w:ascii="宋体" w:hAnsi="宋体" w:eastAsia="宋体" w:cs="宋体"/>
          <w:b/>
          <w:bCs/>
          <w:color w:val="auto"/>
          <w:kern w:val="0"/>
          <w:szCs w:val="21"/>
          <w:highlight w:val="none"/>
        </w:rPr>
        <w:t>评标要素</w:t>
      </w:r>
      <w:bookmarkEnd w:id="52"/>
      <w:r>
        <w:rPr>
          <w:rFonts w:hint="eastAsia" w:ascii="宋体" w:hAnsi="宋体" w:eastAsia="宋体" w:cs="宋体"/>
          <w:b/>
          <w:bCs/>
          <w:color w:val="auto"/>
          <w:kern w:val="0"/>
          <w:szCs w:val="21"/>
          <w:highlight w:val="none"/>
        </w:rPr>
        <w:t>（仅供参考）</w:t>
      </w:r>
    </w:p>
    <w:p>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评标评审要素可设置如下：</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（一）规划要求：项目设计是否符合城市规划及城市设计对项目的基本要求和规划用地条件。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（二）经济技术要求：造价文件编制（如有）是否符合招标文件要求；主要技术指标是否符合规划许可要求和招标文件提出的建筑设计条件。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总平面图布置：总平面图布置总体是否合理；是否符合交通条件；是否满足消防使用条件；是否满足建筑日照和采光条件；景观绿化与小区环境是否协调；场地竖向布置是否合理；场地“挖填移”土方平衡方案是否合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（四）建筑功能：建筑使用功能是否招标文件要求；使用功能分区是否明确；人流组织平面和竖向交通是否合理；相关组织行为联系是否顺畅。</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建筑观感：建筑单体效果是否满足招标文件要求；建筑、小区与周边环境是否协调；建筑造型是否具有特色；建筑总体观感是否舒适；建筑色彩运用是否适当；建筑立面材料选用是否合理；是否契合本市地域特征。</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（六）结构设计：总体结构形式是否经济、合理、安全；柱网设置是否恰当。</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（七）机电设计：给排水、暖通、电气系统是否满足建筑使用要求；给排水、暖通、电气系统设置，是否经济、合理、安全。</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专项工程设计：招标文件要求进行建筑装饰工程、建筑幕墙工程、轻型钢结构工程、建筑智能化系统、消防设施工程、照明工程、风景园林工程和环境工程等专项工程设计的，投标文件是否明确响应并恰当编制相关内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（九）工业复杂工艺：对于内含复杂工艺的工业建筑，是否考虑建筑、结构布置与工艺流程之间的协调匹配。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（十）绿色节能环保：投标文件是否包括绿色建筑、海绵城市设施和再生建材产品利用等必要内容。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（十一）其他设计：招标文件要求进行燃气工程、特殊工艺、标识系统、基坑支护、设计前期工程咨询、路口开设或市政管线衔接等设计的，投标文件是否有效响应。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（十二）BIM应用：招标文件要求采用BIM技术的，投标文件的BIM实施方案、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（十三）装配式建筑：招标文件要求项目为装配式建筑的，投标文件是否有效响应。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（十四）沙盘或实体模型：招标要求提交沙盘或实体建筑模型的，投标人是否有效响应。</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（十五）标准符合性：设计图纸表达和设计说明（含技术规范名称及编号等），是否符合现行国家、行业或地方工程建设标准。</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（十六）招标文件约定的工期、设计费、配合服务等，投标文件是否有效响应。</w:t>
      </w:r>
    </w:p>
    <w:p>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附件2：定标要素（仅供参考）</w:t>
      </w:r>
    </w:p>
    <w:p>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定标评审要素可设置如下：</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（一）复核项目设计是否符合规划用地条件。</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（二）复核主要经济技术指标是否符合规划许可要求和招标文件要求。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（三）复核项目总体布置是否合理，是否出现重大漏项。</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（四）复核项目使用功能是否符合招标文件要求。</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（六）复核基于BIM的成果文件的范围、精度、BIM实施能力、BIM实施方案等是否符合招标文件要求，查验沙盘或实体模型是否按招标文件要求提供。</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（七）复核设计进度（工期）、设计费是否满足招标文件要求；复核设计技术交底和施工现场服务等设计后续配合服务，是否承诺提供到位。</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（八）查验投标人的企业信用信息、信用等级或信用评价结果，或查验企业近一年受到工程建设主管部门行政处罚或不良行为记录情况。</w:t>
      </w:r>
    </w:p>
    <w:p>
      <w:pPr>
        <w:adjustRightInd w:val="0"/>
        <w:snapToGrid w:val="0"/>
        <w:spacing w:line="360" w:lineRule="auto"/>
        <w:jc w:val="center"/>
        <w:outlineLvl w:val="0"/>
        <w:rPr>
          <w:rFonts w:ascii="宋体" w:hAnsi="宋体" w:cs="宋体"/>
          <w:color w:val="auto"/>
          <w:highlight w:val="none"/>
        </w:rPr>
      </w:pPr>
      <w:r>
        <w:rPr>
          <w:rFonts w:ascii="宋体" w:hAnsi="宋体"/>
          <w:color w:val="auto"/>
          <w:kern w:val="0"/>
          <w:highlight w:val="none"/>
        </w:rPr>
        <w:br w:type="page"/>
      </w:r>
      <w:bookmarkStart w:id="53" w:name="_Toc23362"/>
      <w:bookmarkStart w:id="54" w:name="_Toc1125"/>
      <w:bookmarkStart w:id="55" w:name="_Toc32004"/>
      <w:bookmarkStart w:id="56" w:name="_Toc31063"/>
      <w:r>
        <w:rPr>
          <w:rFonts w:hint="eastAsia" w:ascii="黑体" w:eastAsia="黑体"/>
          <w:bCs/>
          <w:color w:val="auto"/>
          <w:kern w:val="0"/>
          <w:sz w:val="32"/>
          <w:szCs w:val="32"/>
          <w:highlight w:val="none"/>
        </w:rPr>
        <w:t>第三章 招标人对招标文件的补充/修改</w:t>
      </w:r>
      <w:bookmarkEnd w:id="53"/>
      <w:bookmarkEnd w:id="54"/>
      <w:bookmarkEnd w:id="55"/>
      <w:bookmarkEnd w:id="56"/>
    </w:p>
    <w:p>
      <w:pPr>
        <w:topLinePunct/>
        <w:adjustRightInd w:val="0"/>
        <w:snapToGrid w:val="0"/>
        <w:spacing w:line="360" w:lineRule="auto"/>
        <w:ind w:firstLine="420" w:firstLineChars="200"/>
        <w:rPr>
          <w:rFonts w:ascii="宋体" w:hAnsi="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kern w:val="0"/>
          <w:szCs w:val="21"/>
          <w:highlight w:val="none"/>
        </w:rPr>
      </w:pPr>
    </w:p>
    <w:p>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pPr>
        <w:widowControl/>
        <w:jc w:val="left"/>
        <w:rPr>
          <w:rFonts w:ascii="宋体" w:hAnsi="宋体"/>
          <w:color w:val="auto"/>
          <w:kern w:val="0"/>
          <w:highlight w:val="none"/>
        </w:rPr>
      </w:pPr>
      <w:r>
        <w:rPr>
          <w:rFonts w:ascii="宋体" w:hAnsi="宋体"/>
          <w:color w:val="auto"/>
          <w:kern w:val="0"/>
          <w:highlight w:val="none"/>
        </w:rPr>
        <w:br w:type="page"/>
      </w:r>
    </w:p>
    <w:p>
      <w:pPr>
        <w:adjustRightInd w:val="0"/>
        <w:snapToGrid w:val="0"/>
        <w:spacing w:line="360" w:lineRule="auto"/>
        <w:jc w:val="center"/>
        <w:outlineLvl w:val="0"/>
        <w:rPr>
          <w:rFonts w:ascii="黑体" w:eastAsia="黑体"/>
          <w:bCs/>
          <w:color w:val="auto"/>
          <w:kern w:val="0"/>
          <w:sz w:val="32"/>
          <w:szCs w:val="32"/>
          <w:highlight w:val="none"/>
        </w:rPr>
      </w:pPr>
      <w:bookmarkStart w:id="57" w:name="_Toc10959"/>
      <w:bookmarkStart w:id="58" w:name="_Toc12322"/>
      <w:bookmarkStart w:id="59" w:name="_Toc19433"/>
      <w:r>
        <w:rPr>
          <w:rFonts w:hint="eastAsia" w:ascii="黑体" w:eastAsia="黑体"/>
          <w:bCs/>
          <w:color w:val="auto"/>
          <w:kern w:val="0"/>
          <w:sz w:val="32"/>
          <w:szCs w:val="32"/>
          <w:highlight w:val="none"/>
        </w:rPr>
        <w:t>第四章  设计任务书</w:t>
      </w:r>
      <w:bookmarkEnd w:id="57"/>
      <w:bookmarkEnd w:id="58"/>
      <w:bookmarkEnd w:id="59"/>
    </w:p>
    <w:p>
      <w:pPr>
        <w:adjustRightInd w:val="0"/>
        <w:snapToGrid w:val="0"/>
        <w:spacing w:line="360" w:lineRule="auto"/>
        <w:jc w:val="left"/>
        <w:rPr>
          <w:rFonts w:ascii="宋体" w:hAnsi="宋体"/>
          <w:color w:val="auto"/>
          <w:kern w:val="0"/>
          <w:szCs w:val="21"/>
          <w:highlight w:val="none"/>
        </w:rPr>
      </w:pPr>
      <w:r>
        <w:rPr>
          <w:rFonts w:hint="eastAsia" w:ascii="宋体" w:hAnsi="宋体" w:eastAsia="宋体" w:cs="宋体"/>
          <w:color w:val="auto"/>
          <w:kern w:val="0"/>
          <w:szCs w:val="21"/>
          <w:highlight w:val="none"/>
        </w:rPr>
        <w:t>设计任务书及评标要点</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pPr>
        <w:adjustRightInd w:val="0"/>
        <w:snapToGrid w:val="0"/>
        <w:spacing w:line="360" w:lineRule="auto"/>
        <w:ind w:firstLine="420" w:firstLineChars="200"/>
        <w:jc w:val="left"/>
        <w:rPr>
          <w:rFonts w:ascii="宋体" w:hAnsi="宋体" w:eastAsia="宋体" w:cs="宋体"/>
          <w:color w:val="auto"/>
          <w:highlight w:val="none"/>
        </w:rPr>
        <w:sectPr>
          <w:footerReference r:id="rId4" w:type="default"/>
          <w:pgSz w:w="11906" w:h="16838"/>
          <w:pgMar w:top="1417" w:right="1417" w:bottom="1417" w:left="1417" w:header="851" w:footer="992" w:gutter="0"/>
          <w:cols w:space="425" w:num="1"/>
          <w:docGrid w:type="lines" w:linePitch="312" w:charSpace="0"/>
        </w:sect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投标人自行编辑BIM建筑方案模型实施方案，格式要求为*.PDF，主要包括以下内容：实施目标、应用范围、实施团队、软硬件环境、模型精细度要求、协同实施、成果文件交付格式、实施保障机制</w:t>
      </w:r>
    </w:p>
    <w:p>
      <w:pPr>
        <w:adjustRightInd w:val="0"/>
        <w:snapToGrid w:val="0"/>
        <w:spacing w:line="360" w:lineRule="auto"/>
        <w:jc w:val="left"/>
        <w:rPr>
          <w:rFonts w:ascii="宋体" w:hAnsi="宋体"/>
          <w:color w:val="auto"/>
          <w:kern w:val="0"/>
          <w:sz w:val="22"/>
          <w:highlight w:val="none"/>
        </w:rPr>
      </w:pPr>
    </w:p>
    <w:p>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0" w:name="_Toc32213"/>
      <w:bookmarkStart w:id="61" w:name="_Toc7300"/>
      <w:bookmarkStart w:id="62" w:name="_Toc3857"/>
      <w:r>
        <w:rPr>
          <w:rFonts w:hint="eastAsia" w:ascii="黑体" w:hAnsi="黑体" w:eastAsia="黑体" w:cs="黑体"/>
          <w:bCs/>
          <w:color w:val="auto"/>
          <w:kern w:val="0"/>
          <w:sz w:val="32"/>
          <w:szCs w:val="32"/>
          <w:highlight w:val="none"/>
        </w:rPr>
        <w:t>第五章  投标文件格式</w:t>
      </w:r>
      <w:bookmarkEnd w:id="60"/>
      <w:bookmarkEnd w:id="61"/>
      <w:bookmarkEnd w:id="62"/>
    </w:p>
    <w:p>
      <w:pPr>
        <w:adjustRightInd w:val="0"/>
        <w:snapToGrid w:val="0"/>
        <w:spacing w:line="360" w:lineRule="auto"/>
        <w:rPr>
          <w:color w:val="auto"/>
          <w:highlight w:val="none"/>
        </w:rPr>
      </w:pPr>
      <w:r>
        <w:rPr>
          <w:color w:val="auto"/>
          <w:highlight w:val="none"/>
        </w:rPr>
        <w:br w:type="page"/>
      </w:r>
    </w:p>
    <w:p>
      <w:pPr>
        <w:adjustRightInd w:val="0"/>
        <w:snapToGrid w:val="0"/>
        <w:spacing w:line="360" w:lineRule="auto"/>
        <w:jc w:val="center"/>
        <w:rPr>
          <w:rFonts w:ascii="仿宋_GB2312" w:eastAsia="仿宋_GB2312"/>
          <w:color w:val="auto"/>
          <w:kern w:val="0"/>
          <w:sz w:val="44"/>
          <w:highlight w:val="none"/>
        </w:rPr>
      </w:pPr>
    </w:p>
    <w:p>
      <w:pPr>
        <w:adjustRightInd w:val="0"/>
        <w:snapToGrid w:val="0"/>
        <w:spacing w:line="360" w:lineRule="auto"/>
        <w:jc w:val="center"/>
        <w:rPr>
          <w:rFonts w:ascii="仿宋_GB2312" w:eastAsia="仿宋_GB2312"/>
          <w:color w:val="auto"/>
          <w:kern w:val="0"/>
          <w:sz w:val="44"/>
          <w:highlight w:val="none"/>
        </w:rPr>
      </w:pPr>
    </w:p>
    <w:p>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深圳市建设工程建筑方案设计类招标</w:t>
      </w: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hint="eastAsia" w:ascii="黑体" w:eastAsia="黑体"/>
          <w:color w:val="auto"/>
          <w:kern w:val="0"/>
          <w:sz w:val="30"/>
          <w:highlight w:val="none"/>
          <w:u w:val="single"/>
        </w:rPr>
        <w:t>商务标</w:t>
      </w:r>
      <w:r>
        <w:rPr>
          <w:rFonts w:ascii="宋体"/>
          <w:color w:val="auto"/>
          <w:kern w:val="0"/>
          <w:sz w:val="30"/>
          <w:highlight w:val="none"/>
        </w:rPr>
        <w:t>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pPr>
        <w:adjustRightInd w:val="0"/>
        <w:snapToGrid w:val="0"/>
        <w:spacing w:line="360" w:lineRule="auto"/>
        <w:ind w:firstLine="1500"/>
        <w:jc w:val="left"/>
        <w:rPr>
          <w:rFonts w:ascii="黑体" w:eastAsia="黑体"/>
          <w:color w:val="auto"/>
          <w:kern w:val="0"/>
          <w:sz w:val="30"/>
          <w:highlight w:val="none"/>
        </w:rPr>
      </w:pPr>
    </w:p>
    <w:p>
      <w:pPr>
        <w:adjustRightInd w:val="0"/>
        <w:snapToGrid w:val="0"/>
        <w:spacing w:line="360" w:lineRule="auto"/>
        <w:ind w:firstLine="1500"/>
        <w:jc w:val="left"/>
        <w:rPr>
          <w:rFonts w:ascii="黑体" w:eastAsia="黑体"/>
          <w:color w:val="auto"/>
          <w:kern w:val="0"/>
          <w:sz w:val="30"/>
          <w:highlight w:val="none"/>
        </w:rPr>
      </w:pPr>
    </w:p>
    <w:p>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1、本投标文件已经过我单位法定代表人认可。</w:t>
      </w:r>
    </w:p>
    <w:p>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2、对所提供资料的真实性、准确性、有效性负全部责任。</w:t>
      </w:r>
      <w:r>
        <w:rPr>
          <w:color w:val="auto"/>
          <w:highlight w:val="none"/>
        </w:rPr>
        <w:br w:type="page"/>
      </w:r>
    </w:p>
    <w:p>
      <w:pPr>
        <w:adjustRightInd w:val="0"/>
        <w:snapToGrid w:val="0"/>
        <w:spacing w:line="360" w:lineRule="auto"/>
        <w:jc w:val="left"/>
        <w:rPr>
          <w:rFonts w:ascii="宋体" w:hAnsi="宋体" w:eastAsia="宋体" w:cs="宋体"/>
          <w:b/>
          <w:bCs/>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pPr>
        <w:adjustRightInd w:val="0"/>
        <w:snapToGrid w:val="0"/>
        <w:spacing w:line="360" w:lineRule="auto"/>
        <w:jc w:val="left"/>
        <w:rPr>
          <w:rFonts w:ascii="宋体" w:hAnsi="宋体" w:eastAsia="宋体" w:cs="宋体"/>
          <w:b/>
          <w:color w:val="auto"/>
          <w:kern w:val="0"/>
          <w:sz w:val="22"/>
          <w:highlight w:val="none"/>
        </w:rPr>
      </w:pP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投标函</w:t>
      </w:r>
    </w:p>
    <w:p>
      <w:pPr>
        <w:adjustRightInd w:val="0"/>
        <w:snapToGrid w:val="0"/>
        <w:spacing w:line="360" w:lineRule="auto"/>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致___________________：</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根据已收到贵方的_____________________________招标文件，我单位经考察现场和研究上述招标文件后，我方愿以</w:t>
      </w:r>
      <w:bookmarkStart w:id="63" w:name="下浮"/>
      <w:r>
        <w:rPr>
          <w:rFonts w:hint="eastAsia" w:ascii="宋体" w:hAnsi="宋体" w:eastAsia="宋体" w:cs="宋体"/>
          <w:bCs/>
          <w:color w:val="auto"/>
          <w:kern w:val="0"/>
          <w:sz w:val="22"/>
          <w:highlight w:val="none"/>
          <w:u w:val="single"/>
        </w:rPr>
        <w:t xml:space="preserve">           </w:t>
      </w:r>
      <w:r>
        <w:rPr>
          <w:rFonts w:hint="eastAsia" w:ascii="宋体" w:hAnsi="宋体" w:eastAsia="宋体" w:cs="宋体"/>
          <w:color w:val="auto"/>
          <w:kern w:val="0"/>
          <w:szCs w:val="21"/>
          <w:highlight w:val="none"/>
          <w:u w:val="single"/>
        </w:rPr>
        <w:t>_</w:t>
      </w:r>
      <w:r>
        <w:rPr>
          <w:rFonts w:hint="eastAsia" w:ascii="宋体" w:hAnsi="宋体" w:eastAsia="宋体" w:cs="宋体"/>
          <w:bCs/>
          <w:color w:val="auto"/>
          <w:kern w:val="0"/>
          <w:sz w:val="22"/>
          <w:highlight w:val="none"/>
        </w:rPr>
        <w:t xml:space="preserve"> （按照前附表规定报价方式填写） </w:t>
      </w:r>
      <w:bookmarkEnd w:id="63"/>
      <w:r>
        <w:rPr>
          <w:rFonts w:hint="eastAsia" w:ascii="宋体" w:hAnsi="宋体" w:eastAsia="宋体" w:cs="宋体"/>
          <w:bCs/>
          <w:color w:val="auto"/>
          <w:kern w:val="0"/>
          <w:sz w:val="22"/>
          <w:highlight w:val="none"/>
        </w:rPr>
        <w:t>结算，接受贵方招标文件所提出的设计及相关服务要求。</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1.我方已详细阅读了全部招标文件，包括澄清、修改、补充文件（如有时）及有关附件，对招标文件的要求完全理解并接受。</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2.我方认同招标文件规定的评审规则，遵守评标委员会的评审结果和贵方的定标结果。</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3.我方同意所递交的投标文件在招标文件规定的投标有效期限内有效，在此期间内我方的投标有可能中标，我方将受此约束。</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4.我方保证所提交的保证金是从我单位基本账户汇出，银行保函是由我单位基本账户开户银行所在网点或其上级银行机构出具，保证保险</w:t>
      </w:r>
      <w:r>
        <w:rPr>
          <w:rFonts w:hint="eastAsia" w:ascii="宋体" w:hAnsi="宋体" w:eastAsia="宋体" w:cs="宋体"/>
          <w:bCs/>
          <w:color w:val="auto"/>
          <w:kern w:val="0"/>
          <w:sz w:val="22"/>
          <w:highlight w:val="none"/>
          <w:lang w:eastAsia="zh-CN"/>
        </w:rPr>
        <w:t>、</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 w:val="22"/>
          <w:highlight w:val="none"/>
        </w:rPr>
        <w:t>的保费是通过我单位基本账户支付，如不按上述原则提交投标担保，贵方有权取消我方的中标资格或单方面终止合同，因此造成的责任由我方承担。</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5.如果我方中标，我方将按照投标文件中的承诺组建项目设计组，由投标文件所承诺的设计人员完成本项目的全部设计工作；我方将严格执行工程建设领域有关的法律、法规、规定，优质高效完成设计及相关服务工作。如未经贵方同意更换项目设计组成员，贵方有权按照合同规定对我方进行处罚，由此造成的违约责任由我方承担。</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6</w:t>
      </w:r>
      <w:r>
        <w:rPr>
          <w:rFonts w:ascii="宋体" w:hAnsi="宋体" w:eastAsia="宋体" w:cs="宋体"/>
          <w:bCs/>
          <w:color w:val="auto"/>
          <w:kern w:val="0"/>
          <w:sz w:val="22"/>
          <w:highlight w:val="none"/>
        </w:rPr>
        <w:t>.</w:t>
      </w:r>
      <w:r>
        <w:rPr>
          <w:rFonts w:hint="eastAsia" w:ascii="宋体" w:hAnsi="宋体" w:eastAsia="宋体" w:cs="宋体"/>
          <w:bCs/>
          <w:color w:val="auto"/>
          <w:kern w:val="0"/>
          <w:sz w:val="22"/>
          <w:highlight w:val="none"/>
        </w:rPr>
        <w:t>一旦我方中标，将保证在中标通知书发出之日起</w:t>
      </w:r>
      <w:r>
        <w:rPr>
          <w:rFonts w:ascii="宋体" w:hAnsi="宋体" w:eastAsia="宋体" w:cs="宋体"/>
          <w:bCs/>
          <w:color w:val="auto"/>
          <w:kern w:val="0"/>
          <w:sz w:val="22"/>
          <w:highlight w:val="none"/>
        </w:rPr>
        <w:t>30日内，与贵方按招标文件、中标通知书中的内容签定</w:t>
      </w:r>
      <w:r>
        <w:rPr>
          <w:rFonts w:hint="eastAsia" w:ascii="宋体" w:hAnsi="宋体" w:eastAsia="宋体" w:cs="宋体"/>
          <w:bCs/>
          <w:color w:val="auto"/>
          <w:kern w:val="0"/>
          <w:sz w:val="22"/>
          <w:highlight w:val="none"/>
        </w:rPr>
        <w:t>设计</w:t>
      </w:r>
      <w:r>
        <w:rPr>
          <w:rFonts w:ascii="宋体" w:hAnsi="宋体" w:eastAsia="宋体" w:cs="宋体"/>
          <w:bCs/>
          <w:color w:val="auto"/>
          <w:kern w:val="0"/>
          <w:sz w:val="22"/>
          <w:highlight w:val="none"/>
        </w:rPr>
        <w:t>合同，否则，视为我方自愿放弃中标资格。</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7.除非另外达成协议并生效，贵方的中标通知书和本投标文件将成为约束双方的合同文件的组成部分。</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投标人名称：___________________________________________</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单位地址：_______________________ 邮编：_______________</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联系电话：_______________________ 传真：_______________</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日期：__________年_____月_____日</w:t>
      </w:r>
    </w:p>
    <w:p>
      <w:pPr>
        <w:adjustRightInd w:val="0"/>
        <w:snapToGrid w:val="0"/>
        <w:spacing w:line="360" w:lineRule="auto"/>
        <w:ind w:firstLine="440" w:firstLineChars="200"/>
        <w:jc w:val="left"/>
        <w:rPr>
          <w:rFonts w:ascii="宋体" w:hAnsi="宋体" w:eastAsia="宋体" w:cs="宋体"/>
          <w:bCs/>
          <w:color w:val="auto"/>
          <w:kern w:val="0"/>
          <w:sz w:val="22"/>
          <w:highlight w:val="none"/>
        </w:rPr>
      </w:pPr>
    </w:p>
    <w:p>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pPr>
        <w:adjustRightInd w:val="0"/>
        <w:snapToGrid w:val="0"/>
        <w:spacing w:line="360" w:lineRule="auto"/>
        <w:jc w:val="left"/>
        <w:rPr>
          <w:rFonts w:ascii="宋体" w:hAnsi="宋体" w:eastAsia="宋体" w:cs="宋体"/>
          <w:bCs/>
          <w:color w:val="auto"/>
          <w:kern w:val="0"/>
          <w:sz w:val="22"/>
          <w:highlight w:val="none"/>
        </w:rPr>
      </w:pPr>
    </w:p>
    <w:p>
      <w:pPr>
        <w:pStyle w:val="41"/>
        <w:adjustRightInd w:val="0"/>
        <w:snapToGrid w:val="0"/>
        <w:spacing w:line="360" w:lineRule="auto"/>
        <w:jc w:val="left"/>
        <w:rPr>
          <w:rFonts w:hAnsi="宋体" w:cs="宋体"/>
          <w:bCs/>
          <w:color w:val="auto"/>
          <w:sz w:val="22"/>
          <w:szCs w:val="22"/>
          <w:highlight w:val="none"/>
        </w:rPr>
      </w:pPr>
      <w:r>
        <w:rPr>
          <w:rFonts w:hint="eastAsia" w:hAnsi="宋体" w:cs="宋体"/>
          <w:bCs/>
          <w:color w:val="auto"/>
          <w:sz w:val="22"/>
          <w:szCs w:val="22"/>
          <w:highlight w:val="none"/>
        </w:rPr>
        <w:t>附件1《拟投入本项目设计人员汇总表》（投标人填写）</w:t>
      </w:r>
    </w:p>
    <w:p>
      <w:pPr>
        <w:adjustRightInd w:val="0"/>
        <w:snapToGrid w:val="0"/>
        <w:spacing w:line="360" w:lineRule="auto"/>
        <w:jc w:val="left"/>
        <w:rPr>
          <w:color w:val="auto"/>
          <w:highlight w:val="none"/>
        </w:rPr>
      </w:pPr>
      <w:r>
        <w:rPr>
          <w:rFonts w:hint="eastAsia" w:ascii="宋体" w:hAnsi="宋体" w:eastAsia="宋体" w:cs="宋体"/>
          <w:bCs/>
          <w:color w:val="auto"/>
          <w:kern w:val="0"/>
          <w:sz w:val="22"/>
          <w:highlight w:val="none"/>
        </w:rPr>
        <w:t>附件2《拟投入本项目设计人员基本情况表》（投标人填写）</w:t>
      </w:r>
      <w:r>
        <w:rPr>
          <w:color w:val="auto"/>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联合体共同投标协议</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w:t>
      </w:r>
      <w:r>
        <w:rPr>
          <w:rFonts w:hint="eastAsia" w:ascii="宋体" w:hAnsi="宋体" w:eastAsia="宋体" w:cs="宋体"/>
          <w:color w:val="auto"/>
          <w:kern w:val="0"/>
          <w:highlight w:val="none"/>
          <w:u w:val="single"/>
        </w:rPr>
        <w:t>（所有成员单位名称）</w:t>
      </w:r>
      <w:r>
        <w:rPr>
          <w:rFonts w:hint="eastAsia" w:ascii="宋体" w:hAnsi="宋体" w:eastAsia="宋体" w:cs="宋体"/>
          <w:color w:val="auto"/>
          <w:kern w:val="0"/>
          <w:highlight w:val="none"/>
        </w:rPr>
        <w:t>___________________自愿组成联合体共同参加___________</w:t>
      </w:r>
      <w:r>
        <w:rPr>
          <w:rFonts w:hint="eastAsia" w:ascii="宋体" w:hAnsi="宋体" w:eastAsia="宋体" w:cs="宋体"/>
          <w:color w:val="auto"/>
          <w:kern w:val="0"/>
          <w:highlight w:val="none"/>
          <w:u w:val="single"/>
        </w:rPr>
        <w:t>（项目名称）</w:t>
      </w:r>
      <w:r>
        <w:rPr>
          <w:rFonts w:hint="eastAsia" w:ascii="宋体" w:hAnsi="宋体" w:eastAsia="宋体" w:cs="宋体"/>
          <w:color w:val="auto"/>
          <w:kern w:val="0"/>
          <w:highlight w:val="none"/>
        </w:rPr>
        <w:t>________的投标。现就联合体投标事宜订立如下协议。</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1、_______</w:t>
      </w:r>
      <w:r>
        <w:rPr>
          <w:rFonts w:hint="eastAsia" w:ascii="宋体" w:hAnsi="宋体" w:eastAsia="宋体" w:cs="宋体"/>
          <w:color w:val="auto"/>
          <w:kern w:val="0"/>
          <w:highlight w:val="none"/>
          <w:u w:val="single"/>
        </w:rPr>
        <w:t>（某成员单位名称）</w:t>
      </w:r>
      <w:r>
        <w:rPr>
          <w:rFonts w:hint="eastAsia" w:ascii="宋体" w:hAnsi="宋体" w:eastAsia="宋体" w:cs="宋体"/>
          <w:color w:val="auto"/>
          <w:kern w:val="0"/>
          <w:highlight w:val="none"/>
        </w:rPr>
        <w:t>______为本工程的牵头人。</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2、联合体牵头人合法代表联合体各成员负责本工程投标文件编制和合同谈判活动，并代表联合体提交和接收相关的资料、信息及指示，并处理与之有关的一切事物，负责合同实施阶段的主办、组织和协调工作。</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3、联合体将严格按照招标文件的各项要求，递交投标文件，履行合同，并对外承担连带责任。</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4、联合体各成员单位内部的职责分工如下：</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⑴.联合体牵头人_____________________承担_____________工作；</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⑵.联合体成员_______________________承担_____________工作；</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⑶.联合体成员_______________________承担_____________工作。</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5、本协议书自签署之日起生效，未中标或者中标后合同履行完毕后自动失效。</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6、本协议书一式________份，联合体成员和招标人各执一份。</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牵头人</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成员1</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成员2</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 w:firstLineChars="200"/>
        <w:jc w:val="left"/>
        <w:rPr>
          <w:rFonts w:ascii="宋体" w:hAnsi="宋体" w:eastAsia="宋体" w:cs="宋体"/>
          <w:color w:val="auto"/>
          <w:kern w:val="0"/>
          <w:highlight w:val="none"/>
        </w:rPr>
      </w:pPr>
    </w:p>
    <w:p>
      <w:pPr>
        <w:adjustRightInd w:val="0"/>
        <w:snapToGrid w:val="0"/>
        <w:spacing w:line="360" w:lineRule="auto"/>
        <w:ind w:firstLine="4200" w:firstLineChars="2000"/>
        <w:jc w:val="left"/>
        <w:rPr>
          <w:rFonts w:ascii="宋体" w:hAnsi="宋体" w:eastAsia="宋体" w:cs="宋体"/>
          <w:color w:val="auto"/>
          <w:kern w:val="0"/>
          <w:highlight w:val="none"/>
        </w:rPr>
      </w:pPr>
      <w:r>
        <w:rPr>
          <w:rFonts w:hint="eastAsia" w:ascii="宋体" w:hAnsi="宋体" w:eastAsia="宋体" w:cs="宋体"/>
          <w:color w:val="auto"/>
          <w:kern w:val="0"/>
          <w:highlight w:val="none"/>
        </w:rPr>
        <w:t>签订日期：       年    月    日</w:t>
      </w:r>
      <w:r>
        <w:rPr>
          <w:rFonts w:hint="eastAsia" w:ascii="宋体" w:hAnsi="宋体" w:eastAsia="宋体" w:cs="宋体"/>
          <w:color w:val="auto"/>
          <w:kern w:val="0"/>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投标保函</w:t>
      </w:r>
    </w:p>
    <w:p>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pPr>
        <w:adjustRightInd w:val="0"/>
        <w:snapToGrid w:val="0"/>
        <w:spacing w:line="360" w:lineRule="exact"/>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pPr>
        <w:adjustRightInd w:val="0"/>
        <w:snapToGrid w:val="0"/>
        <w:spacing w:line="360" w:lineRule="exact"/>
        <w:ind w:firstLine="420" w:firstLineChars="200"/>
        <w:rPr>
          <w:rFonts w:ascii="宋体" w:hAnsi="宋体" w:eastAsia="宋体" w:cs="宋体"/>
          <w:color w:val="auto"/>
          <w:kern w:val="0"/>
          <w:szCs w:val="21"/>
          <w:highlight w:val="none"/>
        </w:rPr>
      </w:pPr>
    </w:p>
    <w:p>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pPr>
        <w:adjustRightInd w:val="0"/>
        <w:snapToGrid w:val="0"/>
        <w:spacing w:line="360" w:lineRule="exact"/>
        <w:rPr>
          <w:rFonts w:ascii="宋体" w:hAnsi="宋体" w:eastAsia="宋体" w:cs="宋体"/>
          <w:color w:val="auto"/>
          <w:kern w:val="0"/>
          <w:szCs w:val="21"/>
          <w:highlight w:val="none"/>
        </w:rPr>
      </w:pPr>
    </w:p>
    <w:p>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pPr>
        <w:rPr>
          <w:rFonts w:ascii="宋体" w:hAnsi="宋体" w:eastAsia="宋体" w:cs="宋体"/>
          <w:color w:val="auto"/>
          <w:kern w:val="0"/>
          <w:szCs w:val="21"/>
          <w:highlight w:val="none"/>
        </w:rPr>
      </w:pPr>
    </w:p>
    <w:p>
      <w:pPr>
        <w:rPr>
          <w:rFonts w:ascii="宋体" w:hAnsi="宋体" w:eastAsia="宋体" w:cs="宋体"/>
          <w:color w:val="auto"/>
          <w:kern w:val="0"/>
          <w:szCs w:val="21"/>
          <w:highlight w:val="none"/>
        </w:rPr>
      </w:pPr>
    </w:p>
    <w:p>
      <w:pPr>
        <w:rPr>
          <w:rFonts w:ascii="宋体" w:hAnsi="宋体" w:eastAsia="宋体" w:cs="宋体"/>
          <w:color w:val="auto"/>
          <w:kern w:val="0"/>
          <w:szCs w:val="21"/>
          <w:highlight w:val="none"/>
        </w:rPr>
      </w:pPr>
    </w:p>
    <w:p>
      <w:pPr>
        <w:adjustRightInd w:val="0"/>
        <w:snapToGrid w:val="0"/>
        <w:spacing w:line="360" w:lineRule="auto"/>
        <w:jc w:val="center"/>
        <w:rPr>
          <w:rFonts w:ascii="宋体" w:hAnsi="宋体" w:eastAsia="宋体" w:cs="宋体"/>
          <w:color w:val="auto"/>
          <w:sz w:val="44"/>
          <w:highlight w:val="none"/>
        </w:rPr>
      </w:pPr>
      <w:bookmarkStart w:id="64" w:name="_Hlk86676344"/>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228"/>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228"/>
        <w:spacing w:before="0" w:beforeAutospacing="0" w:after="0" w:afterAutospacing="0" w:line="360" w:lineRule="auto"/>
        <w:rPr>
          <w:color w:val="auto"/>
          <w:kern w:val="2"/>
          <w:sz w:val="21"/>
          <w:szCs w:val="21"/>
          <w:highlight w:val="none"/>
        </w:rPr>
      </w:pP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64"/>
    <w:p>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pPr>
        <w:widowControl/>
        <w:jc w:val="left"/>
        <w:rPr>
          <w:rFonts w:ascii="宋体" w:hAnsi="宋体" w:eastAsia="宋体" w:cs="宋体"/>
          <w:color w:val="auto"/>
          <w:kern w:val="0"/>
          <w:szCs w:val="21"/>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rPr>
          <w:rFonts w:ascii="宋体" w:hAnsi="宋体" w:eastAsia="宋体" w:cs="宋体"/>
          <w:color w:val="auto"/>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pStyle w:val="228"/>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228"/>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228"/>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widowControl/>
        <w:jc w:val="left"/>
        <w:rPr>
          <w:rFonts w:ascii="宋体" w:hAnsi="宋体" w:eastAsia="宋体" w:cs="宋体"/>
          <w:color w:val="auto"/>
          <w:kern w:val="0"/>
          <w:szCs w:val="21"/>
          <w:highlight w:val="none"/>
        </w:rPr>
      </w:pPr>
    </w:p>
    <w:p>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附件1</w:t>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拟投入本项目设计人员汇总表</w:t>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color w:val="auto"/>
          <w:kern w:val="0"/>
          <w:sz w:val="24"/>
          <w:highlight w:val="none"/>
        </w:rPr>
        <w:t>（从企业信息备案库中选择）</w:t>
      </w:r>
    </w:p>
    <w:p>
      <w:pPr>
        <w:adjustRightInd w:val="0"/>
        <w:snapToGrid w:val="0"/>
        <w:spacing w:line="360" w:lineRule="auto"/>
        <w:jc w:val="center"/>
        <w:rPr>
          <w:rFonts w:ascii="宋体" w:hAnsi="宋体" w:eastAsia="宋体" w:cs="宋体"/>
          <w:color w:val="auto"/>
          <w:kern w:val="0"/>
          <w:sz w:val="24"/>
          <w:highlight w:val="none"/>
        </w:rPr>
      </w:pPr>
    </w:p>
    <w:tbl>
      <w:tblPr>
        <w:tblStyle w:val="81"/>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980"/>
        <w:gridCol w:w="429"/>
        <w:gridCol w:w="1139"/>
        <w:gridCol w:w="599"/>
        <w:gridCol w:w="743"/>
        <w:gridCol w:w="676"/>
        <w:gridCol w:w="1183"/>
        <w:gridCol w:w="676"/>
        <w:gridCol w:w="1015"/>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序号</w:t>
            </w:r>
          </w:p>
        </w:tc>
        <w:tc>
          <w:tcPr>
            <w:tcW w:w="980"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姓名</w:t>
            </w:r>
          </w:p>
        </w:tc>
        <w:tc>
          <w:tcPr>
            <w:tcW w:w="429"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性别</w:t>
            </w:r>
          </w:p>
        </w:tc>
        <w:tc>
          <w:tcPr>
            <w:tcW w:w="1139"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身份证号</w:t>
            </w:r>
          </w:p>
        </w:tc>
        <w:tc>
          <w:tcPr>
            <w:tcW w:w="599"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学历</w:t>
            </w:r>
          </w:p>
        </w:tc>
        <w:tc>
          <w:tcPr>
            <w:tcW w:w="743"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从事专业</w:t>
            </w:r>
          </w:p>
        </w:tc>
        <w:tc>
          <w:tcPr>
            <w:tcW w:w="676"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注册专业</w:t>
            </w:r>
          </w:p>
        </w:tc>
        <w:tc>
          <w:tcPr>
            <w:tcW w:w="1183"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注册证号</w:t>
            </w:r>
          </w:p>
        </w:tc>
        <w:tc>
          <w:tcPr>
            <w:tcW w:w="676"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职称等级</w:t>
            </w:r>
          </w:p>
        </w:tc>
        <w:tc>
          <w:tcPr>
            <w:tcW w:w="1015"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社保电脑号</w:t>
            </w:r>
          </w:p>
        </w:tc>
        <w:tc>
          <w:tcPr>
            <w:tcW w:w="1408" w:type="dxa"/>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4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r>
    </w:tbl>
    <w:p>
      <w:pPr>
        <w:adjustRightInd w:val="0"/>
        <w:snapToGrid w:val="0"/>
        <w:spacing w:line="360" w:lineRule="auto"/>
        <w:jc w:val="left"/>
        <w:rPr>
          <w:rFonts w:ascii="宋体" w:hAnsi="宋体" w:eastAsia="宋体" w:cs="宋体"/>
          <w:b/>
          <w:color w:val="auto"/>
          <w:kern w:val="0"/>
          <w:sz w:val="24"/>
          <w:highlight w:val="none"/>
        </w:rPr>
      </w:pP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highlight w:val="none"/>
        </w:rPr>
        <w:t>重要提示：1、设计人员包括：首席建筑师，项目负责人，建筑、结构、给排水、暖通、电气、造价等专业负责人，建筑、结构、给排水、暖通、电气、造价等专业设计人。（</w:t>
      </w:r>
      <w:r>
        <w:rPr>
          <w:rFonts w:hint="eastAsia" w:ascii="楷体_GB2312" w:hAnsi="楷体_GB2312" w:eastAsia="楷体_GB2312" w:cs="楷体_GB2312"/>
          <w:color w:val="auto"/>
          <w:kern w:val="0"/>
          <w:szCs w:val="21"/>
          <w:highlight w:val="none"/>
        </w:rPr>
        <w:t>在本项目中拟任的岗位为可选项，有首席建筑师，项目负责人，建筑、结构、给排水、暖通、电气、造价等专业负责人，建筑、结构、给排水、暖通、电气、造价等专业的设计人。系统根据投标人输入的岗位信息自动排序，依次顺序为首席建筑师、项目负责人、建筑专业负责人、建筑专业设计人、结构专业负责人、结构专业设计人、给排水专业负责人、给排水专业设计人、暖通专业负责人、暖通专业设计人、电气专业负责人、电气专业设计人、造价专业负责人、造价专业设计人等；同一岗位有多人的情形，按照姓氏拼音进行排序）</w:t>
      </w:r>
      <w:r>
        <w:rPr>
          <w:rFonts w:hint="eastAsia" w:ascii="宋体" w:hAnsi="宋体" w:eastAsia="宋体" w:cs="宋体"/>
          <w:color w:val="auto"/>
          <w:kern w:val="0"/>
          <w:szCs w:val="21"/>
          <w:highlight w:val="none"/>
        </w:rPr>
        <w:br w:type="page"/>
      </w:r>
    </w:p>
    <w:p>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附件2</w:t>
      </w:r>
    </w:p>
    <w:p>
      <w:pPr>
        <w:adjustRightInd w:val="0"/>
        <w:snapToGrid w:val="0"/>
        <w:spacing w:line="360" w:lineRule="auto"/>
        <w:jc w:val="center"/>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拟投入本项目设计人员基本情况表</w:t>
      </w:r>
    </w:p>
    <w:p>
      <w:pPr>
        <w:adjustRightInd w:val="0"/>
        <w:snapToGrid w:val="0"/>
        <w:spacing w:line="360" w:lineRule="auto"/>
        <w:ind w:firstLine="420"/>
        <w:jc w:val="center"/>
        <w:rPr>
          <w:rFonts w:ascii="宋体" w:hAnsi="宋体" w:eastAsia="宋体" w:cs="宋体"/>
          <w:color w:val="auto"/>
          <w:kern w:val="0"/>
          <w:highlight w:val="none"/>
        </w:rPr>
      </w:pPr>
    </w:p>
    <w:tbl>
      <w:tblPr>
        <w:tblStyle w:val="81"/>
        <w:tblW w:w="90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78"/>
        <w:gridCol w:w="109"/>
        <w:gridCol w:w="659"/>
        <w:gridCol w:w="436"/>
        <w:gridCol w:w="165"/>
        <w:gridCol w:w="621"/>
        <w:gridCol w:w="217"/>
        <w:gridCol w:w="275"/>
        <w:gridCol w:w="732"/>
        <w:gridCol w:w="731"/>
        <w:gridCol w:w="745"/>
        <w:gridCol w:w="109"/>
        <w:gridCol w:w="568"/>
        <w:gridCol w:w="601"/>
        <w:gridCol w:w="718"/>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67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69" w:type="dxa"/>
            <w:gridSpan w:val="4"/>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73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1436"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67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1369" w:type="dxa"/>
            <w:gridSpan w:val="4"/>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毕业时间</w:t>
            </w:r>
          </w:p>
        </w:tc>
        <w:tc>
          <w:tcPr>
            <w:tcW w:w="732"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1436"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67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注册证书号</w:t>
            </w:r>
          </w:p>
        </w:tc>
        <w:tc>
          <w:tcPr>
            <w:tcW w:w="3214" w:type="dxa"/>
            <w:gridSpan w:val="8"/>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2714" w:type="dxa"/>
            <w:gridSpan w:val="5"/>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678" w:type="dxa"/>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3214" w:type="dxa"/>
            <w:gridSpan w:val="8"/>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在本项目拟任岗位</w:t>
            </w:r>
          </w:p>
        </w:tc>
        <w:tc>
          <w:tcPr>
            <w:tcW w:w="2714" w:type="dxa"/>
            <w:gridSpan w:val="5"/>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深圳市住房和建设局施工图审查信息管理系统记录的业绩信息：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787" w:type="dxa"/>
            <w:gridSpan w:val="2"/>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工程名称</w:t>
            </w:r>
          </w:p>
        </w:tc>
        <w:tc>
          <w:tcPr>
            <w:tcW w:w="1095" w:type="dxa"/>
            <w:gridSpan w:val="2"/>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工程等级</w:t>
            </w:r>
          </w:p>
        </w:tc>
        <w:tc>
          <w:tcPr>
            <w:tcW w:w="1003" w:type="dxa"/>
            <w:gridSpan w:val="3"/>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建设单位</w:t>
            </w:r>
          </w:p>
        </w:tc>
        <w:tc>
          <w:tcPr>
            <w:tcW w:w="1007" w:type="dxa"/>
            <w:gridSpan w:val="2"/>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专业</w:t>
            </w:r>
          </w:p>
        </w:tc>
        <w:tc>
          <w:tcPr>
            <w:tcW w:w="731" w:type="dxa"/>
            <w:vMerge w:val="restart"/>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工作职责</w:t>
            </w:r>
          </w:p>
        </w:tc>
        <w:tc>
          <w:tcPr>
            <w:tcW w:w="854" w:type="dxa"/>
            <w:gridSpan w:val="2"/>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图纸张数（张）</w:t>
            </w:r>
          </w:p>
        </w:tc>
        <w:tc>
          <w:tcPr>
            <w:tcW w:w="1169" w:type="dxa"/>
            <w:gridSpan w:val="2"/>
            <w:vMerge w:val="restart"/>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工程信息登记时间</w:t>
            </w:r>
          </w:p>
        </w:tc>
        <w:tc>
          <w:tcPr>
            <w:tcW w:w="1436"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问题记录（条）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787" w:type="dxa"/>
            <w:gridSpan w:val="2"/>
            <w:vMerge w:val="continue"/>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95" w:type="dxa"/>
            <w:gridSpan w:val="2"/>
            <w:vMerge w:val="continue"/>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3" w:type="dxa"/>
            <w:gridSpan w:val="3"/>
            <w:vMerge w:val="continue"/>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7" w:type="dxa"/>
            <w:gridSpan w:val="2"/>
            <w:vMerge w:val="continue"/>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731" w:type="dxa"/>
            <w:vMerge w:val="continue"/>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854" w:type="dxa"/>
            <w:gridSpan w:val="2"/>
            <w:vMerge w:val="continue"/>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169" w:type="dxa"/>
            <w:gridSpan w:val="2"/>
            <w:vMerge w:val="continue"/>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r>
              <w:rPr>
                <w:rFonts w:hint="eastAsia" w:hAnsi="宋体" w:cs="宋体"/>
                <w:color w:val="auto"/>
                <w:sz w:val="21"/>
                <w:szCs w:val="22"/>
                <w:highlight w:val="none"/>
              </w:rPr>
              <w:t>强条</w:t>
            </w:r>
          </w:p>
        </w:tc>
        <w:tc>
          <w:tcPr>
            <w:tcW w:w="71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pPr>
              <w:adjustRightInd w:val="0"/>
              <w:snapToGrid w:val="0"/>
              <w:spacing w:line="360" w:lineRule="auto"/>
              <w:jc w:val="left"/>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其他业绩信息（投标人填写）：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工程名称</w:t>
            </w:r>
          </w:p>
        </w:tc>
        <w:tc>
          <w:tcPr>
            <w:tcW w:w="1222"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工程等级</w:t>
            </w:r>
          </w:p>
        </w:tc>
        <w:tc>
          <w:tcPr>
            <w:tcW w:w="1955" w:type="dxa"/>
            <w:gridSpan w:val="4"/>
            <w:shd w:val="clear" w:color="auto" w:fill="auto"/>
            <w:vAlign w:val="center"/>
          </w:tcPr>
          <w:p>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建设单位</w:t>
            </w:r>
          </w:p>
        </w:tc>
        <w:tc>
          <w:tcPr>
            <w:tcW w:w="1422"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担任岗位</w:t>
            </w:r>
          </w:p>
        </w:tc>
        <w:tc>
          <w:tcPr>
            <w:tcW w:w="2037"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pPr>
              <w:adjustRightInd w:val="0"/>
              <w:snapToGrid w:val="0"/>
              <w:spacing w:line="360" w:lineRule="auto"/>
              <w:jc w:val="center"/>
              <w:rPr>
                <w:rFonts w:ascii="宋体" w:hAnsi="宋体" w:eastAsia="宋体" w:cs="宋体"/>
                <w:color w:val="auto"/>
                <w:kern w:val="0"/>
                <w:highlight w:val="none"/>
              </w:rPr>
            </w:pPr>
          </w:p>
        </w:tc>
      </w:tr>
    </w:tbl>
    <w:p>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1、境外投标人须随此表附上主要设计人员资格证书等相关资料原件扫描件，同时提供相应的中文译本。</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其他业绩信息”由投标人填写除了市住建局施工图审查信息管理系统记录之外的其他业绩信息，其中“担任岗位”为可选项，有首席建筑师，项目负责人，建筑、结构、给排水、暖通、电气、造价等专业负责人，建筑、结构、给排水、暖通、电气、造价等专业设计人等可选择，视实际情况选择。</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3、“工程等级”为可选项，有大型、中型、小型，视实际情况选择。</w:t>
      </w:r>
    </w:p>
    <w:p>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4、“工程完成时间”： 以工程交付给建设单位的时间为准。</w:t>
      </w:r>
    </w:p>
    <w:p>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楷体_GB2312" w:hAnsi="楷体_GB2312" w:eastAsia="楷体_GB2312" w:cs="楷体_GB2312"/>
          <w:color w:val="auto"/>
          <w:kern w:val="0"/>
          <w:highlight w:val="none"/>
        </w:rPr>
        <w:t>5、从《深圳市住房和建设局施工图审查信息管理系统》中点选的业绩信息无需上传扫描件，由投标人填写的《其他业绩信息》须上传扫描件。</w:t>
      </w:r>
      <w:r>
        <w:rPr>
          <w:rFonts w:hint="eastAsia" w:ascii="宋体" w:hAnsi="宋体" w:eastAsia="宋体" w:cs="宋体"/>
          <w:color w:val="auto"/>
          <w:kern w:val="0"/>
          <w:highlight w:val="none"/>
        </w:rPr>
        <w:br w:type="page"/>
      </w:r>
    </w:p>
    <w:p>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    他</w:t>
      </w:r>
    </w:p>
    <w:p>
      <w:pPr>
        <w:adjustRightInd w:val="0"/>
        <w:snapToGrid w:val="0"/>
        <w:spacing w:line="360" w:lineRule="auto"/>
        <w:jc w:val="center"/>
        <w:rPr>
          <w:rFonts w:ascii="宋体" w:hAnsi="宋体" w:eastAsia="宋体" w:cs="宋体"/>
          <w:b/>
          <w:color w:val="auto"/>
          <w:kern w:val="0"/>
          <w:sz w:val="32"/>
          <w:szCs w:val="32"/>
          <w:highlight w:val="none"/>
        </w:rPr>
      </w:pPr>
    </w:p>
    <w:p>
      <w:pPr>
        <w:adjustRightInd w:val="0"/>
        <w:snapToGrid w:val="0"/>
        <w:spacing w:line="360" w:lineRule="auto"/>
        <w:jc w:val="left"/>
        <w:rPr>
          <w:rFonts w:ascii="宋体" w:hAnsi="宋体" w:eastAsia="宋体" w:cs="宋体"/>
          <w:color w:val="auto"/>
          <w:highlight w:val="none"/>
        </w:rPr>
        <w:sectPr>
          <w:footerReference r:id="rId5"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auto"/>
          <w:kern w:val="0"/>
          <w:szCs w:val="21"/>
          <w:highlight w:val="none"/>
        </w:rPr>
        <w:t>其他</w:t>
      </w:r>
      <w:r>
        <w:rPr>
          <w:rFonts w:hint="eastAsia" w:ascii="宋体" w:hAnsi="宋体" w:eastAsia="宋体" w:cs="宋体"/>
          <w:color w:val="auto"/>
          <w:highlight w:val="none"/>
        </w:rPr>
        <w:br w:type="page"/>
      </w:r>
    </w:p>
    <w:p>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深圳市建设工程方案设计类招标</w:t>
      </w: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jc w:val="center"/>
        <w:rPr>
          <w:rFonts w:ascii="黑体" w:eastAsia="黑体"/>
          <w:color w:val="auto"/>
          <w:kern w:val="0"/>
          <w:sz w:val="52"/>
          <w:highlight w:val="none"/>
        </w:rPr>
      </w:pPr>
    </w:p>
    <w:p>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ascii="宋体"/>
          <w:color w:val="auto"/>
          <w:kern w:val="0"/>
          <w:sz w:val="30"/>
          <w:highlight w:val="none"/>
          <w:u w:val="single"/>
        </w:rPr>
        <w:t>BIM</w:t>
      </w:r>
      <w:r>
        <w:rPr>
          <w:rFonts w:hint="eastAsia" w:ascii="黑体" w:eastAsia="黑体"/>
          <w:color w:val="auto"/>
          <w:kern w:val="0"/>
          <w:sz w:val="30"/>
          <w:highlight w:val="none"/>
          <w:u w:val="single"/>
        </w:rPr>
        <w:t>标</w:t>
      </w:r>
      <w:r>
        <w:rPr>
          <w:rFonts w:ascii="宋体"/>
          <w:color w:val="auto"/>
          <w:kern w:val="0"/>
          <w:sz w:val="30"/>
          <w:highlight w:val="none"/>
        </w:rPr>
        <w:t>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pPr>
        <w:adjustRightInd w:val="0"/>
        <w:snapToGrid w:val="0"/>
        <w:spacing w:line="360" w:lineRule="auto"/>
        <w:ind w:firstLine="1500"/>
        <w:jc w:val="left"/>
        <w:rPr>
          <w:rFonts w:ascii="黑体" w:eastAsia="黑体"/>
          <w:color w:val="auto"/>
          <w:kern w:val="0"/>
          <w:sz w:val="30"/>
          <w:highlight w:val="none"/>
        </w:rPr>
      </w:pPr>
    </w:p>
    <w:p>
      <w:pPr>
        <w:adjustRightInd w:val="0"/>
        <w:snapToGrid w:val="0"/>
        <w:spacing w:line="360" w:lineRule="auto"/>
        <w:ind w:firstLine="1500"/>
        <w:jc w:val="left"/>
        <w:rPr>
          <w:rFonts w:ascii="黑体" w:eastAsia="黑体"/>
          <w:color w:val="auto"/>
          <w:kern w:val="0"/>
          <w:sz w:val="30"/>
          <w:highlight w:val="none"/>
        </w:rPr>
      </w:pPr>
    </w:p>
    <w:p>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t>投标人郑重承诺：</w:t>
      </w:r>
    </w:p>
    <w:p>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1、本投标文件已经过我单位法定代表人认可。</w:t>
      </w:r>
    </w:p>
    <w:p>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2、对所提供资料的真实性、准确性、有效性负全部责任。</w:t>
      </w:r>
    </w:p>
    <w:p>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pPr>
        <w:adjustRightInd w:val="0"/>
        <w:snapToGrid w:val="0"/>
        <w:spacing w:line="360" w:lineRule="auto"/>
        <w:jc w:val="left"/>
        <w:rPr>
          <w:rFonts w:ascii="宋体" w:hAnsi="宋体" w:eastAsia="宋体" w:cs="宋体"/>
          <w:color w:val="auto"/>
          <w:highlight w:val="none"/>
        </w:rPr>
      </w:pPr>
    </w:p>
    <w:p>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5" w:name="_Toc20720"/>
      <w:bookmarkStart w:id="66" w:name="_Toc16229"/>
      <w:bookmarkStart w:id="67" w:name="_Toc25242"/>
      <w:r>
        <w:rPr>
          <w:rFonts w:hint="eastAsia" w:ascii="黑体" w:hAnsi="黑体" w:eastAsia="黑体" w:cs="黑体"/>
          <w:bCs/>
          <w:color w:val="auto"/>
          <w:kern w:val="0"/>
          <w:sz w:val="32"/>
          <w:szCs w:val="32"/>
          <w:highlight w:val="none"/>
        </w:rPr>
        <w:t>第六章  合同条款</w:t>
      </w:r>
      <w:bookmarkEnd w:id="65"/>
      <w:bookmarkEnd w:id="66"/>
      <w:bookmarkEnd w:id="67"/>
    </w:p>
    <w:p>
      <w:pPr>
        <w:widowControl/>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合同条款</w:t>
      </w:r>
    </w:p>
    <w:p>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CESI仿宋-GB2312"/>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[3]的具体要求源自《深圳市人民政府关于进一步规范建设工程招标投标活动的通知》(深府规〔2024〕8号)第七条。</w:t>
      </w:r>
    </w:p>
    <w:p>
      <w:pPr>
        <w:pStyle w:val="62"/>
        <w:snapToGrid w:val="0"/>
      </w:pPr>
    </w:p>
  </w:footnote>
  <w:footnote w:id="3">
    <w:p>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[4]-[7]的具体要求源自《深圳市人民政府关于进一步规范建设工程招标投标活动的通知》(深府规</w:t>
      </w:r>
    </w:p>
  </w:footnote>
  <w:footnote w:id="4">
    <w:p>
      <w:pPr>
        <w:pStyle w:val="62"/>
        <w:snapToGrid w:val="0"/>
        <w:rPr>
          <w:rFonts w:hint="eastAsia" w:ascii="宋体" w:hAnsi="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〔2024〕8号)第五、七、九条以及《深圳市人民政府印发关于建设工程招标投标改革若干规定的通</w:t>
      </w:r>
    </w:p>
  </w:footnote>
  <w:footnote w:id="5">
    <w:p>
      <w:pPr>
        <w:pStyle w:val="62"/>
        <w:snapToGrid w:val="0"/>
      </w:pPr>
      <w:r>
        <w:rPr>
          <w:rFonts w:hint="eastAsia" w:ascii="宋体" w:hAnsi="宋体" w:eastAsia="宋体" w:cs="宋体"/>
          <w:color w:val="000000" w:themeColor="text1"/>
          <w:sz w:val="21"/>
          <w:szCs w:val="21"/>
          <w:lang w:val="en-US" w:eastAsia="zh-CN"/>
          <w14:textFill>
            <w14:solidFill>
              <w14:schemeClr w14:val="tx1"/>
            </w14:solidFill>
          </w14:textFill>
        </w:rPr>
        <w:t>知》（深府〔2015〕73号）第四十七条。</w:t>
      </w:r>
    </w:p>
  </w:footnote>
  <w:footnote w:id="6">
    <w:p>
      <w:pPr>
        <w:pStyle w:val="62"/>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官伟杰">
    <w15:presenceInfo w15:providerId="WPS Office" w15:userId="4150412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005febd4-638a-492e-9ecb-aa1860ff4682"/>
  </w:docVars>
  <w:rsids>
    <w:rsidRoot w:val="00172A27"/>
    <w:rsid w:val="00005A05"/>
    <w:rsid w:val="00091A94"/>
    <w:rsid w:val="000C2473"/>
    <w:rsid w:val="00172A27"/>
    <w:rsid w:val="001A445B"/>
    <w:rsid w:val="0024300E"/>
    <w:rsid w:val="002D0A40"/>
    <w:rsid w:val="00302017"/>
    <w:rsid w:val="00474366"/>
    <w:rsid w:val="004B0D73"/>
    <w:rsid w:val="004F53EE"/>
    <w:rsid w:val="005651E2"/>
    <w:rsid w:val="00572956"/>
    <w:rsid w:val="005863C1"/>
    <w:rsid w:val="00654536"/>
    <w:rsid w:val="00697B7A"/>
    <w:rsid w:val="007D1BB1"/>
    <w:rsid w:val="0089736A"/>
    <w:rsid w:val="00A202F7"/>
    <w:rsid w:val="00A51EB6"/>
    <w:rsid w:val="00B27B7F"/>
    <w:rsid w:val="00B56226"/>
    <w:rsid w:val="00B932C5"/>
    <w:rsid w:val="00BB4731"/>
    <w:rsid w:val="00BB47F2"/>
    <w:rsid w:val="00C212B2"/>
    <w:rsid w:val="00C55466"/>
    <w:rsid w:val="00C6526C"/>
    <w:rsid w:val="00C70048"/>
    <w:rsid w:val="00D7411C"/>
    <w:rsid w:val="00DA2E52"/>
    <w:rsid w:val="00DF73EB"/>
    <w:rsid w:val="00E1509A"/>
    <w:rsid w:val="00FF2678"/>
    <w:rsid w:val="01180B01"/>
    <w:rsid w:val="018903E2"/>
    <w:rsid w:val="01F7223F"/>
    <w:rsid w:val="01FB38E5"/>
    <w:rsid w:val="02332244"/>
    <w:rsid w:val="0249297D"/>
    <w:rsid w:val="024F4703"/>
    <w:rsid w:val="0284523D"/>
    <w:rsid w:val="02B11C75"/>
    <w:rsid w:val="02B50726"/>
    <w:rsid w:val="02B96544"/>
    <w:rsid w:val="02E42DB9"/>
    <w:rsid w:val="02E75FDA"/>
    <w:rsid w:val="03443858"/>
    <w:rsid w:val="03DD1148"/>
    <w:rsid w:val="03FADD4B"/>
    <w:rsid w:val="04000E98"/>
    <w:rsid w:val="045C3E9B"/>
    <w:rsid w:val="047F0FEB"/>
    <w:rsid w:val="04984D99"/>
    <w:rsid w:val="04A04F3E"/>
    <w:rsid w:val="04B13A1B"/>
    <w:rsid w:val="04D13485"/>
    <w:rsid w:val="058E5662"/>
    <w:rsid w:val="0619721E"/>
    <w:rsid w:val="06253FFF"/>
    <w:rsid w:val="06662C8A"/>
    <w:rsid w:val="0819750A"/>
    <w:rsid w:val="0885144A"/>
    <w:rsid w:val="08B93B9A"/>
    <w:rsid w:val="08C510E1"/>
    <w:rsid w:val="09315CBD"/>
    <w:rsid w:val="0950445E"/>
    <w:rsid w:val="096F6658"/>
    <w:rsid w:val="098F6B72"/>
    <w:rsid w:val="09D57EFC"/>
    <w:rsid w:val="0AB551B5"/>
    <w:rsid w:val="0B122D5B"/>
    <w:rsid w:val="0B3C11E3"/>
    <w:rsid w:val="0B666C0F"/>
    <w:rsid w:val="0B6A51C1"/>
    <w:rsid w:val="0B6C7DF0"/>
    <w:rsid w:val="0BB21CA6"/>
    <w:rsid w:val="0BE4070E"/>
    <w:rsid w:val="0C0E7438"/>
    <w:rsid w:val="0CBE5E6D"/>
    <w:rsid w:val="0D5F5F6E"/>
    <w:rsid w:val="0D6233AB"/>
    <w:rsid w:val="0DB979DE"/>
    <w:rsid w:val="0DFA6DF9"/>
    <w:rsid w:val="0E5B6812"/>
    <w:rsid w:val="0E747377"/>
    <w:rsid w:val="0EBE7E4D"/>
    <w:rsid w:val="0F2920B1"/>
    <w:rsid w:val="0F8568DF"/>
    <w:rsid w:val="0FA96AFC"/>
    <w:rsid w:val="103917DD"/>
    <w:rsid w:val="105378DD"/>
    <w:rsid w:val="10815F02"/>
    <w:rsid w:val="10A911E5"/>
    <w:rsid w:val="10AB2E8A"/>
    <w:rsid w:val="10D13920"/>
    <w:rsid w:val="10F77F70"/>
    <w:rsid w:val="10F907A9"/>
    <w:rsid w:val="115E14C9"/>
    <w:rsid w:val="11B370DC"/>
    <w:rsid w:val="125F2B4A"/>
    <w:rsid w:val="126C5449"/>
    <w:rsid w:val="132D2803"/>
    <w:rsid w:val="133B1B04"/>
    <w:rsid w:val="1357082E"/>
    <w:rsid w:val="143C0CA7"/>
    <w:rsid w:val="14D024A7"/>
    <w:rsid w:val="14E17C23"/>
    <w:rsid w:val="159152B1"/>
    <w:rsid w:val="159C3D4F"/>
    <w:rsid w:val="15E26BEC"/>
    <w:rsid w:val="15EC5131"/>
    <w:rsid w:val="165E4293"/>
    <w:rsid w:val="169B2441"/>
    <w:rsid w:val="16AC69FC"/>
    <w:rsid w:val="16B17369"/>
    <w:rsid w:val="16CE3C35"/>
    <w:rsid w:val="1788087B"/>
    <w:rsid w:val="17DB5738"/>
    <w:rsid w:val="17EF3F42"/>
    <w:rsid w:val="181D0B45"/>
    <w:rsid w:val="185473AC"/>
    <w:rsid w:val="18626B24"/>
    <w:rsid w:val="18661AE7"/>
    <w:rsid w:val="186A369A"/>
    <w:rsid w:val="18AE2DDE"/>
    <w:rsid w:val="18D20E19"/>
    <w:rsid w:val="18FE2CD9"/>
    <w:rsid w:val="192274E8"/>
    <w:rsid w:val="19994AC2"/>
    <w:rsid w:val="19A21D09"/>
    <w:rsid w:val="1A44426D"/>
    <w:rsid w:val="1A50165B"/>
    <w:rsid w:val="1A7E76FC"/>
    <w:rsid w:val="1A8E2FBC"/>
    <w:rsid w:val="1AE56A0B"/>
    <w:rsid w:val="1B330055"/>
    <w:rsid w:val="1B670517"/>
    <w:rsid w:val="1B757C91"/>
    <w:rsid w:val="1B816E7F"/>
    <w:rsid w:val="1BF33529"/>
    <w:rsid w:val="1C061EFE"/>
    <w:rsid w:val="1C160042"/>
    <w:rsid w:val="1C325888"/>
    <w:rsid w:val="1CCA147E"/>
    <w:rsid w:val="1CF55733"/>
    <w:rsid w:val="1D267B3B"/>
    <w:rsid w:val="1D2B0C6E"/>
    <w:rsid w:val="1DBC1474"/>
    <w:rsid w:val="1DDB017E"/>
    <w:rsid w:val="1E7541F3"/>
    <w:rsid w:val="1EA944B5"/>
    <w:rsid w:val="1EB638FB"/>
    <w:rsid w:val="1F5761B9"/>
    <w:rsid w:val="1FA90A59"/>
    <w:rsid w:val="1FF66EDF"/>
    <w:rsid w:val="1FFA5488"/>
    <w:rsid w:val="20051DB9"/>
    <w:rsid w:val="205B7473"/>
    <w:rsid w:val="20AA6330"/>
    <w:rsid w:val="20B41E9D"/>
    <w:rsid w:val="20D95DBF"/>
    <w:rsid w:val="20E75973"/>
    <w:rsid w:val="212F0E1C"/>
    <w:rsid w:val="2137204F"/>
    <w:rsid w:val="21696F80"/>
    <w:rsid w:val="21E97907"/>
    <w:rsid w:val="224D7550"/>
    <w:rsid w:val="22BD7CF5"/>
    <w:rsid w:val="22E72616"/>
    <w:rsid w:val="23AA1E6D"/>
    <w:rsid w:val="23B248E9"/>
    <w:rsid w:val="23EB3B50"/>
    <w:rsid w:val="24056E87"/>
    <w:rsid w:val="245C6DC1"/>
    <w:rsid w:val="24DD54EC"/>
    <w:rsid w:val="257A7633"/>
    <w:rsid w:val="26297E06"/>
    <w:rsid w:val="26341E74"/>
    <w:rsid w:val="26542A8F"/>
    <w:rsid w:val="2702432D"/>
    <w:rsid w:val="27105115"/>
    <w:rsid w:val="2744485B"/>
    <w:rsid w:val="27593177"/>
    <w:rsid w:val="275E65E9"/>
    <w:rsid w:val="27AD06D7"/>
    <w:rsid w:val="27BE1623"/>
    <w:rsid w:val="27D316A4"/>
    <w:rsid w:val="27F34E0E"/>
    <w:rsid w:val="27FF7DC7"/>
    <w:rsid w:val="28DF185A"/>
    <w:rsid w:val="295F575B"/>
    <w:rsid w:val="29A67B87"/>
    <w:rsid w:val="29BA0771"/>
    <w:rsid w:val="29FB4F80"/>
    <w:rsid w:val="2A090BE7"/>
    <w:rsid w:val="2A3C3357"/>
    <w:rsid w:val="2A6A3A68"/>
    <w:rsid w:val="2AA84549"/>
    <w:rsid w:val="2B683574"/>
    <w:rsid w:val="2B9667EA"/>
    <w:rsid w:val="2BC5740B"/>
    <w:rsid w:val="2BCA4992"/>
    <w:rsid w:val="2C8E4DEE"/>
    <w:rsid w:val="2C99091E"/>
    <w:rsid w:val="2CC904AA"/>
    <w:rsid w:val="2CDE0706"/>
    <w:rsid w:val="2CE871FF"/>
    <w:rsid w:val="2D0619FA"/>
    <w:rsid w:val="2DB63420"/>
    <w:rsid w:val="2DEE7390"/>
    <w:rsid w:val="2E1202CA"/>
    <w:rsid w:val="2E841B80"/>
    <w:rsid w:val="2EEC3357"/>
    <w:rsid w:val="2EEE4868"/>
    <w:rsid w:val="2EFC55D8"/>
    <w:rsid w:val="2F3A3BDD"/>
    <w:rsid w:val="2F6A6E43"/>
    <w:rsid w:val="2F724B5C"/>
    <w:rsid w:val="2FDB7272"/>
    <w:rsid w:val="2FE41BBC"/>
    <w:rsid w:val="30077AA6"/>
    <w:rsid w:val="30100D41"/>
    <w:rsid w:val="30272F2C"/>
    <w:rsid w:val="306A7565"/>
    <w:rsid w:val="306F6071"/>
    <w:rsid w:val="308B2942"/>
    <w:rsid w:val="318C0A49"/>
    <w:rsid w:val="31E94468"/>
    <w:rsid w:val="31FB0483"/>
    <w:rsid w:val="32180206"/>
    <w:rsid w:val="32407554"/>
    <w:rsid w:val="32835C23"/>
    <w:rsid w:val="331452CA"/>
    <w:rsid w:val="332E308E"/>
    <w:rsid w:val="335C6818"/>
    <w:rsid w:val="33885511"/>
    <w:rsid w:val="33B131F2"/>
    <w:rsid w:val="343D4644"/>
    <w:rsid w:val="34400764"/>
    <w:rsid w:val="345718C4"/>
    <w:rsid w:val="34B44CF5"/>
    <w:rsid w:val="34D675A2"/>
    <w:rsid w:val="35AF2ACC"/>
    <w:rsid w:val="36375F25"/>
    <w:rsid w:val="36686B90"/>
    <w:rsid w:val="36756397"/>
    <w:rsid w:val="36917339"/>
    <w:rsid w:val="369604D6"/>
    <w:rsid w:val="36D2032B"/>
    <w:rsid w:val="37103866"/>
    <w:rsid w:val="37180947"/>
    <w:rsid w:val="375727EA"/>
    <w:rsid w:val="376009E9"/>
    <w:rsid w:val="37962A5F"/>
    <w:rsid w:val="379E4B7E"/>
    <w:rsid w:val="37A700C4"/>
    <w:rsid w:val="37CC185F"/>
    <w:rsid w:val="382824F1"/>
    <w:rsid w:val="38563836"/>
    <w:rsid w:val="38DB4F6E"/>
    <w:rsid w:val="38F8604F"/>
    <w:rsid w:val="390A3B79"/>
    <w:rsid w:val="39167469"/>
    <w:rsid w:val="395825C1"/>
    <w:rsid w:val="396B3311"/>
    <w:rsid w:val="39871A43"/>
    <w:rsid w:val="39DE04A9"/>
    <w:rsid w:val="39E36247"/>
    <w:rsid w:val="3A3E0A25"/>
    <w:rsid w:val="3A5879A3"/>
    <w:rsid w:val="3AD444F4"/>
    <w:rsid w:val="3B065E1C"/>
    <w:rsid w:val="3B690F86"/>
    <w:rsid w:val="3B864AB8"/>
    <w:rsid w:val="3CB46D7D"/>
    <w:rsid w:val="3CFC630B"/>
    <w:rsid w:val="3D000DF3"/>
    <w:rsid w:val="3D1040C4"/>
    <w:rsid w:val="3D181988"/>
    <w:rsid w:val="3D432721"/>
    <w:rsid w:val="3D600EF1"/>
    <w:rsid w:val="3DEA4111"/>
    <w:rsid w:val="3E566C2F"/>
    <w:rsid w:val="3EA846BF"/>
    <w:rsid w:val="3EEC2BE0"/>
    <w:rsid w:val="3F3607D3"/>
    <w:rsid w:val="3F914CB3"/>
    <w:rsid w:val="3FA5449B"/>
    <w:rsid w:val="3FAA6E97"/>
    <w:rsid w:val="3FC769AB"/>
    <w:rsid w:val="3FCD42FA"/>
    <w:rsid w:val="3FCE4202"/>
    <w:rsid w:val="401B7113"/>
    <w:rsid w:val="40534AFF"/>
    <w:rsid w:val="40732CC5"/>
    <w:rsid w:val="40A17F4F"/>
    <w:rsid w:val="40C742F8"/>
    <w:rsid w:val="41222693"/>
    <w:rsid w:val="415627AB"/>
    <w:rsid w:val="4161261A"/>
    <w:rsid w:val="42116A20"/>
    <w:rsid w:val="42125F01"/>
    <w:rsid w:val="42173A2C"/>
    <w:rsid w:val="42307DD2"/>
    <w:rsid w:val="42341FA6"/>
    <w:rsid w:val="4329275D"/>
    <w:rsid w:val="436B0B92"/>
    <w:rsid w:val="436D59D5"/>
    <w:rsid w:val="43D220FF"/>
    <w:rsid w:val="441B2AB4"/>
    <w:rsid w:val="449C42A5"/>
    <w:rsid w:val="44A126FB"/>
    <w:rsid w:val="45357C54"/>
    <w:rsid w:val="456C39F9"/>
    <w:rsid w:val="45B1654F"/>
    <w:rsid w:val="45B97648"/>
    <w:rsid w:val="45EF2759"/>
    <w:rsid w:val="46027F51"/>
    <w:rsid w:val="46147E5E"/>
    <w:rsid w:val="462D7F97"/>
    <w:rsid w:val="465A7C90"/>
    <w:rsid w:val="466C47C2"/>
    <w:rsid w:val="46FB0232"/>
    <w:rsid w:val="47237439"/>
    <w:rsid w:val="474C6C87"/>
    <w:rsid w:val="479037EC"/>
    <w:rsid w:val="48314363"/>
    <w:rsid w:val="484B6A4A"/>
    <w:rsid w:val="48807899"/>
    <w:rsid w:val="49256D6A"/>
    <w:rsid w:val="4942743A"/>
    <w:rsid w:val="498F364B"/>
    <w:rsid w:val="4A2A6CAD"/>
    <w:rsid w:val="4A4D25BF"/>
    <w:rsid w:val="4A843DF3"/>
    <w:rsid w:val="4A9E2F13"/>
    <w:rsid w:val="4AA8496C"/>
    <w:rsid w:val="4AD0689A"/>
    <w:rsid w:val="4AFE55C7"/>
    <w:rsid w:val="4B2263C2"/>
    <w:rsid w:val="4B377359"/>
    <w:rsid w:val="4B42271B"/>
    <w:rsid w:val="4B947F33"/>
    <w:rsid w:val="4BCA7202"/>
    <w:rsid w:val="4C1833E2"/>
    <w:rsid w:val="4C32083F"/>
    <w:rsid w:val="4C3D68B2"/>
    <w:rsid w:val="4C65121A"/>
    <w:rsid w:val="4C8E2B07"/>
    <w:rsid w:val="4CB47483"/>
    <w:rsid w:val="4CF06A8F"/>
    <w:rsid w:val="4D2768B2"/>
    <w:rsid w:val="4D2C697B"/>
    <w:rsid w:val="4D473C81"/>
    <w:rsid w:val="4D4864D6"/>
    <w:rsid w:val="4D625BB8"/>
    <w:rsid w:val="4D65144F"/>
    <w:rsid w:val="4D6B459C"/>
    <w:rsid w:val="4E4B6F1D"/>
    <w:rsid w:val="4FA30AC1"/>
    <w:rsid w:val="4FFC557D"/>
    <w:rsid w:val="503E6B5D"/>
    <w:rsid w:val="50432217"/>
    <w:rsid w:val="50B11170"/>
    <w:rsid w:val="50BB387D"/>
    <w:rsid w:val="50C90015"/>
    <w:rsid w:val="50CE2157"/>
    <w:rsid w:val="50EB4712"/>
    <w:rsid w:val="50F43353"/>
    <w:rsid w:val="514170FB"/>
    <w:rsid w:val="51F45538"/>
    <w:rsid w:val="51F52E13"/>
    <w:rsid w:val="520B39E4"/>
    <w:rsid w:val="52405A98"/>
    <w:rsid w:val="525833B3"/>
    <w:rsid w:val="52F47347"/>
    <w:rsid w:val="52FB390C"/>
    <w:rsid w:val="530823CF"/>
    <w:rsid w:val="532A2AE6"/>
    <w:rsid w:val="532A3E4D"/>
    <w:rsid w:val="535E75EB"/>
    <w:rsid w:val="53F273B0"/>
    <w:rsid w:val="547A1391"/>
    <w:rsid w:val="54874F7D"/>
    <w:rsid w:val="54972524"/>
    <w:rsid w:val="54C8216A"/>
    <w:rsid w:val="54FB58E6"/>
    <w:rsid w:val="551D4D4C"/>
    <w:rsid w:val="555111E5"/>
    <w:rsid w:val="55A15A63"/>
    <w:rsid w:val="55AD03B6"/>
    <w:rsid w:val="566C2FA9"/>
    <w:rsid w:val="56C75121"/>
    <w:rsid w:val="56D35A76"/>
    <w:rsid w:val="56E7574A"/>
    <w:rsid w:val="56F0537D"/>
    <w:rsid w:val="5773187A"/>
    <w:rsid w:val="584D041F"/>
    <w:rsid w:val="5857401E"/>
    <w:rsid w:val="58941053"/>
    <w:rsid w:val="58BB7AC1"/>
    <w:rsid w:val="59104F30"/>
    <w:rsid w:val="5951174B"/>
    <w:rsid w:val="598304BF"/>
    <w:rsid w:val="5A2B5E17"/>
    <w:rsid w:val="5A4D4847"/>
    <w:rsid w:val="5AC83E51"/>
    <w:rsid w:val="5ADF7F1F"/>
    <w:rsid w:val="5AE3798F"/>
    <w:rsid w:val="5B3D2AF8"/>
    <w:rsid w:val="5BA063A1"/>
    <w:rsid w:val="5BCF28F4"/>
    <w:rsid w:val="5C1617C3"/>
    <w:rsid w:val="5CD6599E"/>
    <w:rsid w:val="5D7B6D3C"/>
    <w:rsid w:val="5DCB1D21"/>
    <w:rsid w:val="5E490B31"/>
    <w:rsid w:val="5EE01A62"/>
    <w:rsid w:val="5F1E6708"/>
    <w:rsid w:val="5F2227A4"/>
    <w:rsid w:val="5F276F45"/>
    <w:rsid w:val="5F5C4281"/>
    <w:rsid w:val="5FBF34D4"/>
    <w:rsid w:val="5FD5106C"/>
    <w:rsid w:val="60182C57"/>
    <w:rsid w:val="601F49FC"/>
    <w:rsid w:val="602079A1"/>
    <w:rsid w:val="60335A0B"/>
    <w:rsid w:val="606336C4"/>
    <w:rsid w:val="60C500B1"/>
    <w:rsid w:val="610444B5"/>
    <w:rsid w:val="618648DC"/>
    <w:rsid w:val="618865F6"/>
    <w:rsid w:val="619D7917"/>
    <w:rsid w:val="61F96C4C"/>
    <w:rsid w:val="620E05D6"/>
    <w:rsid w:val="625C22B8"/>
    <w:rsid w:val="633D5825"/>
    <w:rsid w:val="63AE48F9"/>
    <w:rsid w:val="63DD23E7"/>
    <w:rsid w:val="63F31ADE"/>
    <w:rsid w:val="64317C46"/>
    <w:rsid w:val="64346872"/>
    <w:rsid w:val="646334FD"/>
    <w:rsid w:val="64BF0499"/>
    <w:rsid w:val="64D63A58"/>
    <w:rsid w:val="64E90B95"/>
    <w:rsid w:val="64F4095F"/>
    <w:rsid w:val="650830E7"/>
    <w:rsid w:val="65402AEE"/>
    <w:rsid w:val="6580463E"/>
    <w:rsid w:val="65DC2E65"/>
    <w:rsid w:val="65E37ECC"/>
    <w:rsid w:val="669E3FA7"/>
    <w:rsid w:val="66B06209"/>
    <w:rsid w:val="66B5419B"/>
    <w:rsid w:val="66E93C73"/>
    <w:rsid w:val="674567EC"/>
    <w:rsid w:val="675F3C06"/>
    <w:rsid w:val="676236F6"/>
    <w:rsid w:val="676DA496"/>
    <w:rsid w:val="6791267E"/>
    <w:rsid w:val="67986D33"/>
    <w:rsid w:val="67B42BAD"/>
    <w:rsid w:val="67EB6539"/>
    <w:rsid w:val="681261A4"/>
    <w:rsid w:val="68534DEC"/>
    <w:rsid w:val="685A4E97"/>
    <w:rsid w:val="686C552E"/>
    <w:rsid w:val="68D469FE"/>
    <w:rsid w:val="68E54C36"/>
    <w:rsid w:val="691A195A"/>
    <w:rsid w:val="698164D5"/>
    <w:rsid w:val="69D2690D"/>
    <w:rsid w:val="69D354C2"/>
    <w:rsid w:val="69E83BBC"/>
    <w:rsid w:val="6A757E21"/>
    <w:rsid w:val="6A9169FB"/>
    <w:rsid w:val="6AB66615"/>
    <w:rsid w:val="6B181100"/>
    <w:rsid w:val="6C2343A4"/>
    <w:rsid w:val="6C3A07BA"/>
    <w:rsid w:val="6D071B2D"/>
    <w:rsid w:val="6D1D3E5A"/>
    <w:rsid w:val="6D2060CC"/>
    <w:rsid w:val="6D3A0048"/>
    <w:rsid w:val="6D7714E1"/>
    <w:rsid w:val="6DCE0124"/>
    <w:rsid w:val="6E9E7C3E"/>
    <w:rsid w:val="6ED70C8B"/>
    <w:rsid w:val="6F6D66CA"/>
    <w:rsid w:val="6F7F4458"/>
    <w:rsid w:val="6FED08D1"/>
    <w:rsid w:val="6FF7523C"/>
    <w:rsid w:val="70245609"/>
    <w:rsid w:val="708D5901"/>
    <w:rsid w:val="71463740"/>
    <w:rsid w:val="716402EF"/>
    <w:rsid w:val="71A072F4"/>
    <w:rsid w:val="71C255E3"/>
    <w:rsid w:val="728E54E0"/>
    <w:rsid w:val="732A3417"/>
    <w:rsid w:val="73463409"/>
    <w:rsid w:val="73792304"/>
    <w:rsid w:val="73A474CC"/>
    <w:rsid w:val="73B15574"/>
    <w:rsid w:val="73F1127A"/>
    <w:rsid w:val="74467824"/>
    <w:rsid w:val="745A1AF5"/>
    <w:rsid w:val="747B7EFF"/>
    <w:rsid w:val="74E4399C"/>
    <w:rsid w:val="75C4630B"/>
    <w:rsid w:val="75FA234E"/>
    <w:rsid w:val="762B3CA5"/>
    <w:rsid w:val="7634718D"/>
    <w:rsid w:val="76624F5D"/>
    <w:rsid w:val="766905FD"/>
    <w:rsid w:val="76C35E9D"/>
    <w:rsid w:val="76CB4176"/>
    <w:rsid w:val="77077E49"/>
    <w:rsid w:val="777E5BFA"/>
    <w:rsid w:val="78240C2A"/>
    <w:rsid w:val="78B27D51"/>
    <w:rsid w:val="78BD1864"/>
    <w:rsid w:val="792F0F5E"/>
    <w:rsid w:val="793C543E"/>
    <w:rsid w:val="799B3E29"/>
    <w:rsid w:val="7A777B19"/>
    <w:rsid w:val="7B0C4816"/>
    <w:rsid w:val="7B316564"/>
    <w:rsid w:val="7B3F157C"/>
    <w:rsid w:val="7B657004"/>
    <w:rsid w:val="7B9B54AA"/>
    <w:rsid w:val="7BCF1404"/>
    <w:rsid w:val="7BD209F2"/>
    <w:rsid w:val="7BDF0A19"/>
    <w:rsid w:val="7BF7A473"/>
    <w:rsid w:val="7C0A2BBE"/>
    <w:rsid w:val="7C2C4C1F"/>
    <w:rsid w:val="7CD50D74"/>
    <w:rsid w:val="7D083FA0"/>
    <w:rsid w:val="7D1923BC"/>
    <w:rsid w:val="7D7C70D5"/>
    <w:rsid w:val="7DAD5A4C"/>
    <w:rsid w:val="7E0F5A55"/>
    <w:rsid w:val="7E3B3238"/>
    <w:rsid w:val="7E8C1451"/>
    <w:rsid w:val="7EA137E8"/>
    <w:rsid w:val="7EB20B90"/>
    <w:rsid w:val="7F172E4A"/>
    <w:rsid w:val="7F284ADB"/>
    <w:rsid w:val="7F377439"/>
    <w:rsid w:val="7FBB6A4D"/>
    <w:rsid w:val="7FF34571"/>
    <w:rsid w:val="7FFF96F1"/>
    <w:rsid w:val="BFDF46F1"/>
    <w:rsid w:val="DEBBB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uiPriority="99"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1"/>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2"/>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3"/>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4"/>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5"/>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6"/>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7"/>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8"/>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2"/>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4"/>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7"/>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7"/>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8"/>
    <w:semiHidden/>
    <w:qFormat/>
    <w:uiPriority w:val="0"/>
    <w:rPr>
      <w:rFonts w:ascii="Times New Roman" w:hAnsi="Times New Roman" w:eastAsia="宋体" w:cs="Times New Roman"/>
      <w:szCs w:val="24"/>
    </w:rPr>
  </w:style>
  <w:style w:type="paragraph" w:styleId="27">
    <w:name w:val="Body Text 3"/>
    <w:basedOn w:val="1"/>
    <w:link w:val="159"/>
    <w:semiHidden/>
    <w:qFormat/>
    <w:uiPriority w:val="0"/>
    <w:pPr>
      <w:spacing w:after="120"/>
    </w:pPr>
    <w:rPr>
      <w:rFonts w:ascii="Times New Roman" w:hAnsi="Times New Roman" w:eastAsia="宋体" w:cs="Times New Roman"/>
      <w:sz w:val="16"/>
      <w:szCs w:val="16"/>
    </w:rPr>
  </w:style>
  <w:style w:type="paragraph" w:styleId="28">
    <w:name w:val="Closing"/>
    <w:basedOn w:val="1"/>
    <w:link w:val="169"/>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80"/>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1"/>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7"/>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4"/>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6"/>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3"/>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6"/>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0"/>
    <w:semiHidden/>
    <w:qFormat/>
    <w:uiPriority w:val="0"/>
    <w:rPr>
      <w:rFonts w:ascii="Times New Roman" w:hAnsi="Times New Roman" w:eastAsia="宋体" w:cs="Times New Roman"/>
      <w:sz w:val="18"/>
      <w:szCs w:val="18"/>
    </w:rPr>
  </w:style>
  <w:style w:type="paragraph" w:styleId="51">
    <w:name w:val="footer"/>
    <w:basedOn w:val="1"/>
    <w:link w:val="156"/>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1"/>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50"/>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7"/>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8"/>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9"/>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semiHidden/>
    <w:unhideWhenUsed/>
    <w:qFormat/>
    <w:uiPriority w:val="99"/>
    <w:rPr>
      <w:sz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Title"/>
    <w:basedOn w:val="1"/>
    <w:next w:val="1"/>
    <w:qFormat/>
    <w:uiPriority w:val="10"/>
    <w:pPr>
      <w:widowControl/>
      <w:spacing w:line="560" w:lineRule="exact"/>
      <w:jc w:val="center"/>
      <w:outlineLvl w:val="0"/>
    </w:pPr>
    <w:rPr>
      <w:rFonts w:ascii="宋体" w:hAnsi="宋体"/>
      <w:b/>
      <w:kern w:val="0"/>
      <w:sz w:val="44"/>
      <w:szCs w:val="20"/>
    </w:rPr>
  </w:style>
  <w:style w:type="paragraph" w:styleId="78">
    <w:name w:val="annotation subject"/>
    <w:basedOn w:val="24"/>
    <w:next w:val="24"/>
    <w:link w:val="161"/>
    <w:semiHidden/>
    <w:qFormat/>
    <w:uiPriority w:val="0"/>
    <w:rPr>
      <w:b/>
      <w:bCs/>
      <w:szCs w:val="24"/>
    </w:rPr>
  </w:style>
  <w:style w:type="paragraph" w:styleId="79">
    <w:name w:val="Body Text First Indent"/>
    <w:basedOn w:val="1"/>
    <w:link w:val="170"/>
    <w:semiHidden/>
    <w:qFormat/>
    <w:uiPriority w:val="0"/>
    <w:pPr>
      <w:spacing w:after="120"/>
      <w:ind w:firstLine="420" w:firstLineChars="100"/>
    </w:pPr>
    <w:rPr>
      <w:rFonts w:ascii="Times New Roman"/>
      <w:szCs w:val="24"/>
    </w:rPr>
  </w:style>
  <w:style w:type="paragraph" w:styleId="80">
    <w:name w:val="Body Text First Indent 2"/>
    <w:basedOn w:val="1"/>
    <w:link w:val="151"/>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3">
    <w:name w:val="Table Theme"/>
    <w:basedOn w:val="81"/>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84">
    <w:name w:val="Table Colorful 1"/>
    <w:basedOn w:val="81"/>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cPr>
    <w:tblStylePr w:type="firstRow">
      <w:rPr>
        <w:b/>
        <w:bCs/>
        <w:i/>
        <w:iCs/>
      </w:rPr>
      <w:tblPr>
        <w:tblLayout w:type="fixed"/>
      </w:tblPr>
      <w:tcPr>
        <w:tcBorders>
          <w:tl2br w:val="nil"/>
          <w:tr2bl w:val="nil"/>
        </w:tcBorders>
        <w:shd w:val="solid" w:color="000000" w:fill="FFFFFF"/>
      </w:tcPr>
    </w:tblStylePr>
    <w:tblStylePr w:type="firstCol">
      <w:rPr>
        <w:b/>
        <w:bCs/>
        <w:i/>
        <w:iCs/>
      </w:rPr>
      <w:tblPr>
        <w:tblLayout w:type="fixed"/>
      </w:tblPr>
      <w:tcPr>
        <w:tcBorders>
          <w:tl2br w:val="nil"/>
          <w:tr2bl w:val="nil"/>
        </w:tcBorders>
        <w:shd w:val="solid" w:color="000080" w:fill="FFFFFF"/>
      </w:tcPr>
    </w:tblStylePr>
    <w:tblStylePr w:type="nwCell">
      <w:tblPr>
        <w:tblLayout w:type="fixed"/>
      </w:tblPr>
      <w:tcPr>
        <w:tcBorders>
          <w:tl2br w:val="nil"/>
          <w:tr2bl w:val="nil"/>
        </w:tcBorders>
        <w:shd w:val="solid" w:color="000000" w:fill="FFFFFF"/>
      </w:tcPr>
    </w:tblStylePr>
    <w:tblStylePr w:type="swCell">
      <w:rPr>
        <w:b/>
        <w:bCs/>
        <w:i w:val="0"/>
        <w:iCs w:val="0"/>
      </w:rPr>
      <w:tblPr>
        <w:tblLayout w:type="fixed"/>
      </w:tblPr>
      <w:tcPr>
        <w:tcBorders>
          <w:tl2br w:val="nil"/>
          <w:tr2bl w:val="nil"/>
        </w:tcBorders>
      </w:tcPr>
    </w:tblStylePr>
  </w:style>
  <w:style w:type="table" w:styleId="85">
    <w:name w:val="Table Colorful 2"/>
    <w:basedOn w:val="81"/>
    <w:semiHidden/>
    <w:qFormat/>
    <w:uiPriority w:val="0"/>
    <w:pPr>
      <w:widowControl w:val="0"/>
      <w:jc w:val="both"/>
    </w:pPr>
    <w:tblPr>
      <w:tblBorders>
        <w:bottom w:val="single" w:color="000000" w:sz="12" w:space="0"/>
      </w:tblBorders>
      <w:tblLayout w:type="fixed"/>
    </w:tblPr>
    <w:tcPr>
      <w:shd w:val="pct20" w:color="FFFF00" w:fill="FFFFFF"/>
    </w:tcPr>
    <w:tblStylePr w:type="firstRow">
      <w:rPr>
        <w:b/>
        <w:bCs/>
        <w:i/>
        <w:iCs/>
        <w:color w:val="FFFFFF"/>
      </w:rPr>
      <w:tblPr>
        <w:tblLayout w:type="fixed"/>
      </w:tblPr>
      <w:tcPr>
        <w:tcBorders>
          <w:bottom w:val="single" w:color="000000" w:sz="12" w:space="0"/>
          <w:tl2br w:val="nil"/>
          <w:tr2bl w:val="nil"/>
        </w:tcBorders>
        <w:shd w:val="solid" w:color="800000" w:fill="FFFFFF"/>
      </w:tcPr>
    </w:tblStylePr>
    <w:tblStylePr w:type="firstCol">
      <w:rPr>
        <w:b/>
        <w:bCs/>
        <w:i/>
        <w:iCs/>
      </w:rPr>
      <w:tblPr>
        <w:tblLayout w:type="fixed"/>
      </w:tblPr>
      <w:tcPr>
        <w:tcBorders>
          <w:tl2br w:val="nil"/>
          <w:tr2bl w:val="nil"/>
        </w:tcBorders>
      </w:tcPr>
    </w:tblStylePr>
    <w:tblStylePr w:type="lastCol">
      <w:tblPr>
        <w:tblLayout w:type="fixed"/>
      </w:tblPr>
      <w:tcPr>
        <w:tcBorders>
          <w:tl2br w:val="nil"/>
          <w:tr2bl w:val="nil"/>
        </w:tcBorders>
        <w:shd w:val="solid" w:color="C0C0C0" w:fill="FFFFFF"/>
      </w:tcPr>
    </w:tblStylePr>
    <w:tblStylePr w:type="swCell">
      <w:rPr>
        <w:b/>
        <w:bCs/>
        <w:i w:val="0"/>
        <w:iCs w:val="0"/>
      </w:rPr>
      <w:tblPr>
        <w:tblLayout w:type="fixed"/>
      </w:tblPr>
      <w:tcPr>
        <w:tcBorders>
          <w:tl2br w:val="nil"/>
          <w:tr2bl w:val="nil"/>
        </w:tcBorders>
      </w:tcPr>
    </w:tblStylePr>
  </w:style>
  <w:style w:type="table" w:styleId="86">
    <w:name w:val="Table Colorful 3"/>
    <w:basedOn w:val="81"/>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cPr>
    <w:tblStylePr w:type="firstRow">
      <w:tblPr>
        <w:tblLayout w:type="fixed"/>
      </w:tblPr>
      <w:tcPr>
        <w:tcBorders>
          <w:bottom w:val="single" w:color="000000" w:sz="6" w:space="0"/>
          <w:tl2br w:val="nil"/>
          <w:tr2bl w:val="nil"/>
        </w:tcBorders>
        <w:shd w:val="solid" w:color="008080" w:fill="FFFFFF"/>
      </w:tcPr>
    </w:tblStylePr>
    <w:tblStylePr w:type="firstCol">
      <w:tblPr>
        <w:tblLayout w:type="fixed"/>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blLayout w:type="fixed"/>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l2br w:val="nil"/>
          <w:tr2bl w:val="nil"/>
        </w:tcBorders>
      </w:tcPr>
    </w:tblStylePr>
  </w:style>
  <w:style w:type="table" w:styleId="88">
    <w:name w:val="Table Classic 1"/>
    <w:basedOn w:val="81"/>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i/>
        <w:i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tblPr>
        <w:tblLayout w:type="fixed"/>
      </w:tblPr>
      <w:tcPr>
        <w:tcBorders>
          <w:right w:val="single" w:color="000000" w:sz="6" w:space="0"/>
          <w:tl2br w:val="nil"/>
          <w:tr2bl w:val="nil"/>
        </w:tcBorders>
      </w:tcPr>
    </w:tblStylePr>
    <w:tblStylePr w:type="neCell">
      <w:rPr>
        <w:b/>
        <w:bCs/>
        <w:i w:val="0"/>
        <w:iCs w:val="0"/>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89">
    <w:name w:val="Table Classic 2"/>
    <w:basedOn w:val="81"/>
    <w:semiHidden/>
    <w:qFormat/>
    <w:uiPriority w:val="0"/>
    <w:pPr>
      <w:widowControl w:val="0"/>
      <w:jc w:val="both"/>
    </w:pPr>
    <w:tblPr>
      <w:tblBorders>
        <w:top w:val="single" w:color="000000" w:sz="12" w:space="0"/>
        <w:bottom w:val="single" w:color="000000" w:sz="12" w:space="0"/>
      </w:tblBorders>
      <w:tblLayout w:type="fixed"/>
    </w:tblPr>
    <w:tcPr>
      <w:shd w:val="clear" w:color="auto" w:fill="auto"/>
    </w:tcPr>
    <w:tblStylePr w:type="firstRow">
      <w:rPr>
        <w:color w:val="FFFFFF"/>
      </w:rPr>
      <w:tblPr>
        <w:tblLayout w:type="fixed"/>
      </w:tblPr>
      <w:tcPr>
        <w:tcBorders>
          <w:bottom w:val="single" w:color="000000" w:sz="6" w:space="0"/>
          <w:tl2br w:val="nil"/>
          <w:tr2bl w:val="nil"/>
        </w:tcBorders>
        <w:shd w:val="solid" w:color="800080" w:fill="FFFFFF"/>
      </w:tcPr>
    </w:tblStylePr>
    <w:tblStylePr w:type="lastRow">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shd w:val="solid" w:color="C0C0C0" w:fill="FFFFFF"/>
      </w:tcPr>
    </w:tblStylePr>
    <w:tblStylePr w:type="neCell">
      <w:rPr>
        <w:b/>
        <w:bCs/>
      </w:rPr>
      <w:tblPr>
        <w:tblLayout w:type="fixed"/>
      </w:tblPr>
      <w:tcPr>
        <w:tcBorders>
          <w:tl2br w:val="nil"/>
          <w:tr2bl w:val="nil"/>
        </w:tcBorders>
      </w:tcPr>
    </w:tblStylePr>
    <w:tblStylePr w:type="nwCell">
      <w:tblPr>
        <w:tblLayout w:type="fixed"/>
      </w:tblPr>
      <w:tcPr>
        <w:tcBorders>
          <w:tl2br w:val="nil"/>
          <w:tr2bl w:val="nil"/>
        </w:tcBorders>
        <w:shd w:val="solid" w:color="800080" w:fill="FFFFFF"/>
      </w:tcPr>
    </w:tblStylePr>
    <w:tblStylePr w:type="swCell">
      <w:rPr>
        <w:color w:val="000080"/>
      </w:rPr>
      <w:tblPr>
        <w:tblLayout w:type="fixed"/>
      </w:tblPr>
      <w:tcPr>
        <w:tcBorders>
          <w:tl2br w:val="nil"/>
          <w:tr2bl w:val="nil"/>
        </w:tcBorders>
      </w:tcPr>
    </w:tblStylePr>
  </w:style>
  <w:style w:type="table" w:styleId="90">
    <w:name w:val="Table Classic 3"/>
    <w:basedOn w:val="81"/>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cPr>
    <w:tblStylePr w:type="firstRow">
      <w:rPr>
        <w:b/>
        <w:bCs/>
        <w:i/>
        <w:iCs/>
        <w:color w:val="FFFFFF"/>
      </w:rPr>
      <w:tblPr>
        <w:tblLayout w:type="fixed"/>
      </w:tblPr>
      <w:tcPr>
        <w:tcBorders>
          <w:bottom w:val="single" w:color="000000" w:sz="6" w:space="0"/>
          <w:tl2br w:val="nil"/>
          <w:tr2bl w:val="nil"/>
        </w:tcBorders>
        <w:shd w:val="solid" w:color="000080" w:fill="FFFFFF"/>
      </w:tcPr>
    </w:tblStylePr>
    <w:tblStylePr w:type="lastRow">
      <w:rPr>
        <w:color w:val="000080"/>
      </w:rPr>
      <w:tblPr>
        <w:tblLayout w:type="fixed"/>
      </w:tblPr>
      <w:tcPr>
        <w:tcBorders>
          <w:top w:val="single" w:color="000000" w:sz="12" w:space="0"/>
          <w:tl2br w:val="nil"/>
          <w:tr2bl w:val="nil"/>
        </w:tcBorders>
        <w:shd w:val="solid" w:color="FFFFFF" w:fill="FFFFFF"/>
      </w:tcPr>
    </w:tblStylePr>
    <w:tblStylePr w:type="firstCol">
      <w:rPr>
        <w:b/>
        <w:bCs/>
        <w:color w:val="000000"/>
      </w:rPr>
      <w:tblPr>
        <w:tblLayout w:type="fixed"/>
      </w:tblPr>
      <w:tcPr>
        <w:tcBorders>
          <w:tl2br w:val="nil"/>
          <w:tr2bl w:val="nil"/>
        </w:tcBorders>
      </w:tcPr>
    </w:tblStylePr>
  </w:style>
  <w:style w:type="table" w:styleId="91">
    <w:name w:val="Table Classic 4"/>
    <w:basedOn w:val="81"/>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Layout w:type="fixed"/>
    </w:tblPr>
    <w:tcPr>
      <w:shd w:val="clear" w:color="auto" w:fill="auto"/>
    </w:tcPr>
    <w:tblStylePr w:type="firstRow">
      <w:rPr>
        <w:b/>
        <w:bCs/>
        <w:i/>
        <w:iCs/>
        <w:color w:val="FFFFFF"/>
      </w:rPr>
      <w:tblPr>
        <w:tblLayout w:type="fixed"/>
      </w:tblPr>
      <w:tcPr>
        <w:tcBorders>
          <w:bottom w:val="single" w:color="000000" w:sz="6" w:space="0"/>
          <w:tl2br w:val="nil"/>
          <w:tr2bl w:val="nil"/>
        </w:tcBorders>
        <w:shd w:val="pct50" w:color="000080" w:fill="FFFFFF"/>
      </w:tcPr>
    </w:tblStylePr>
    <w:tblStylePr w:type="lastRow">
      <w:rPr>
        <w:color w:val="000080"/>
      </w:rPr>
      <w:tblPr>
        <w:tblLayout w:type="fixed"/>
      </w:tblPr>
      <w:tcPr>
        <w:tcBorders>
          <w:bottom w:val="single" w:color="000000" w:sz="6" w:space="0"/>
          <w:tl2br w:val="nil"/>
          <w:tr2bl w:val="nil"/>
        </w:tcBorders>
        <w:shd w:val="pct50" w:color="000000" w:fill="FFFFFF"/>
      </w:tcPr>
    </w:tblStylePr>
    <w:tblStylePr w:type="firstCol">
      <w:rPr>
        <w:b/>
        <w:bCs/>
      </w:rPr>
      <w:tblPr>
        <w:tblLayout w:type="fixed"/>
      </w:tblPr>
      <w:tcPr>
        <w:tcBorders>
          <w:tl2br w:val="nil"/>
          <w:tr2bl w:val="nil"/>
        </w:tcBorders>
      </w:tcPr>
    </w:tblStylePr>
    <w:tblStylePr w:type="nwCell">
      <w:rPr>
        <w:b/>
        <w:bCs/>
      </w:rPr>
      <w:tblPr>
        <w:tblLayout w:type="fixed"/>
      </w:tblPr>
      <w:tcPr>
        <w:tcBorders>
          <w:tl2br w:val="nil"/>
          <w:tr2bl w:val="nil"/>
        </w:tcBorders>
      </w:tcPr>
    </w:tblStylePr>
    <w:tblStylePr w:type="swCell">
      <w:rPr>
        <w:color w:val="000080"/>
      </w:rPr>
      <w:tblPr>
        <w:tblLayout w:type="fixed"/>
      </w:tblPr>
      <w:tcPr>
        <w:tcBorders>
          <w:tl2br w:val="nil"/>
          <w:tr2bl w:val="nil"/>
        </w:tcBorders>
      </w:tcPr>
    </w:tblStylePr>
  </w:style>
  <w:style w:type="table" w:styleId="92">
    <w:name w:val="Table Simple 1"/>
    <w:basedOn w:val="81"/>
    <w:semiHidden/>
    <w:qFormat/>
    <w:uiPriority w:val="0"/>
    <w:pPr>
      <w:widowControl w:val="0"/>
      <w:jc w:val="both"/>
    </w:pPr>
    <w:tblPr>
      <w:tblBorders>
        <w:top w:val="single" w:color="008000" w:sz="12" w:space="0"/>
        <w:bottom w:val="single" w:color="008000" w:sz="12" w:space="0"/>
      </w:tblBorders>
      <w:tblLayout w:type="fixed"/>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tblPr>
      <w:tblLayout w:type="fixed"/>
    </w:tblPr>
    <w:tblStylePr w:type="firstRow">
      <w:rPr>
        <w:b/>
        <w:bCs/>
      </w:rPr>
      <w:tblPr>
        <w:tblLayout w:type="fixed"/>
      </w:tblPr>
      <w:tcPr>
        <w:tcBorders>
          <w:bottom w:val="single" w:color="000000" w:sz="12" w:space="0"/>
          <w:tl2br w:val="nil"/>
          <w:tr2bl w:val="nil"/>
        </w:tcBorders>
      </w:tcPr>
    </w:tblStylePr>
    <w:tblStylePr w:type="lastRow">
      <w:rPr>
        <w:b/>
        <w:bCs/>
        <w:color w:val="auto"/>
      </w:rPr>
      <w:tblPr>
        <w:tblLayout w:type="fixed"/>
      </w:tblPr>
      <w:tcPr>
        <w:tcBorders>
          <w:top w:val="single" w:color="000000" w:sz="6"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lastCol">
      <w:rPr>
        <w:b/>
        <w:bCs/>
      </w:rPr>
      <w:tblPr>
        <w:tblLayout w:type="fixed"/>
      </w:tblPr>
      <w:tcPr>
        <w:tcBorders>
          <w:left w:val="single" w:color="000000" w:sz="6" w:space="0"/>
          <w:tl2br w:val="nil"/>
          <w:tr2bl w:val="nil"/>
        </w:tcBorders>
      </w:tcPr>
    </w:tblStylePr>
    <w:tblStylePr w:type="neCell">
      <w:rPr>
        <w:b/>
        <w:bCs/>
      </w:rPr>
      <w:tblPr>
        <w:tblLayout w:type="fixed"/>
      </w:tblPr>
      <w:tcPr>
        <w:tcBorders>
          <w:left w:val="nil"/>
          <w:tl2br w:val="nil"/>
          <w:tr2bl w:val="nil"/>
        </w:tcBorders>
      </w:tcPr>
    </w:tblStylePr>
    <w:tblStylePr w:type="swCell">
      <w:rPr>
        <w:b/>
        <w:bCs/>
      </w:rPr>
      <w:tblPr>
        <w:tblLayout w:type="fixed"/>
      </w:tblPr>
      <w:tcPr>
        <w:tcBorders>
          <w:top w:val="nil"/>
          <w:tl2br w:val="nil"/>
          <w:tr2bl w:val="nil"/>
        </w:tcBorders>
      </w:tcPr>
    </w:tblStylePr>
  </w:style>
  <w:style w:type="table" w:styleId="94">
    <w:name w:val="Table Simple 3"/>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Layout w:type="fixed"/>
    </w:tblPr>
    <w:tcPr>
      <w:shd w:val="clear" w:color="auto" w:fill="auto"/>
    </w:tcPr>
    <w:tblStylePr w:type="firstRow">
      <w:rPr>
        <w:b/>
        <w:bCs/>
        <w:color w:val="FFFFFF"/>
      </w:rPr>
      <w:tblPr>
        <w:tblLayout w:type="fixed"/>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tblPr>
      <w:tblStyleRowBandSize w:val="1"/>
      <w:tblLayout w:type="fixed"/>
    </w:tblPr>
    <w:tblStylePr w:type="firstRow">
      <w:tblPr>
        <w:tblLayout w:type="fixed"/>
      </w:tblPr>
      <w:tcPr>
        <w:tcBorders>
          <w:top w:val="single" w:color="000000" w:sz="6" w:space="0"/>
          <w:bottom w:val="single" w:color="000000" w:sz="12" w:space="0"/>
          <w:tl2br w:val="nil"/>
          <w:tr2bl w:val="nil"/>
        </w:tcBorders>
      </w:tcPr>
    </w:tblStylePr>
    <w:tblStylePr w:type="lastRow">
      <w:tblPr>
        <w:tblLayout w:type="fixed"/>
      </w:tblPr>
      <w:tcPr>
        <w:tcBorders>
          <w:top w:val="single" w:color="000000" w:sz="12" w:space="0"/>
          <w:tl2br w:val="nil"/>
          <w:tr2bl w:val="nil"/>
        </w:tcBorders>
        <w:shd w:val="pct25" w:color="800080" w:fill="FFFFFF"/>
      </w:tcPr>
    </w:tblStylePr>
    <w:tblStylePr w:type="firstCol">
      <w:tblPr>
        <w:tblLayout w:type="fixed"/>
      </w:tblPr>
      <w:tcPr>
        <w:tcBorders>
          <w:right w:val="single" w:color="000000" w:sz="12" w:space="0"/>
          <w:tl2br w:val="nil"/>
          <w:tr2bl w:val="nil"/>
        </w:tcBorders>
      </w:tcPr>
    </w:tblStylePr>
    <w:tblStylePr w:type="lastCol">
      <w:tblPr>
        <w:tblLayout w:type="fixed"/>
      </w:tblPr>
      <w:tcPr>
        <w:tcBorders>
          <w:left w:val="single" w:color="000000" w:sz="12" w:space="0"/>
          <w:tl2br w:val="nil"/>
          <w:tr2bl w:val="nil"/>
        </w:tcBorders>
      </w:tcPr>
    </w:tblStylePr>
    <w:tblStylePr w:type="band1Horz">
      <w:tblPr>
        <w:tblLayout w:type="fixed"/>
      </w:tblPr>
      <w:tcPr>
        <w:tcBorders>
          <w:bottom w:val="single" w:color="000000" w:sz="6"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6">
    <w:name w:val="Table Subtle 2"/>
    <w:basedOn w:val="81"/>
    <w:semiHidden/>
    <w:qFormat/>
    <w:uiPriority w:val="0"/>
    <w:pPr>
      <w:widowControl w:val="0"/>
      <w:jc w:val="both"/>
    </w:pPr>
    <w:tblPr>
      <w:tblBorders>
        <w:left w:val="single" w:color="000000" w:sz="6" w:space="0"/>
        <w:right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firstCol">
      <w:tblPr>
        <w:tblLayout w:type="fixed"/>
      </w:tblPr>
      <w:tcPr>
        <w:tcBorders>
          <w:right w:val="single" w:color="000000" w:sz="12" w:space="0"/>
          <w:tl2br w:val="nil"/>
          <w:tr2bl w:val="nil"/>
        </w:tcBorders>
        <w:shd w:val="pct25" w:color="008000" w:fill="FFFFFF"/>
      </w:tcPr>
    </w:tblStylePr>
    <w:tblStylePr w:type="lastCol">
      <w:tblPr>
        <w:tblLayout w:type="fixed"/>
      </w:tblPr>
      <w:tcPr>
        <w:tcBorders>
          <w:left w:val="single" w:color="000000" w:sz="12" w:space="0"/>
          <w:tl2br w:val="nil"/>
          <w:tr2bl w:val="nil"/>
        </w:tcBorders>
        <w:shd w:val="pct25" w:color="8080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97">
    <w:name w:val="Table 3D effects 1"/>
    <w:basedOn w:val="81"/>
    <w:semiHidden/>
    <w:qFormat/>
    <w:uiPriority w:val="0"/>
    <w:pPr>
      <w:widowControl w:val="0"/>
      <w:jc w:val="both"/>
    </w:pPr>
    <w:tblPr>
      <w:tblLayout w:type="fixed"/>
    </w:tblPr>
    <w:tcPr>
      <w:shd w:val="solid" w:color="C0C0C0" w:fill="FFFFFF"/>
    </w:tcPr>
    <w:tblStylePr w:type="firstRow">
      <w:rPr>
        <w:b/>
        <w:bCs/>
        <w:color w:val="800080"/>
      </w:rPr>
      <w:tblPr>
        <w:tblLayout w:type="fixed"/>
      </w:tblPr>
      <w:tcPr>
        <w:tcBorders>
          <w:bottom w:val="single" w:color="808080" w:sz="6" w:space="0"/>
          <w:tl2br w:val="nil"/>
          <w:tr2bl w:val="nil"/>
        </w:tcBorders>
      </w:tcPr>
    </w:tblStylePr>
    <w:tblStylePr w:type="lastRow">
      <w:tblPr>
        <w:tblLayout w:type="fixed"/>
      </w:tblPr>
      <w:tcPr>
        <w:tcBorders>
          <w:top w:val="single" w:color="FFFFFF" w:sz="6" w:space="0"/>
          <w:tl2br w:val="nil"/>
          <w:tr2bl w:val="nil"/>
        </w:tcBorders>
      </w:tcPr>
    </w:tblStylePr>
    <w:tblStylePr w:type="firstCol">
      <w:rPr>
        <w:b/>
        <w:bCs/>
      </w:rPr>
      <w:tblPr>
        <w:tblLayout w:type="fixed"/>
      </w:tblPr>
      <w:tcPr>
        <w:tcBorders>
          <w:right w:val="single" w:color="808080" w:sz="6" w:space="0"/>
          <w:tl2br w:val="nil"/>
          <w:tr2bl w:val="nil"/>
        </w:tcBorders>
      </w:tcPr>
    </w:tblStylePr>
    <w:tblStylePr w:type="lastCol">
      <w:tblPr>
        <w:tblLayout w:type="fixed"/>
      </w:tblPr>
      <w:tcPr>
        <w:tcBorders>
          <w:left w:val="single" w:color="FFFFFF" w:sz="6" w:space="0"/>
          <w:tl2br w:val="nil"/>
          <w:tr2bl w:val="nil"/>
        </w:tcBorders>
      </w:tcPr>
    </w:tblStylePr>
    <w:tblStylePr w:type="neCell">
      <w:tblPr>
        <w:tblLayout w:type="fixed"/>
      </w:tblPr>
      <w:tcPr>
        <w:tcBorders>
          <w:left w:val="nil"/>
          <w:bottom w:val="nil"/>
          <w:tl2br w:val="nil"/>
          <w:tr2bl w:val="nil"/>
        </w:tcBorders>
      </w:tcPr>
    </w:tblStylePr>
    <w:tblStylePr w:type="nwCell">
      <w:tblPr>
        <w:tblLayout w:type="fixed"/>
      </w:tblPr>
      <w:tcPr>
        <w:tcBorders>
          <w:bottom w:val="nil"/>
          <w:right w:val="nil"/>
          <w:tl2br w:val="nil"/>
          <w:tr2bl w:val="nil"/>
        </w:tcBorders>
      </w:tcPr>
    </w:tblStylePr>
    <w:tblStylePr w:type="seCell">
      <w:tblPr>
        <w:tblLayout w:type="fixed"/>
      </w:tblPr>
      <w:tcPr>
        <w:tcBorders>
          <w:top w:val="nil"/>
          <w:left w:val="nil"/>
          <w:tl2br w:val="nil"/>
          <w:tr2bl w:val="nil"/>
        </w:tcBorders>
      </w:tcPr>
    </w:tblStylePr>
    <w:tblStylePr w:type="swCell">
      <w:rPr>
        <w:color w:val="000080"/>
      </w:rPr>
      <w:tblPr>
        <w:tblLayout w:type="fixed"/>
      </w:tblPr>
      <w:tcPr>
        <w:tcBorders>
          <w:top w:val="nil"/>
          <w:right w:val="nil"/>
          <w:tl2br w:val="nil"/>
          <w:tr2bl w:val="nil"/>
        </w:tcBorders>
      </w:tcPr>
    </w:tblStylePr>
  </w:style>
  <w:style w:type="table" w:styleId="98">
    <w:name w:val="Table 3D effects 2"/>
    <w:basedOn w:val="81"/>
    <w:semiHidden/>
    <w:qFormat/>
    <w:uiPriority w:val="0"/>
    <w:pPr>
      <w:widowControl w:val="0"/>
      <w:jc w:val="both"/>
    </w:pPr>
    <w:tblPr>
      <w:tblStyleRowBandSize w:val="1"/>
      <w:tblLayout w:type="fixed"/>
    </w:tblPr>
    <w:tcPr>
      <w:shd w:val="solid" w:color="C0C0C0" w:fill="FFFFFF"/>
    </w:tc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99">
    <w:name w:val="Table 3D effects 3"/>
    <w:basedOn w:val="81"/>
    <w:semiHidden/>
    <w:qFormat/>
    <w:uiPriority w:val="0"/>
    <w:pPr>
      <w:widowControl w:val="0"/>
      <w:jc w:val="both"/>
    </w:pPr>
    <w:tblPr>
      <w:tblStyleRowBandSize w:val="1"/>
      <w:tblStyleColBandSize w:val="1"/>
      <w:tblLayout w:type="fixed"/>
    </w:tbl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100">
    <w:name w:val="Table List 1"/>
    <w:basedOn w:val="81"/>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Layout w:type="fixed"/>
    </w:tblPr>
    <w:tblStylePr w:type="firstRow">
      <w:rPr>
        <w:b/>
        <w:bCs/>
        <w:i/>
        <w:iCs/>
        <w:color w:val="800000"/>
      </w:rPr>
      <w:tblPr>
        <w:tblLayout w:type="fixed"/>
      </w:tblPr>
      <w:tcPr>
        <w:tcBorders>
          <w:bottom w:val="single" w:color="000000" w:sz="6" w:space="0"/>
          <w:tl2br w:val="nil"/>
          <w:tr2bl w:val="nil"/>
        </w:tcBorders>
        <w:shd w:val="solid" w:color="C0C0C0" w:fill="FFFFFF"/>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solid" w:color="C0C0C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1">
    <w:name w:val="Table List 2"/>
    <w:basedOn w:val="81"/>
    <w:semiHidden/>
    <w:qFormat/>
    <w:uiPriority w:val="0"/>
    <w:pPr>
      <w:widowControl w:val="0"/>
      <w:jc w:val="both"/>
    </w:pPr>
    <w:tblPr>
      <w:tblBorders>
        <w:bottom w:val="single" w:color="808080" w:sz="12" w:space="0"/>
      </w:tblBorders>
      <w:tblLayout w:type="fixed"/>
    </w:tblPr>
    <w:tblStylePr w:type="firstRow">
      <w:rPr>
        <w:b/>
        <w:bCs/>
        <w:color w:val="FFFFFF"/>
      </w:rPr>
      <w:tblPr>
        <w:tblLayout w:type="fixed"/>
      </w:tblPr>
      <w:tcPr>
        <w:tcBorders>
          <w:bottom w:val="single" w:color="000000" w:sz="6" w:space="0"/>
          <w:tl2br w:val="nil"/>
          <w:tr2bl w:val="nil"/>
        </w:tcBorders>
        <w:shd w:val="pct75" w:color="008080" w:fill="008000"/>
      </w:tcPr>
    </w:tblStylePr>
    <w:tblStylePr w:type="lastRow">
      <w:tblPr>
        <w:tblLayout w:type="fixed"/>
      </w:tblPr>
      <w:tcPr>
        <w:tcBorders>
          <w:top w:val="single" w:color="000000" w:sz="6" w:space="0"/>
          <w:tl2br w:val="nil"/>
          <w:tr2bl w:val="nil"/>
        </w:tcBorders>
      </w:tcPr>
    </w:tblStylePr>
    <w:tblStylePr w:type="band1Horz">
      <w:rPr>
        <w:color w:val="auto"/>
      </w:rPr>
      <w:tblPr>
        <w:tblLayout w:type="fixed"/>
      </w:tblPr>
      <w:tcPr>
        <w:tcBorders>
          <w:tl2br w:val="nil"/>
          <w:tr2bl w:val="nil"/>
        </w:tcBorders>
        <w:shd w:val="pct20" w:color="00FF00" w:fill="FFFFFF"/>
      </w:tcPr>
    </w:tblStylePr>
    <w:tblStylePr w:type="band2Horz">
      <w:rPr>
        <w:color w:val="auto"/>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02">
    <w:name w:val="Table List 3"/>
    <w:basedOn w:val="81"/>
    <w:semiHidden/>
    <w:qFormat/>
    <w:uiPriority w:val="0"/>
    <w:pPr>
      <w:widowControl w:val="0"/>
      <w:jc w:val="both"/>
    </w:pPr>
    <w:tblPr>
      <w:tblBorders>
        <w:top w:val="single" w:color="000000" w:sz="12" w:space="0"/>
        <w:bottom w:val="single" w:color="000000" w:sz="12" w:space="0"/>
        <w:insideH w:val="single" w:color="000000" w:sz="6" w:space="0"/>
      </w:tblBorders>
      <w:tblLayout w:type="fixed"/>
    </w:tblPr>
    <w:tcPr>
      <w:shd w:val="clear" w:color="auto" w:fill="auto"/>
    </w:tcPr>
    <w:tblStylePr w:type="firstRow">
      <w:rPr>
        <w:b/>
        <w:bCs/>
        <w:color w:val="000080"/>
      </w:rPr>
      <w:tblPr>
        <w:tblLayout w:type="fixed"/>
      </w:tblPr>
      <w:tcPr>
        <w:tcBorders>
          <w:bottom w:val="single" w:color="000000" w:sz="12" w:space="0"/>
          <w:tl2br w:val="nil"/>
          <w:tr2bl w:val="nil"/>
        </w:tcBorders>
      </w:tcPr>
    </w:tblStylePr>
    <w:tblStylePr w:type="lastRow">
      <w:tblPr>
        <w:tblLayout w:type="fixed"/>
      </w:tblPr>
      <w:tcPr>
        <w:tcBorders>
          <w:top w:val="single" w:color="000000" w:sz="12" w:space="0"/>
          <w:tl2br w:val="nil"/>
          <w:tr2bl w:val="nil"/>
        </w:tcBorders>
      </w:tcPr>
    </w:tblStylePr>
    <w:tblStylePr w:type="swCell">
      <w:rPr>
        <w:i/>
        <w:iCs/>
        <w:color w:val="000080"/>
      </w:rPr>
      <w:tblPr>
        <w:tblLayout w:type="fixed"/>
      </w:tblPr>
      <w:tcPr>
        <w:tcBorders>
          <w:tl2br w:val="nil"/>
          <w:tr2bl w:val="nil"/>
        </w:tcBorders>
      </w:tcPr>
    </w:tblStylePr>
  </w:style>
  <w:style w:type="table" w:styleId="103">
    <w:name w:val="Table List 4"/>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cPr>
    <w:tblStylePr w:type="firstRow">
      <w:rPr>
        <w:b/>
        <w:bCs/>
        <w:color w:val="FFFFFF"/>
      </w:rPr>
      <w:tblPr>
        <w:tblLayout w:type="fixed"/>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tl2br w:val="nil"/>
          <w:tr2bl w:val="nil"/>
        </w:tcBorders>
      </w:tcPr>
    </w:tblStylePr>
  </w:style>
  <w:style w:type="table" w:styleId="105">
    <w:name w:val="Table List 6"/>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Layout w:type="fixed"/>
    </w:tblPr>
    <w:tcPr>
      <w:shd w:val="pct50" w:color="000000" w:fill="FFFFFF"/>
    </w:tcPr>
    <w:tblStylePr w:type="firstRow">
      <w:rPr>
        <w:b/>
        <w:bCs/>
      </w:rPr>
      <w:tblPr>
        <w:tblLayout w:type="fixed"/>
      </w:tblPr>
      <w:tcPr>
        <w:tcBorders>
          <w:bottom w:val="single" w:color="000000" w:sz="12"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band1Horz">
      <w:tblPr>
        <w:tblLayout w:type="fixed"/>
      </w:tblPr>
      <w:tcPr>
        <w:tcBorders>
          <w:tl2br w:val="nil"/>
          <w:tr2bl w:val="nil"/>
        </w:tcBorders>
        <w:shd w:val="pct25" w:color="000000" w:fill="FFFFFF"/>
      </w:tcPr>
    </w:tblStylePr>
    <w:tblStylePr w:type="nwCell">
      <w:tblPr>
        <w:tblLayout w:type="fixed"/>
      </w:tblPr>
      <w:tcPr>
        <w:tcBorders>
          <w:tl2br w:val="single" w:color="000000" w:sz="6" w:space="0"/>
          <w:tr2bl w:val="nil"/>
        </w:tcBorders>
      </w:tcPr>
    </w:tblStylePr>
  </w:style>
  <w:style w:type="table" w:styleId="106">
    <w:name w:val="Table List 7"/>
    <w:basedOn w:val="81"/>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Layout w:type="fixed"/>
    </w:tblPr>
    <w:tblStylePr w:type="firstRow">
      <w:rPr>
        <w:b/>
        <w:bCs/>
      </w:rPr>
      <w:tblPr>
        <w:tblLayout w:type="fixed"/>
      </w:tblPr>
      <w:tcPr>
        <w:tcBorders>
          <w:bottom w:val="single" w:color="008000" w:sz="12" w:space="0"/>
          <w:tl2br w:val="nil"/>
          <w:tr2bl w:val="nil"/>
        </w:tcBorders>
        <w:shd w:val="solid" w:color="C0C0C0" w:fill="FFFFFF"/>
      </w:tcPr>
    </w:tblStylePr>
    <w:tblStylePr w:type="lastRow">
      <w:rPr>
        <w:b/>
        <w:bCs/>
      </w:rPr>
      <w:tblPr>
        <w:tblLayout w:type="fixed"/>
      </w:tblPr>
      <w:tcPr>
        <w:tcBorders>
          <w:top w:val="single" w:color="008000" w:sz="12"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0" w:color="000000" w:fill="FFFFFF"/>
      </w:tcPr>
    </w:tblStylePr>
    <w:tblStylePr w:type="band2Horz">
      <w:tblPr>
        <w:tblLayout w:type="fixed"/>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Layout w:type="fixed"/>
    </w:tblPr>
    <w:tblStylePr w:type="firstRow">
      <w:rPr>
        <w:b/>
        <w:bCs/>
        <w:i/>
        <w:iCs/>
      </w:rPr>
      <w:tblPr>
        <w:tblLayout w:type="fixed"/>
      </w:tblPr>
      <w:tcPr>
        <w:tcBorders>
          <w:bottom w:val="single" w:color="000000" w:sz="6" w:space="0"/>
          <w:tl2br w:val="nil"/>
          <w:tr2bl w:val="nil"/>
        </w:tcBorders>
        <w:shd w:val="solid" w:color="FFFF00" w:fill="FFFFFF"/>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Horz">
      <w:rPr>
        <w:color w:val="auto"/>
      </w:rPr>
      <w:tblPr>
        <w:tblLayout w:type="fixed"/>
      </w:tblPr>
      <w:tcPr>
        <w:tcBorders>
          <w:tl2br w:val="nil"/>
          <w:tr2bl w:val="nil"/>
        </w:tcBorders>
        <w:shd w:val="pct25" w:color="FFFF00" w:fill="FFFFFF"/>
      </w:tcPr>
    </w:tblStylePr>
    <w:tblStylePr w:type="band2Horz">
      <w:tblPr>
        <w:tblLayout w:type="fixed"/>
      </w:tblPr>
      <w:tcPr>
        <w:tcBorders>
          <w:tl2br w:val="nil"/>
          <w:tr2bl w:val="nil"/>
        </w:tcBorders>
        <w:shd w:val="pct50" w:color="FF0000" w:fill="FFFFFF"/>
      </w:tcPr>
    </w:tblStylePr>
    <w:tblStylePr w:type="nwCell">
      <w:tblPr>
        <w:tblLayout w:type="fixed"/>
      </w:tblPr>
      <w:tcPr>
        <w:tcBorders>
          <w:tl2br w:val="single" w:color="auto" w:sz="6" w:space="0"/>
          <w:tr2bl w:val="nil"/>
        </w:tcBorders>
      </w:tcPr>
    </w:tblStylePr>
  </w:style>
  <w:style w:type="table" w:styleId="108">
    <w:name w:val="Table Contemporary"/>
    <w:basedOn w:val="81"/>
    <w:semiHidden/>
    <w:qFormat/>
    <w:uiPriority w:val="0"/>
    <w:pPr>
      <w:widowControl w:val="0"/>
      <w:jc w:val="both"/>
    </w:pPr>
    <w:tblPr>
      <w:tblBorders>
        <w:insideH w:val="single" w:color="FFFFFF" w:sz="18" w:space="0"/>
        <w:insideV w:val="single" w:color="FFFFFF" w:sz="18" w:space="0"/>
      </w:tblBorders>
      <w:tblLayout w:type="fixed"/>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bottom w:val="double" w:color="000000" w:sz="6" w:space="0"/>
          <w:tl2br w:val="nil"/>
          <w:tr2bl w:val="nil"/>
        </w:tcBorders>
      </w:tcPr>
    </w:tblStylePr>
    <w:tblStylePr w:type="lastRow">
      <w:rPr>
        <w:b w:val="0"/>
        <w:bCs w:val="0"/>
      </w:rPr>
      <w:tblPr>
        <w:tblLayout w:type="fixed"/>
      </w:tblPr>
      <w:tcPr>
        <w:tcBorders>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10">
    <w:name w:val="Table Columns 2"/>
    <w:basedOn w:val="81"/>
    <w:semiHidden/>
    <w:qFormat/>
    <w:uiPriority w:val="0"/>
    <w:pPr>
      <w:widowControl w:val="0"/>
      <w:jc w:val="both"/>
    </w:pPr>
    <w:rPr>
      <w:b/>
      <w:bCs/>
    </w:rPr>
    <w:tblPr>
      <w:tblStyleColBandSize w:val="1"/>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l2br w:val="nil"/>
          <w:tr2bl w:val="nil"/>
        </w:tcBorders>
      </w:tcPr>
    </w:tblStylePr>
    <w:tblStylePr w:type="firstCol">
      <w:rPr>
        <w:b w:val="0"/>
        <w:bCs w:val="0"/>
        <w:color w:val="00000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pct30" w:color="000000" w:fill="FFFFFF"/>
      </w:tcPr>
    </w:tblStylePr>
    <w:tblStylePr w:type="band2Vert">
      <w:rPr>
        <w:color w:val="auto"/>
      </w:rPr>
      <w:tblPr>
        <w:tblLayout w:type="fixed"/>
      </w:tblPr>
      <w:tcPr>
        <w:shd w:val="pct25" w:color="00FF00" w:fill="FFFFFF"/>
      </w:tcPr>
    </w:tblStylePr>
    <w:tblStylePr w:type="neCell">
      <w:rPr>
        <w:b/>
        <w:bCs/>
      </w:rPr>
      <w:tblPr>
        <w:tblLayout w:type="fixed"/>
      </w:tblPr>
      <w:tcPr>
        <w:tcBorders>
          <w:tl2br w:val="nil"/>
          <w:tr2bl w:val="nil"/>
        </w:tcBorders>
      </w:tcPr>
    </w:tblStylePr>
    <w:tblStylePr w:type="swCell">
      <w:rPr>
        <w:b/>
        <w:bCs/>
      </w:rPr>
      <w:tblPr>
        <w:tblLayout w:type="fixed"/>
      </w:tblPr>
      <w:tcPr>
        <w:tcBorders>
          <w:tl2br w:val="nil"/>
          <w:tr2bl w:val="nil"/>
        </w:tcBorders>
      </w:tcPr>
    </w:tblStylePr>
  </w:style>
  <w:style w:type="table" w:styleId="111">
    <w:name w:val="Table Columns 3"/>
    <w:basedOn w:val="81"/>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Layout w:type="fixed"/>
    </w:tblPr>
    <w:tblStylePr w:type="firstRow">
      <w:rPr>
        <w:color w:val="FFFFFF"/>
      </w:rPr>
      <w:tblPr>
        <w:tblLayout w:type="fixed"/>
      </w:tblPr>
      <w:tcPr>
        <w:tcBorders>
          <w:tl2br w:val="nil"/>
          <w:tr2bl w:val="nil"/>
        </w:tcBorders>
        <w:shd w:val="solid" w:color="000080" w:fill="FFFFFF"/>
      </w:tcPr>
    </w:tblStylePr>
    <w:tblStylePr w:type="lastRow">
      <w:rPr>
        <w:b w:val="0"/>
        <w:bCs w:val="0"/>
      </w:rPr>
      <w:tblPr>
        <w:tblLayout w:type="fixed"/>
      </w:tblPr>
      <w:tcPr>
        <w:tcBorders>
          <w:top w:val="single" w:color="00008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10" w:color="000000" w:fill="FFFFFF"/>
      </w:tcPr>
    </w:tblStylePr>
    <w:tblStylePr w:type="neCell">
      <w:rPr>
        <w:b/>
        <w:bCs/>
      </w:rPr>
      <w:tblPr>
        <w:tblLayout w:type="fixed"/>
      </w:tblPr>
      <w:tcPr>
        <w:tcBorders>
          <w:tl2br w:val="nil"/>
          <w:tr2bl w:val="nil"/>
        </w:tcBorders>
      </w:tcPr>
    </w:tblStylePr>
  </w:style>
  <w:style w:type="table" w:styleId="112">
    <w:name w:val="Table Columns 4"/>
    <w:basedOn w:val="81"/>
    <w:semiHidden/>
    <w:qFormat/>
    <w:uiPriority w:val="0"/>
    <w:pPr>
      <w:widowControl w:val="0"/>
      <w:jc w:val="both"/>
    </w:pPr>
    <w:tblPr>
      <w:tblStyleColBandSize w:val="1"/>
      <w:tblLayout w:type="fixed"/>
    </w:tblPr>
    <w:tblStylePr w:type="firstRow">
      <w:rPr>
        <w:color w:val="FFFFFF"/>
      </w:rPr>
      <w:tblPr>
        <w:tblLayout w:type="fixed"/>
      </w:tblPr>
      <w:tcPr>
        <w:tcBorders>
          <w:tl2br w:val="nil"/>
          <w:tr2bl w:val="nil"/>
        </w:tcBorders>
        <w:shd w:val="solid" w:color="0000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pct50" w:color="008080" w:fill="FFFFFF"/>
      </w:tcPr>
    </w:tblStylePr>
    <w:tblStylePr w:type="band2Vert">
      <w:rPr>
        <w:color w:val="auto"/>
      </w:rPr>
      <w:tblPr>
        <w:tblLayout w:type="fixed"/>
      </w:tblPr>
      <w:tcPr>
        <w:shd w:val="pct10" w:color="000000" w:fill="FFFFFF"/>
      </w:tcPr>
    </w:tblStylePr>
  </w:style>
  <w:style w:type="table" w:styleId="113">
    <w:name w:val="Table Columns 5"/>
    <w:basedOn w:val="81"/>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blStylePr w:type="firstRow">
      <w:rPr>
        <w:b/>
        <w:bCs/>
        <w:i/>
        <w:iCs/>
      </w:rPr>
      <w:tblPr>
        <w:tblLayout w:type="fixed"/>
      </w:tblPr>
      <w:tcPr>
        <w:tcBorders>
          <w:bottom w:val="single" w:color="808080" w:sz="6" w:space="0"/>
          <w:tl2br w:val="nil"/>
          <w:tr2bl w:val="nil"/>
        </w:tcBorders>
      </w:tcPr>
    </w:tblStylePr>
    <w:tblStylePr w:type="lastRow">
      <w:rPr>
        <w:b/>
        <w:bCs/>
      </w:rPr>
      <w:tblPr>
        <w:tblLayout w:type="fixed"/>
      </w:tblPr>
      <w:tcPr>
        <w:tcBorders>
          <w:top w:val="single" w:color="80808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band1Vert">
      <w:rPr>
        <w:color w:val="auto"/>
      </w:rPr>
      <w:tblPr>
        <w:tblLayout w:type="fixed"/>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l2br w:val="nil"/>
          <w:tr2bl w:val="nil"/>
        </w:tcBorders>
      </w:tcPr>
    </w:tblStylePr>
    <w:tblStylePr w:type="lastCol">
      <w:rPr>
        <w:i/>
        <w:i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5">
    <w:name w:val="Table Grid 2"/>
    <w:basedOn w:val="81"/>
    <w:semiHidden/>
    <w:qFormat/>
    <w:uiPriority w:val="0"/>
    <w:pPr>
      <w:widowControl w:val="0"/>
      <w:jc w:val="both"/>
    </w:pPr>
    <w:tblPr>
      <w:tblBorders>
        <w:insideH w:val="single" w:color="000000" w:sz="6" w:space="0"/>
        <w:insideV w:val="single" w:color="000000" w:sz="6" w:space="0"/>
      </w:tblBorders>
      <w:tblLayout w:type="fixed"/>
    </w:tblPr>
    <w:tcPr>
      <w:shd w:val="clear" w:color="auto" w:fill="auto"/>
    </w:tcPr>
    <w:tblStylePr w:type="firstRow">
      <w:rPr>
        <w:b/>
        <w:bCs/>
      </w:rPr>
      <w:tblPr>
        <w:tblLayout w:type="fixed"/>
      </w:tblPr>
      <w:tcPr>
        <w:tcBorders>
          <w:tl2br w:val="nil"/>
          <w:tr2bl w:val="nil"/>
        </w:tcBorders>
      </w:tcPr>
    </w:tblStylePr>
    <w:tblStylePr w:type="lastRow">
      <w:rPr>
        <w:b/>
        <w:bCs/>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style>
  <w:style w:type="table" w:styleId="116">
    <w:name w:val="Table Grid 3"/>
    <w:basedOn w:val="81"/>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7">
    <w:name w:val="Table Grid 4"/>
    <w:basedOn w:val="81"/>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color w:val="auto"/>
      </w:rPr>
      <w:tblPr>
        <w:tblLayout w:type="fixed"/>
      </w:tblPr>
      <w:tcPr>
        <w:tcBorders>
          <w:bottom w:val="single" w:color="000000" w:sz="6" w:space="0"/>
          <w:tl2br w:val="nil"/>
          <w:tr2bl w:val="nil"/>
        </w:tcBorders>
        <w:shd w:val="pct30" w:color="FFFF00" w:fill="FFFFFF"/>
      </w:tcPr>
    </w:tblStylePr>
    <w:tblStylePr w:type="lastRow">
      <w:rPr>
        <w:b/>
        <w:bCs/>
        <w:color w:val="auto"/>
      </w:rPr>
      <w:tblPr>
        <w:tblLayout w:type="fixed"/>
      </w:tblPr>
      <w:tcPr>
        <w:tcBorders>
          <w:top w:val="single" w:color="000000" w:sz="6" w:space="0"/>
          <w:tl2br w:val="nil"/>
          <w:tr2bl w:val="nil"/>
        </w:tcBorders>
        <w:shd w:val="pct30" w:color="FFFF00" w:fill="FFFFFF"/>
      </w:tcPr>
    </w:tblStylePr>
    <w:tblStylePr w:type="lastCol">
      <w:rPr>
        <w:b/>
        <w:bCs/>
        <w:color w:val="auto"/>
      </w:rPr>
      <w:tblPr>
        <w:tblLayout w:type="fixed"/>
      </w:tblPr>
      <w:tcPr>
        <w:tcBorders>
          <w:tl2br w:val="nil"/>
          <w:tr2bl w:val="nil"/>
        </w:tcBorders>
      </w:tcPr>
    </w:tblStylePr>
  </w:style>
  <w:style w:type="table" w:styleId="118">
    <w:name w:val="Table Grid 5"/>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19">
    <w:name w:val="Table Grid 6"/>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bottom w:val="single" w:color="000000" w:sz="6" w:space="0"/>
          <w:tl2br w:val="nil"/>
          <w:tr2bl w:val="nil"/>
        </w:tcBorders>
      </w:tcPr>
    </w:tblStylePr>
    <w:tblStylePr w:type="lastRow">
      <w:rPr>
        <w:color w:val="auto"/>
      </w:rPr>
      <w:tblPr>
        <w:tblLayout w:type="fixed"/>
      </w:tblPr>
      <w:tcPr>
        <w:tcBorders>
          <w:top w:val="single" w:color="000000" w:sz="6" w:space="0"/>
          <w:tl2br w:val="nil"/>
          <w:tr2bl w:val="nil"/>
        </w:tcBorders>
      </w:tcPr>
    </w:tblStylePr>
    <w:tblStylePr w:type="fir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20">
    <w:name w:val="Table Grid 7"/>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bottom w:val="single" w:color="000000" w:sz="12" w:space="0"/>
          <w:tl2br w:val="nil"/>
          <w:tr2bl w:val="nil"/>
        </w:tcBorders>
      </w:tcPr>
    </w:tblStylePr>
    <w:tblStylePr w:type="lastRow">
      <w:rPr>
        <w:b w:val="0"/>
        <w:bCs w:val="0"/>
      </w:rPr>
      <w:tblPr>
        <w:tblLayout w:type="fixed"/>
      </w:tblPr>
      <w:tcPr>
        <w:tcBorders>
          <w:top w:val="single" w:color="000000" w:sz="6" w:space="0"/>
          <w:tl2br w:val="nil"/>
          <w:tr2bl w:val="nil"/>
        </w:tcBorders>
      </w:tcPr>
    </w:tblStylePr>
    <w:tblStylePr w:type="firstCol">
      <w:rPr>
        <w:b w:val="0"/>
        <w:bCs w:val="0"/>
      </w:rPr>
      <w:tblPr>
        <w:tblLayout w:type="fixed"/>
      </w:tblPr>
      <w:tcPr>
        <w:tcBorders>
          <w:tl2br w:val="nil"/>
          <w:tr2bl w:val="nil"/>
        </w:tcBorders>
      </w:tcPr>
    </w:tblStylePr>
    <w:tblStylePr w:type="lastCol">
      <w:rPr>
        <w:b w:val="0"/>
        <w:bCs w:val="0"/>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121">
    <w:name w:val="Table Grid 8"/>
    <w:basedOn w:val="81"/>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cPr>
    <w:tblStylePr w:type="firstRow">
      <w:rPr>
        <w:b/>
        <w:bCs/>
        <w:color w:val="FFFFFF"/>
      </w:rPr>
      <w:tblPr>
        <w:tblLayout w:type="fixed"/>
      </w:tblPr>
      <w:tcPr>
        <w:tcBorders>
          <w:tl2br w:val="nil"/>
          <w:tr2bl w:val="nil"/>
        </w:tcBorders>
        <w:shd w:val="solid" w:color="000080" w:fill="FFFFFF"/>
      </w:tcPr>
    </w:tblStylePr>
    <w:tblStylePr w:type="lastRow">
      <w:rPr>
        <w:b/>
        <w:bCs/>
        <w:color w:val="auto"/>
      </w:rPr>
      <w:tblPr>
        <w:tblLayout w:type="fixed"/>
      </w:tblPr>
      <w:tcPr>
        <w:tcBorders>
          <w:tl2br w:val="nil"/>
          <w:tr2bl w:val="nil"/>
        </w:tcBorders>
      </w:tcPr>
    </w:tblStylePr>
    <w:tblStylePr w:type="lastCol">
      <w:rPr>
        <w:b/>
        <w:bCs/>
        <w:color w:val="auto"/>
      </w:rPr>
      <w:tblPr>
        <w:tblLayout w:type="fixed"/>
      </w:tblPr>
      <w:tcPr>
        <w:tcBorders>
          <w:tl2br w:val="nil"/>
          <w:tr2bl w:val="nil"/>
        </w:tcBorders>
      </w:tcPr>
    </w:tblStylePr>
  </w:style>
  <w:style w:type="table" w:styleId="122">
    <w:name w:val="Table Web 1"/>
    <w:basedOn w:val="81"/>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3">
    <w:name w:val="Table Web 2"/>
    <w:basedOn w:val="81"/>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4">
    <w:name w:val="Table Web 3"/>
    <w:basedOn w:val="81"/>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cPr>
    <w:tblStylePr w:type="firstRow">
      <w:rPr>
        <w:color w:val="auto"/>
      </w:rPr>
      <w:tblPr>
        <w:tblLayout w:type="fixed"/>
      </w:tblPr>
      <w:tcPr>
        <w:tcBorders>
          <w:tl2br w:val="nil"/>
          <w:tr2bl w:val="nil"/>
        </w:tcBorders>
      </w:tcPr>
    </w:tblStylePr>
  </w:style>
  <w:style w:type="table" w:styleId="125">
    <w:name w:val="Table Professional"/>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firstRow">
      <w:rPr>
        <w:b/>
        <w:bCs/>
        <w:color w:val="auto"/>
      </w:rPr>
      <w:tblPr>
        <w:tblLayout w:type="fixed"/>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TML Code"/>
    <w:semiHidden/>
    <w:qFormat/>
    <w:uiPriority w:val="0"/>
    <w:rPr>
      <w:rFonts w:ascii="Courier New" w:hAnsi="Courier New" w:cs="Courier New"/>
      <w:sz w:val="20"/>
      <w:szCs w:val="20"/>
    </w:rPr>
  </w:style>
  <w:style w:type="character" w:styleId="135">
    <w:name w:val="annotation reference"/>
    <w:semiHidden/>
    <w:qFormat/>
    <w:uiPriority w:val="0"/>
    <w:rPr>
      <w:sz w:val="21"/>
      <w:szCs w:val="21"/>
    </w:rPr>
  </w:style>
  <w:style w:type="character" w:styleId="136">
    <w:name w:val="HTML Cite"/>
    <w:semiHidden/>
    <w:qFormat/>
    <w:uiPriority w:val="0"/>
    <w:rPr>
      <w:i/>
      <w:iCs/>
    </w:rPr>
  </w:style>
  <w:style w:type="character" w:styleId="137">
    <w:name w:val="footnote reference"/>
    <w:semiHidden/>
    <w:qFormat/>
    <w:uiPriority w:val="0"/>
    <w:rPr>
      <w:vertAlign w:val="superscript"/>
    </w:rPr>
  </w:style>
  <w:style w:type="character" w:styleId="138">
    <w:name w:val="HTML Keyboard"/>
    <w:semiHidden/>
    <w:qFormat/>
    <w:uiPriority w:val="0"/>
    <w:rPr>
      <w:rFonts w:ascii="Courier New" w:hAnsi="Courier New" w:cs="Courier New"/>
      <w:sz w:val="20"/>
      <w:szCs w:val="20"/>
    </w:rPr>
  </w:style>
  <w:style w:type="character" w:styleId="139">
    <w:name w:val="HTML Sample"/>
    <w:semiHidden/>
    <w:qFormat/>
    <w:uiPriority w:val="0"/>
    <w:rPr>
      <w:rFonts w:ascii="Courier New" w:hAnsi="Courier New" w:cs="Courier New"/>
    </w:rPr>
  </w:style>
  <w:style w:type="character" w:customStyle="1" w:styleId="140">
    <w:name w:val="标题 1 字符"/>
    <w:basedOn w:val="126"/>
    <w:link w:val="2"/>
    <w:qFormat/>
    <w:uiPriority w:val="0"/>
    <w:rPr>
      <w:b/>
      <w:bCs/>
      <w:kern w:val="44"/>
      <w:sz w:val="44"/>
      <w:szCs w:val="44"/>
    </w:rPr>
  </w:style>
  <w:style w:type="character" w:customStyle="1" w:styleId="141">
    <w:name w:val="标题 2 字符"/>
    <w:basedOn w:val="126"/>
    <w:link w:val="3"/>
    <w:qFormat/>
    <w:uiPriority w:val="0"/>
    <w:rPr>
      <w:rFonts w:asciiTheme="majorHAnsi" w:hAnsiTheme="majorHAnsi" w:eastAsiaTheme="majorEastAsia" w:cstheme="majorBidi"/>
      <w:b/>
      <w:bCs/>
      <w:sz w:val="32"/>
      <w:szCs w:val="32"/>
    </w:rPr>
  </w:style>
  <w:style w:type="character" w:customStyle="1" w:styleId="142">
    <w:name w:val="标题 3 字符"/>
    <w:basedOn w:val="126"/>
    <w:link w:val="4"/>
    <w:qFormat/>
    <w:uiPriority w:val="0"/>
    <w:rPr>
      <w:b/>
      <w:bCs/>
      <w:sz w:val="32"/>
      <w:szCs w:val="32"/>
    </w:rPr>
  </w:style>
  <w:style w:type="character" w:customStyle="1" w:styleId="143">
    <w:name w:val="标题 4 字符"/>
    <w:basedOn w:val="126"/>
    <w:link w:val="5"/>
    <w:qFormat/>
    <w:uiPriority w:val="0"/>
    <w:rPr>
      <w:rFonts w:asciiTheme="majorHAnsi" w:hAnsiTheme="majorHAnsi" w:eastAsiaTheme="majorEastAsia" w:cstheme="majorBidi"/>
      <w:b/>
      <w:bCs/>
      <w:sz w:val="28"/>
      <w:szCs w:val="28"/>
    </w:rPr>
  </w:style>
  <w:style w:type="character" w:customStyle="1" w:styleId="144">
    <w:name w:val="标题 5 字符"/>
    <w:basedOn w:val="126"/>
    <w:link w:val="6"/>
    <w:qFormat/>
    <w:uiPriority w:val="0"/>
    <w:rPr>
      <w:b/>
      <w:bCs/>
      <w:sz w:val="28"/>
      <w:szCs w:val="28"/>
    </w:rPr>
  </w:style>
  <w:style w:type="character" w:customStyle="1" w:styleId="145">
    <w:name w:val="标题 6 字符"/>
    <w:basedOn w:val="126"/>
    <w:link w:val="7"/>
    <w:qFormat/>
    <w:uiPriority w:val="0"/>
    <w:rPr>
      <w:rFonts w:asciiTheme="majorHAnsi" w:hAnsiTheme="majorHAnsi" w:eastAsiaTheme="majorEastAsia" w:cstheme="majorBidi"/>
      <w:b/>
      <w:bCs/>
      <w:sz w:val="24"/>
      <w:szCs w:val="24"/>
    </w:rPr>
  </w:style>
  <w:style w:type="character" w:customStyle="1" w:styleId="146">
    <w:name w:val="标题 7 字符"/>
    <w:basedOn w:val="126"/>
    <w:link w:val="8"/>
    <w:qFormat/>
    <w:uiPriority w:val="0"/>
    <w:rPr>
      <w:b/>
      <w:bCs/>
      <w:sz w:val="24"/>
      <w:szCs w:val="24"/>
    </w:rPr>
  </w:style>
  <w:style w:type="character" w:customStyle="1" w:styleId="147">
    <w:name w:val="标题 8 字符"/>
    <w:basedOn w:val="126"/>
    <w:link w:val="9"/>
    <w:qFormat/>
    <w:uiPriority w:val="0"/>
    <w:rPr>
      <w:rFonts w:asciiTheme="majorHAnsi" w:hAnsiTheme="majorHAnsi" w:eastAsiaTheme="majorEastAsia" w:cstheme="majorBidi"/>
      <w:sz w:val="24"/>
      <w:szCs w:val="24"/>
    </w:rPr>
  </w:style>
  <w:style w:type="character" w:customStyle="1" w:styleId="148">
    <w:name w:val="标题 9 字符"/>
    <w:basedOn w:val="126"/>
    <w:link w:val="10"/>
    <w:qFormat/>
    <w:uiPriority w:val="0"/>
    <w:rPr>
      <w:rFonts w:asciiTheme="majorHAnsi" w:hAnsiTheme="majorHAnsi" w:eastAsiaTheme="majorEastAsia" w:cstheme="majorBidi"/>
      <w:szCs w:val="21"/>
    </w:rPr>
  </w:style>
  <w:style w:type="character" w:customStyle="1" w:styleId="149">
    <w:name w:val="HTML 预设格式 字符"/>
    <w:link w:val="73"/>
    <w:semiHidden/>
    <w:qFormat/>
    <w:uiPriority w:val="0"/>
    <w:rPr>
      <w:rFonts w:ascii="宋体" w:hAnsi="宋体" w:eastAsia="宋体" w:cs="宋体"/>
      <w:color w:val="000000"/>
      <w:kern w:val="0"/>
      <w:sz w:val="24"/>
      <w:szCs w:val="24"/>
    </w:rPr>
  </w:style>
  <w:style w:type="character" w:customStyle="1" w:styleId="150">
    <w:name w:val="签名 字符"/>
    <w:link w:val="54"/>
    <w:semiHidden/>
    <w:qFormat/>
    <w:uiPriority w:val="0"/>
    <w:rPr>
      <w:rFonts w:ascii="Times New Roman" w:hAnsi="Times New Roman" w:eastAsia="宋体" w:cs="Times New Roman"/>
      <w:szCs w:val="24"/>
    </w:rPr>
  </w:style>
  <w:style w:type="character" w:customStyle="1" w:styleId="151">
    <w:name w:val="正文首行缩进 2 字符"/>
    <w:link w:val="80"/>
    <w:semiHidden/>
    <w:qFormat/>
    <w:uiPriority w:val="0"/>
    <w:rPr>
      <w:rFonts w:ascii="Times New Roman" w:hAnsi="Times New Roman"/>
      <w:szCs w:val="24"/>
    </w:rPr>
  </w:style>
  <w:style w:type="character" w:customStyle="1" w:styleId="152">
    <w:name w:val="注释标题 字符"/>
    <w:link w:val="14"/>
    <w:semiHidden/>
    <w:qFormat/>
    <w:uiPriority w:val="0"/>
    <w:rPr>
      <w:rFonts w:ascii="Times New Roman" w:hAnsi="Times New Roman" w:eastAsia="宋体" w:cs="Times New Roman"/>
      <w:szCs w:val="24"/>
    </w:rPr>
  </w:style>
  <w:style w:type="character" w:customStyle="1" w:styleId="153">
    <w:name w:val="unnamed211"/>
    <w:semiHidden/>
    <w:qFormat/>
    <w:uiPriority w:val="0"/>
    <w:rPr>
      <w:sz w:val="23"/>
      <w:szCs w:val="23"/>
    </w:rPr>
  </w:style>
  <w:style w:type="character" w:customStyle="1" w:styleId="154">
    <w:name w:val="电子邮件签名 字符"/>
    <w:link w:val="17"/>
    <w:semiHidden/>
    <w:qFormat/>
    <w:uiPriority w:val="0"/>
    <w:rPr>
      <w:rFonts w:ascii="Times New Roman" w:hAnsi="Times New Roman" w:eastAsia="宋体" w:cs="Times New Roman"/>
      <w:szCs w:val="24"/>
    </w:rPr>
  </w:style>
  <w:style w:type="character" w:customStyle="1" w:styleId="155">
    <w:name w:val="批注文字 Char"/>
    <w:semiHidden/>
    <w:qFormat/>
    <w:uiPriority w:val="0"/>
    <w:rPr>
      <w:rFonts w:ascii="Times New Roman" w:hAnsi="Times New Roman" w:eastAsia="宋体" w:cs="Times New Roman"/>
      <w:szCs w:val="20"/>
    </w:rPr>
  </w:style>
  <w:style w:type="character" w:customStyle="1" w:styleId="156">
    <w:name w:val="页脚 字符"/>
    <w:link w:val="51"/>
    <w:qFormat/>
    <w:uiPriority w:val="0"/>
    <w:rPr>
      <w:rFonts w:ascii="Times New Roman" w:hAnsi="Times New Roman" w:eastAsia="宋体" w:cs="Times New Roman"/>
      <w:sz w:val="18"/>
      <w:szCs w:val="18"/>
    </w:rPr>
  </w:style>
  <w:style w:type="character" w:customStyle="1" w:styleId="157">
    <w:name w:val="文档结构图 字符"/>
    <w:link w:val="22"/>
    <w:qFormat/>
    <w:uiPriority w:val="0"/>
    <w:rPr>
      <w:rFonts w:ascii="Times New Roman" w:hAnsi="Times New Roman" w:eastAsia="宋体" w:cs="Times New Roman"/>
      <w:szCs w:val="20"/>
      <w:shd w:val="clear" w:color="auto" w:fill="000080"/>
    </w:rPr>
  </w:style>
  <w:style w:type="character" w:customStyle="1" w:styleId="158">
    <w:name w:val="信息标题 字符"/>
    <w:link w:val="72"/>
    <w:semiHidden/>
    <w:qFormat/>
    <w:uiPriority w:val="0"/>
    <w:rPr>
      <w:rFonts w:ascii="Arial" w:hAnsi="Arial" w:eastAsia="宋体" w:cs="Arial"/>
      <w:sz w:val="24"/>
      <w:szCs w:val="24"/>
      <w:shd w:val="pct20" w:color="auto" w:fill="auto"/>
    </w:rPr>
  </w:style>
  <w:style w:type="character" w:customStyle="1" w:styleId="159">
    <w:name w:val="正文文本 3 字符"/>
    <w:link w:val="27"/>
    <w:semiHidden/>
    <w:qFormat/>
    <w:uiPriority w:val="0"/>
    <w:rPr>
      <w:rFonts w:ascii="Times New Roman" w:hAnsi="Times New Roman" w:eastAsia="宋体" w:cs="Times New Roman"/>
      <w:sz w:val="16"/>
      <w:szCs w:val="16"/>
    </w:rPr>
  </w:style>
  <w:style w:type="character" w:customStyle="1" w:styleId="160">
    <w:name w:val="批注框文本 字符"/>
    <w:link w:val="50"/>
    <w:semiHidden/>
    <w:qFormat/>
    <w:uiPriority w:val="0"/>
    <w:rPr>
      <w:rFonts w:ascii="Times New Roman" w:hAnsi="Times New Roman" w:eastAsia="宋体" w:cs="Times New Roman"/>
      <w:sz w:val="18"/>
      <w:szCs w:val="18"/>
    </w:rPr>
  </w:style>
  <w:style w:type="character" w:customStyle="1" w:styleId="161">
    <w:name w:val="批注主题 字符"/>
    <w:link w:val="78"/>
    <w:semiHidden/>
    <w:qFormat/>
    <w:uiPriority w:val="0"/>
    <w:rPr>
      <w:rFonts w:ascii="Times New Roman" w:hAnsi="Times New Roman" w:eastAsia="宋体" w:cs="Times New Roman"/>
      <w:b/>
      <w:bCs/>
      <w:szCs w:val="24"/>
    </w:rPr>
  </w:style>
  <w:style w:type="character" w:customStyle="1" w:styleId="162">
    <w:name w:val="ss1"/>
    <w:semiHidden/>
    <w:qFormat/>
    <w:uiPriority w:val="0"/>
    <w:rPr>
      <w:rFonts w:hint="default" w:ascii="ˎ̥" w:hAnsi="ˎ̥"/>
      <w:color w:val="000000"/>
      <w:sz w:val="18"/>
      <w:szCs w:val="18"/>
      <w:u w:val="none"/>
    </w:rPr>
  </w:style>
  <w:style w:type="character" w:customStyle="1" w:styleId="163">
    <w:name w:val="正文文本缩进 2 字符"/>
    <w:link w:val="47"/>
    <w:semiHidden/>
    <w:qFormat/>
    <w:uiPriority w:val="0"/>
    <w:rPr>
      <w:rFonts w:ascii="Times New Roman" w:hAnsi="Times New Roman" w:eastAsia="宋体" w:cs="Times New Roman"/>
      <w:szCs w:val="24"/>
    </w:rPr>
  </w:style>
  <w:style w:type="character" w:customStyle="1" w:styleId="164">
    <w:name w:val="f142"/>
    <w:semiHidden/>
    <w:qFormat/>
    <w:uiPriority w:val="0"/>
    <w:rPr>
      <w:sz w:val="21"/>
      <w:szCs w:val="21"/>
    </w:rPr>
  </w:style>
  <w:style w:type="character" w:customStyle="1" w:styleId="165">
    <w:name w:val="f14b1"/>
    <w:semiHidden/>
    <w:qFormat/>
    <w:uiPriority w:val="0"/>
    <w:rPr>
      <w:b/>
      <w:bCs/>
      <w:sz w:val="21"/>
      <w:szCs w:val="21"/>
    </w:rPr>
  </w:style>
  <w:style w:type="character" w:customStyle="1" w:styleId="166">
    <w:name w:val="ggwenhao"/>
    <w:basedOn w:val="126"/>
    <w:semiHidden/>
    <w:qFormat/>
    <w:uiPriority w:val="0"/>
  </w:style>
  <w:style w:type="character" w:customStyle="1" w:styleId="167">
    <w:name w:val="HTML 地址 字符"/>
    <w:link w:val="37"/>
    <w:semiHidden/>
    <w:qFormat/>
    <w:uiPriority w:val="0"/>
    <w:rPr>
      <w:rFonts w:ascii="Times New Roman" w:hAnsi="Times New Roman" w:eastAsia="宋体" w:cs="Times New Roman"/>
      <w:i/>
      <w:iCs/>
      <w:szCs w:val="24"/>
    </w:rPr>
  </w:style>
  <w:style w:type="character" w:customStyle="1" w:styleId="168">
    <w:name w:val="称呼 字符"/>
    <w:link w:val="26"/>
    <w:semiHidden/>
    <w:qFormat/>
    <w:uiPriority w:val="0"/>
    <w:rPr>
      <w:rFonts w:ascii="Times New Roman" w:hAnsi="Times New Roman" w:eastAsia="宋体" w:cs="Times New Roman"/>
      <w:szCs w:val="24"/>
    </w:rPr>
  </w:style>
  <w:style w:type="character" w:customStyle="1" w:styleId="169">
    <w:name w:val="结束语 字符"/>
    <w:link w:val="28"/>
    <w:semiHidden/>
    <w:qFormat/>
    <w:uiPriority w:val="0"/>
    <w:rPr>
      <w:rFonts w:ascii="Times New Roman" w:hAnsi="Times New Roman" w:eastAsia="宋体" w:cs="Times New Roman"/>
      <w:szCs w:val="24"/>
    </w:rPr>
  </w:style>
  <w:style w:type="character" w:customStyle="1" w:styleId="170">
    <w:name w:val="正文首行缩进 字符"/>
    <w:link w:val="79"/>
    <w:semiHidden/>
    <w:qFormat/>
    <w:uiPriority w:val="0"/>
    <w:rPr>
      <w:rFonts w:ascii="Times New Roman"/>
      <w:szCs w:val="24"/>
    </w:rPr>
  </w:style>
  <w:style w:type="character" w:customStyle="1" w:styleId="171">
    <w:name w:val="页眉 字符"/>
    <w:link w:val="53"/>
    <w:qFormat/>
    <w:uiPriority w:val="0"/>
    <w:rPr>
      <w:rFonts w:ascii="Times New Roman" w:hAnsi="Times New Roman" w:eastAsia="宋体" w:cs="Times New Roman"/>
      <w:sz w:val="18"/>
      <w:szCs w:val="18"/>
    </w:rPr>
  </w:style>
  <w:style w:type="character" w:customStyle="1" w:styleId="172">
    <w:name w:val="ca-41"/>
    <w:qFormat/>
    <w:uiPriority w:val="0"/>
    <w:rPr>
      <w:rFonts w:hint="eastAsia" w:ascii="黑体" w:eastAsia="黑体"/>
      <w:b/>
      <w:bCs/>
      <w:spacing w:val="-20"/>
      <w:sz w:val="30"/>
      <w:szCs w:val="30"/>
    </w:rPr>
  </w:style>
  <w:style w:type="character" w:customStyle="1" w:styleId="173">
    <w:name w:val="注释标题 字符1"/>
    <w:basedOn w:val="126"/>
    <w:semiHidden/>
    <w:qFormat/>
    <w:uiPriority w:val="99"/>
  </w:style>
  <w:style w:type="character" w:customStyle="1" w:styleId="174">
    <w:name w:val="注释标题 Char1"/>
    <w:basedOn w:val="126"/>
    <w:semiHidden/>
    <w:qFormat/>
    <w:uiPriority w:val="99"/>
    <w:rPr>
      <w:rFonts w:ascii="Times New Roman" w:hAnsi="Times New Roman" w:eastAsia="宋体" w:cs="Times New Roman"/>
      <w:szCs w:val="20"/>
    </w:rPr>
  </w:style>
  <w:style w:type="character" w:customStyle="1" w:styleId="175">
    <w:name w:val="正文文本 3 字符1"/>
    <w:basedOn w:val="126"/>
    <w:semiHidden/>
    <w:qFormat/>
    <w:uiPriority w:val="99"/>
    <w:rPr>
      <w:sz w:val="16"/>
      <w:szCs w:val="16"/>
    </w:rPr>
  </w:style>
  <w:style w:type="character" w:customStyle="1" w:styleId="176">
    <w:name w:val="正文文本 3 Char1"/>
    <w:basedOn w:val="126"/>
    <w:semiHidden/>
    <w:qFormat/>
    <w:uiPriority w:val="99"/>
    <w:rPr>
      <w:rFonts w:ascii="Times New Roman" w:hAnsi="Times New Roman" w:eastAsia="宋体" w:cs="Times New Roman"/>
      <w:sz w:val="16"/>
      <w:szCs w:val="16"/>
    </w:rPr>
  </w:style>
  <w:style w:type="character" w:customStyle="1" w:styleId="177">
    <w:name w:val="批注文字 字符"/>
    <w:basedOn w:val="126"/>
    <w:link w:val="24"/>
    <w:qFormat/>
    <w:uiPriority w:val="0"/>
    <w:rPr>
      <w:rFonts w:ascii="Times New Roman" w:hAnsi="Times New Roman" w:eastAsia="宋体" w:cs="Times New Roman"/>
      <w:szCs w:val="20"/>
    </w:rPr>
  </w:style>
  <w:style w:type="character" w:customStyle="1" w:styleId="178">
    <w:name w:val="批注主题 字符1"/>
    <w:basedOn w:val="177"/>
    <w:semiHidden/>
    <w:qFormat/>
    <w:uiPriority w:val="99"/>
    <w:rPr>
      <w:rFonts w:ascii="Times New Roman" w:hAnsi="Times New Roman" w:eastAsia="宋体" w:cs="Times New Roman"/>
      <w:b/>
      <w:bCs/>
      <w:szCs w:val="20"/>
    </w:rPr>
  </w:style>
  <w:style w:type="character" w:customStyle="1" w:styleId="179">
    <w:name w:val="批注主题 Char1"/>
    <w:basedOn w:val="177"/>
    <w:semiHidden/>
    <w:qFormat/>
    <w:uiPriority w:val="99"/>
    <w:rPr>
      <w:rFonts w:ascii="Times New Roman" w:hAnsi="Times New Roman" w:eastAsia="宋体" w:cs="Times New Roman"/>
      <w:b/>
      <w:bCs/>
      <w:szCs w:val="20"/>
    </w:rPr>
  </w:style>
  <w:style w:type="character" w:customStyle="1" w:styleId="180">
    <w:name w:val="正文文本 字符"/>
    <w:basedOn w:val="126"/>
    <w:link w:val="30"/>
    <w:semiHidden/>
    <w:qFormat/>
    <w:uiPriority w:val="99"/>
    <w:rPr>
      <w:rFonts w:ascii="Times New Roman" w:hAnsi="Times New Roman" w:eastAsia="宋体" w:cs="Times New Roman"/>
      <w:szCs w:val="20"/>
    </w:rPr>
  </w:style>
  <w:style w:type="character" w:customStyle="1" w:styleId="181">
    <w:name w:val="正文文本首行缩进 字符1"/>
    <w:basedOn w:val="180"/>
    <w:semiHidden/>
    <w:qFormat/>
    <w:uiPriority w:val="99"/>
    <w:rPr>
      <w:rFonts w:ascii="Times New Roman" w:hAnsi="Times New Roman" w:eastAsia="宋体" w:cs="Times New Roman"/>
      <w:szCs w:val="20"/>
    </w:rPr>
  </w:style>
  <w:style w:type="character" w:customStyle="1" w:styleId="182">
    <w:name w:val="正文首行缩进 Char1"/>
    <w:basedOn w:val="180"/>
    <w:semiHidden/>
    <w:qFormat/>
    <w:uiPriority w:val="99"/>
    <w:rPr>
      <w:rFonts w:ascii="Times New Roman" w:hAnsi="Times New Roman" w:eastAsia="宋体" w:cs="Times New Roman"/>
      <w:szCs w:val="20"/>
    </w:rPr>
  </w:style>
  <w:style w:type="character" w:customStyle="1" w:styleId="183">
    <w:name w:val="结束语 字符1"/>
    <w:basedOn w:val="126"/>
    <w:semiHidden/>
    <w:qFormat/>
    <w:uiPriority w:val="99"/>
  </w:style>
  <w:style w:type="character" w:customStyle="1" w:styleId="184">
    <w:name w:val="结束语 Char1"/>
    <w:basedOn w:val="126"/>
    <w:semiHidden/>
    <w:qFormat/>
    <w:uiPriority w:val="99"/>
    <w:rPr>
      <w:rFonts w:ascii="Times New Roman" w:hAnsi="Times New Roman" w:eastAsia="宋体" w:cs="Times New Roman"/>
      <w:szCs w:val="20"/>
    </w:rPr>
  </w:style>
  <w:style w:type="character" w:customStyle="1" w:styleId="185">
    <w:name w:val="称呼 字符1"/>
    <w:basedOn w:val="126"/>
    <w:semiHidden/>
    <w:qFormat/>
    <w:uiPriority w:val="99"/>
  </w:style>
  <w:style w:type="character" w:customStyle="1" w:styleId="186">
    <w:name w:val="称呼 Char1"/>
    <w:basedOn w:val="126"/>
    <w:semiHidden/>
    <w:qFormat/>
    <w:uiPriority w:val="99"/>
    <w:rPr>
      <w:rFonts w:ascii="Times New Roman" w:hAnsi="Times New Roman" w:eastAsia="宋体" w:cs="Times New Roman"/>
      <w:szCs w:val="20"/>
    </w:rPr>
  </w:style>
  <w:style w:type="character" w:customStyle="1" w:styleId="187">
    <w:name w:val="电子邮件签名 字符1"/>
    <w:basedOn w:val="126"/>
    <w:semiHidden/>
    <w:qFormat/>
    <w:uiPriority w:val="99"/>
  </w:style>
  <w:style w:type="character" w:customStyle="1" w:styleId="188">
    <w:name w:val="电子邮件签名 Char1"/>
    <w:basedOn w:val="126"/>
    <w:semiHidden/>
    <w:qFormat/>
    <w:uiPriority w:val="99"/>
    <w:rPr>
      <w:rFonts w:ascii="Times New Roman" w:hAnsi="Times New Roman" w:eastAsia="宋体" w:cs="Times New Roman"/>
      <w:szCs w:val="20"/>
    </w:rPr>
  </w:style>
  <w:style w:type="character" w:customStyle="1" w:styleId="189">
    <w:name w:val="文档结构图 字符1"/>
    <w:basedOn w:val="126"/>
    <w:semiHidden/>
    <w:qFormat/>
    <w:uiPriority w:val="99"/>
    <w:rPr>
      <w:rFonts w:ascii="Microsoft YaHei UI" w:eastAsia="Microsoft YaHei UI"/>
      <w:sz w:val="18"/>
      <w:szCs w:val="18"/>
    </w:rPr>
  </w:style>
  <w:style w:type="character" w:customStyle="1" w:styleId="190">
    <w:name w:val="文档结构图 Char1"/>
    <w:basedOn w:val="126"/>
    <w:semiHidden/>
    <w:qFormat/>
    <w:uiPriority w:val="99"/>
    <w:rPr>
      <w:rFonts w:ascii="宋体" w:hAnsi="Times New Roman" w:eastAsia="宋体" w:cs="Times New Roman"/>
      <w:sz w:val="18"/>
      <w:szCs w:val="18"/>
    </w:rPr>
  </w:style>
  <w:style w:type="character" w:customStyle="1" w:styleId="191">
    <w:name w:val="签名 字符1"/>
    <w:basedOn w:val="126"/>
    <w:semiHidden/>
    <w:qFormat/>
    <w:uiPriority w:val="99"/>
  </w:style>
  <w:style w:type="character" w:customStyle="1" w:styleId="192">
    <w:name w:val="签名 Char1"/>
    <w:basedOn w:val="126"/>
    <w:semiHidden/>
    <w:qFormat/>
    <w:uiPriority w:val="99"/>
    <w:rPr>
      <w:rFonts w:ascii="Times New Roman" w:hAnsi="Times New Roman" w:eastAsia="宋体" w:cs="Times New Roman"/>
      <w:szCs w:val="20"/>
    </w:rPr>
  </w:style>
  <w:style w:type="character" w:customStyle="1" w:styleId="193">
    <w:name w:val="正文文本缩进 2 字符1"/>
    <w:basedOn w:val="126"/>
    <w:semiHidden/>
    <w:qFormat/>
    <w:uiPriority w:val="99"/>
  </w:style>
  <w:style w:type="character" w:customStyle="1" w:styleId="194">
    <w:name w:val="正文文本缩进 2 Char1"/>
    <w:basedOn w:val="126"/>
    <w:semiHidden/>
    <w:qFormat/>
    <w:uiPriority w:val="99"/>
    <w:rPr>
      <w:rFonts w:ascii="Times New Roman" w:hAnsi="Times New Roman" w:eastAsia="宋体" w:cs="Times New Roman"/>
      <w:szCs w:val="20"/>
    </w:rPr>
  </w:style>
  <w:style w:type="character" w:customStyle="1" w:styleId="195">
    <w:name w:val="HTML 预设格式 字符1"/>
    <w:basedOn w:val="126"/>
    <w:semiHidden/>
    <w:qFormat/>
    <w:uiPriority w:val="99"/>
    <w:rPr>
      <w:rFonts w:ascii="Courier New" w:hAnsi="Courier New" w:cs="Courier New"/>
      <w:sz w:val="20"/>
      <w:szCs w:val="20"/>
    </w:rPr>
  </w:style>
  <w:style w:type="character" w:customStyle="1" w:styleId="196">
    <w:name w:val="HTML 预设格式 Char1"/>
    <w:basedOn w:val="126"/>
    <w:semiHidden/>
    <w:qFormat/>
    <w:uiPriority w:val="99"/>
    <w:rPr>
      <w:rFonts w:ascii="Courier New" w:hAnsi="Courier New" w:eastAsia="宋体" w:cs="Courier New"/>
      <w:sz w:val="20"/>
      <w:szCs w:val="20"/>
    </w:rPr>
  </w:style>
  <w:style w:type="character" w:customStyle="1" w:styleId="197">
    <w:name w:val="页眉 字符1"/>
    <w:basedOn w:val="126"/>
    <w:semiHidden/>
    <w:qFormat/>
    <w:uiPriority w:val="99"/>
    <w:rPr>
      <w:sz w:val="18"/>
      <w:szCs w:val="18"/>
    </w:rPr>
  </w:style>
  <w:style w:type="character" w:customStyle="1" w:styleId="198">
    <w:name w:val="页眉 Char1"/>
    <w:basedOn w:val="126"/>
    <w:semiHidden/>
    <w:qFormat/>
    <w:uiPriority w:val="99"/>
    <w:rPr>
      <w:rFonts w:ascii="Times New Roman" w:hAnsi="Times New Roman" w:eastAsia="宋体" w:cs="Times New Roman"/>
      <w:sz w:val="18"/>
      <w:szCs w:val="18"/>
    </w:rPr>
  </w:style>
  <w:style w:type="character" w:customStyle="1" w:styleId="199">
    <w:name w:val="HTML 地址 字符1"/>
    <w:basedOn w:val="126"/>
    <w:semiHidden/>
    <w:qFormat/>
    <w:uiPriority w:val="99"/>
    <w:rPr>
      <w:i/>
      <w:iCs/>
    </w:rPr>
  </w:style>
  <w:style w:type="character" w:customStyle="1" w:styleId="200">
    <w:name w:val="HTML 地址 Char1"/>
    <w:basedOn w:val="126"/>
    <w:semiHidden/>
    <w:qFormat/>
    <w:uiPriority w:val="99"/>
    <w:rPr>
      <w:rFonts w:ascii="Times New Roman" w:hAnsi="Times New Roman" w:eastAsia="宋体" w:cs="Times New Roman"/>
      <w:i/>
      <w:iCs/>
      <w:szCs w:val="20"/>
    </w:rPr>
  </w:style>
  <w:style w:type="character" w:customStyle="1" w:styleId="201">
    <w:name w:val="正文文本缩进 字符"/>
    <w:basedOn w:val="126"/>
    <w:link w:val="31"/>
    <w:semiHidden/>
    <w:qFormat/>
    <w:uiPriority w:val="99"/>
    <w:rPr>
      <w:rFonts w:ascii="Times New Roman" w:hAnsi="Times New Roman" w:eastAsia="宋体" w:cs="Times New Roman"/>
      <w:szCs w:val="20"/>
    </w:rPr>
  </w:style>
  <w:style w:type="character" w:customStyle="1" w:styleId="202">
    <w:name w:val="正文文本首行缩进 2 字符1"/>
    <w:basedOn w:val="201"/>
    <w:semiHidden/>
    <w:qFormat/>
    <w:uiPriority w:val="99"/>
    <w:rPr>
      <w:rFonts w:ascii="Times New Roman" w:hAnsi="Times New Roman" w:eastAsia="宋体" w:cs="Times New Roman"/>
      <w:szCs w:val="20"/>
    </w:rPr>
  </w:style>
  <w:style w:type="character" w:customStyle="1" w:styleId="203">
    <w:name w:val="正文首行缩进 2 Char1"/>
    <w:basedOn w:val="201"/>
    <w:semiHidden/>
    <w:qFormat/>
    <w:uiPriority w:val="99"/>
    <w:rPr>
      <w:rFonts w:ascii="Times New Roman" w:hAnsi="Times New Roman" w:eastAsia="宋体" w:cs="Times New Roman"/>
      <w:szCs w:val="20"/>
    </w:rPr>
  </w:style>
  <w:style w:type="character" w:customStyle="1" w:styleId="204">
    <w:name w:val="纯文本 字符"/>
    <w:basedOn w:val="126"/>
    <w:link w:val="41"/>
    <w:qFormat/>
    <w:uiPriority w:val="0"/>
    <w:rPr>
      <w:rFonts w:ascii="宋体" w:hAnsi="Courier New" w:eastAsia="宋体" w:cs="Times New Roman"/>
      <w:kern w:val="0"/>
      <w:sz w:val="20"/>
      <w:szCs w:val="21"/>
    </w:rPr>
  </w:style>
  <w:style w:type="character" w:customStyle="1" w:styleId="205">
    <w:name w:val="批注框文本 字符1"/>
    <w:basedOn w:val="126"/>
    <w:semiHidden/>
    <w:qFormat/>
    <w:uiPriority w:val="99"/>
    <w:rPr>
      <w:sz w:val="18"/>
      <w:szCs w:val="18"/>
    </w:rPr>
  </w:style>
  <w:style w:type="character" w:customStyle="1" w:styleId="206">
    <w:name w:val="批注框文本 Char1"/>
    <w:basedOn w:val="126"/>
    <w:semiHidden/>
    <w:qFormat/>
    <w:uiPriority w:val="99"/>
    <w:rPr>
      <w:rFonts w:ascii="Times New Roman" w:hAnsi="Times New Roman" w:eastAsia="宋体" w:cs="Times New Roman"/>
      <w:sz w:val="18"/>
      <w:szCs w:val="18"/>
    </w:rPr>
  </w:style>
  <w:style w:type="character" w:customStyle="1" w:styleId="207">
    <w:name w:val="页脚 字符1"/>
    <w:basedOn w:val="126"/>
    <w:semiHidden/>
    <w:qFormat/>
    <w:uiPriority w:val="99"/>
    <w:rPr>
      <w:sz w:val="18"/>
      <w:szCs w:val="18"/>
    </w:rPr>
  </w:style>
  <w:style w:type="character" w:customStyle="1" w:styleId="208">
    <w:name w:val="页脚 Char1"/>
    <w:basedOn w:val="126"/>
    <w:semiHidden/>
    <w:qFormat/>
    <w:uiPriority w:val="99"/>
    <w:rPr>
      <w:rFonts w:ascii="Times New Roman" w:hAnsi="Times New Roman" w:eastAsia="宋体" w:cs="Times New Roman"/>
      <w:sz w:val="18"/>
      <w:szCs w:val="18"/>
    </w:rPr>
  </w:style>
  <w:style w:type="character" w:customStyle="1" w:styleId="209">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0">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1">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4">
    <w:name w:val="纯文本 Char1"/>
    <w:qFormat/>
    <w:uiPriority w:val="0"/>
    <w:rPr>
      <w:rFonts w:ascii="宋体" w:hAnsi="Courier New" w:cs="Courier New"/>
      <w:kern w:val="2"/>
      <w:sz w:val="21"/>
      <w:szCs w:val="21"/>
    </w:rPr>
  </w:style>
  <w:style w:type="character" w:customStyle="1" w:styleId="215">
    <w:name w:val="Char Char23"/>
    <w:semiHidden/>
    <w:qFormat/>
    <w:uiPriority w:val="0"/>
    <w:rPr>
      <w:rFonts w:ascii="Times New Roman" w:hAnsi="Times New Roman" w:eastAsia="宋体" w:cs="Times New Roman"/>
      <w:b/>
      <w:bCs/>
      <w:szCs w:val="24"/>
    </w:rPr>
  </w:style>
  <w:style w:type="character" w:customStyle="1" w:styleId="216">
    <w:name w:val="尾注文本 字符"/>
    <w:link w:val="48"/>
    <w:semiHidden/>
    <w:qFormat/>
    <w:uiPriority w:val="0"/>
    <w:rPr>
      <w:rFonts w:ascii="Times New Roman" w:hAnsi="Times New Roman" w:eastAsia="宋体" w:cs="Times New Roman"/>
      <w:szCs w:val="24"/>
    </w:rPr>
  </w:style>
  <w:style w:type="character" w:customStyle="1" w:styleId="217">
    <w:name w:val="脚注文本 字符"/>
    <w:link w:val="62"/>
    <w:semiHidden/>
    <w:qFormat/>
    <w:uiPriority w:val="0"/>
    <w:rPr>
      <w:rFonts w:ascii="Times New Roman" w:hAnsi="Times New Roman" w:eastAsia="宋体" w:cs="Times New Roman"/>
      <w:sz w:val="18"/>
      <w:szCs w:val="20"/>
    </w:rPr>
  </w:style>
  <w:style w:type="character" w:customStyle="1" w:styleId="218">
    <w:name w:val="脚注文本 字符1"/>
    <w:basedOn w:val="126"/>
    <w:semiHidden/>
    <w:qFormat/>
    <w:uiPriority w:val="99"/>
    <w:rPr>
      <w:sz w:val="18"/>
      <w:szCs w:val="18"/>
    </w:rPr>
  </w:style>
  <w:style w:type="character" w:customStyle="1" w:styleId="219">
    <w:name w:val="脚注文本 Char1"/>
    <w:basedOn w:val="126"/>
    <w:semiHidden/>
    <w:qFormat/>
    <w:uiPriority w:val="99"/>
    <w:rPr>
      <w:rFonts w:ascii="Times New Roman" w:hAnsi="Times New Roman" w:eastAsia="宋体" w:cs="Times New Roman"/>
      <w:sz w:val="18"/>
      <w:szCs w:val="18"/>
    </w:rPr>
  </w:style>
  <w:style w:type="character" w:customStyle="1" w:styleId="220">
    <w:name w:val="尾注文本 字符1"/>
    <w:basedOn w:val="126"/>
    <w:semiHidden/>
    <w:qFormat/>
    <w:uiPriority w:val="99"/>
  </w:style>
  <w:style w:type="character" w:customStyle="1" w:styleId="221">
    <w:name w:val="尾注文本 Char1"/>
    <w:basedOn w:val="126"/>
    <w:semiHidden/>
    <w:qFormat/>
    <w:uiPriority w:val="99"/>
    <w:rPr>
      <w:rFonts w:ascii="Times New Roman" w:hAnsi="Times New Roman" w:eastAsia="宋体" w:cs="Times New Roman"/>
      <w:szCs w:val="20"/>
    </w:rPr>
  </w:style>
  <w:style w:type="paragraph" w:customStyle="1" w:styleId="222">
    <w:name w:val="z-窗体顶端1"/>
    <w:basedOn w:val="1"/>
    <w:next w:val="1"/>
    <w:link w:val="223"/>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3">
    <w:name w:val="z-窗体顶端 字符"/>
    <w:basedOn w:val="126"/>
    <w:link w:val="222"/>
    <w:qFormat/>
    <w:uiPriority w:val="99"/>
    <w:rPr>
      <w:rFonts w:ascii="Arial" w:hAnsi="Arial" w:eastAsia="宋体" w:cs="Times New Roman"/>
      <w:vanish/>
      <w:kern w:val="0"/>
      <w:sz w:val="16"/>
      <w:szCs w:val="16"/>
    </w:rPr>
  </w:style>
  <w:style w:type="paragraph" w:customStyle="1" w:styleId="224">
    <w:name w:val="z-窗体底端1"/>
    <w:basedOn w:val="1"/>
    <w:next w:val="1"/>
    <w:link w:val="225"/>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5">
    <w:name w:val="z-窗体底端 字符"/>
    <w:basedOn w:val="126"/>
    <w:link w:val="224"/>
    <w:qFormat/>
    <w:uiPriority w:val="99"/>
    <w:rPr>
      <w:rFonts w:ascii="Arial" w:hAnsi="Arial" w:eastAsia="宋体" w:cs="Times New Roman"/>
      <w:vanish/>
      <w:kern w:val="0"/>
      <w:sz w:val="16"/>
      <w:szCs w:val="16"/>
    </w:rPr>
  </w:style>
  <w:style w:type="character" w:customStyle="1" w:styleId="226">
    <w:name w:val="日期 字符"/>
    <w:basedOn w:val="126"/>
    <w:link w:val="46"/>
    <w:semiHidden/>
    <w:qFormat/>
    <w:uiPriority w:val="0"/>
    <w:rPr>
      <w:rFonts w:ascii="Times New Roman" w:hAnsi="Times New Roman" w:eastAsia="宋体" w:cs="Times New Roman"/>
      <w:szCs w:val="20"/>
    </w:rPr>
  </w:style>
  <w:style w:type="paragraph" w:customStyle="1" w:styleId="227">
    <w:name w:val="_Style 10"/>
    <w:qFormat/>
    <w:uiPriority w:val="0"/>
    <w:rPr>
      <w:rFonts w:ascii="Calibri" w:hAnsi="Calibri" w:eastAsia="宋体" w:cs="Times New Roman"/>
      <w:kern w:val="2"/>
      <w:sz w:val="21"/>
      <w:szCs w:val="22"/>
      <w:lang w:val="en-US" w:eastAsia="zh-CN" w:bidi="ar-SA"/>
    </w:rPr>
  </w:style>
  <w:style w:type="paragraph" w:customStyle="1" w:styleId="228">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21729</Words>
  <Characters>22863</Characters>
  <Lines>194</Lines>
  <Paragraphs>54</Paragraphs>
  <TotalTime>7</TotalTime>
  <ScaleCrop>false</ScaleCrop>
  <LinksUpToDate>false</LinksUpToDate>
  <CharactersWithSpaces>23585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2021-11-02T11:12:00Z</dcterms:created>
  <dc:creator>靳 欢</dc:creator>
  <cp:lastModifiedBy>Administrator</cp:lastModifiedBy>
  <dcterms:modified xsi:type="dcterms:W3CDTF">2025-07-03T04:03:33Z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C3F190A6959543E89B2D5D9DBE2101A5</vt:lpwstr>
  </property>
  <property fmtid="{D5CDD505-2E9C-101B-9397-08002B2CF9AE}" pid="4" name="KSOTemplateDocerSaveRecord">
    <vt:lpwstr>eyJoZGlkIjoiMjgxNDIzNjM1OWU4NDRiM2NkZjUzMDIwMzcyZjAzYmEiLCJ1c2VySWQiOiIzMTY4Njk4MDUifQ==</vt:lpwstr>
  </property>
</Properties>
</file>