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宋体" w:hAnsi="宋体" w:eastAsia="宋体" w:cs="宋体"/>
          <w:bCs/>
          <w:color w:val="auto"/>
          <w:highlight w:val="none"/>
        </w:rPr>
      </w:pPr>
      <w:r>
        <w:rPr>
          <w:rFonts w:hint="eastAsia" w:ascii="宋体" w:hAnsi="宋体" w:eastAsia="宋体" w:cs="宋体"/>
          <w:b/>
          <w:bCs/>
          <w:color w:val="auto"/>
          <w:highlight w:val="none"/>
        </w:rPr>
        <w:t>版本号：202</w:t>
      </w:r>
      <w:r>
        <w:rPr>
          <w:rFonts w:hint="eastAsia" w:ascii="宋体" w:hAnsi="宋体" w:eastAsia="宋体" w:cs="宋体"/>
          <w:b/>
          <w:bCs/>
          <w:color w:val="auto"/>
          <w:highlight w:val="none"/>
          <w:lang w:val="en-US" w:eastAsia="zh-CN"/>
        </w:rPr>
        <w:t>4</w:t>
      </w:r>
      <w:r>
        <w:rPr>
          <w:rFonts w:hint="eastAsia" w:ascii="宋体" w:hAnsi="宋体" w:eastAsia="宋体" w:cs="宋体"/>
          <w:b/>
          <w:bCs/>
          <w:color w:val="auto"/>
          <w:highlight w:val="none"/>
        </w:rPr>
        <w:t>年1</w:t>
      </w:r>
      <w:r>
        <w:rPr>
          <w:rFonts w:hint="eastAsia" w:ascii="宋体" w:hAnsi="宋体" w:eastAsia="宋体" w:cs="宋体"/>
          <w:b/>
          <w:bCs/>
          <w:color w:val="auto"/>
          <w:highlight w:val="none"/>
          <w:lang w:val="en-US" w:eastAsia="zh-CN"/>
        </w:rPr>
        <w:t>1</w:t>
      </w:r>
      <w:r>
        <w:rPr>
          <w:rFonts w:hint="eastAsia" w:ascii="宋体" w:hAnsi="宋体" w:eastAsia="宋体" w:cs="宋体"/>
          <w:b/>
          <w:bCs/>
          <w:color w:val="auto"/>
          <w:highlight w:val="none"/>
        </w:rPr>
        <w:t>月版</w:t>
      </w:r>
    </w:p>
    <w:p>
      <w:pPr>
        <w:adjustRightInd w:val="0"/>
        <w:snapToGrid w:val="0"/>
        <w:spacing w:line="360" w:lineRule="auto"/>
        <w:jc w:val="right"/>
        <w:rPr>
          <w:rFonts w:ascii="宋体" w:hAnsi="宋体"/>
          <w:snapToGrid w:val="0"/>
          <w:color w:val="auto"/>
          <w:kern w:val="0"/>
          <w:szCs w:val="21"/>
          <w:highlight w:val="none"/>
          <w:u w:val="single"/>
        </w:rPr>
      </w:pPr>
      <w:r>
        <w:rPr>
          <w:rFonts w:hint="eastAsia" w:ascii="宋体" w:hAnsi="宋体" w:eastAsia="宋体" w:cs="宋体"/>
          <w:b/>
          <w:bCs/>
          <w:color w:val="auto"/>
          <w:kern w:val="0"/>
          <w:sz w:val="28"/>
          <w:highlight w:val="none"/>
        </w:rPr>
        <w:t>标段编号：</w:t>
      </w:r>
      <w:r>
        <w:rPr>
          <w:rFonts w:hint="eastAsia" w:ascii="宋体" w:hAnsi="宋体"/>
          <w:b/>
          <w:bCs/>
          <w:color w:val="auto"/>
          <w:kern w:val="0"/>
          <w:sz w:val="28"/>
          <w:highlight w:val="none"/>
          <w:u w:val="single"/>
        </w:rPr>
        <w:t xml:space="preserve">      </w:t>
      </w:r>
    </w:p>
    <w:p>
      <w:pPr>
        <w:adjustRightInd w:val="0"/>
        <w:snapToGrid w:val="0"/>
        <w:jc w:val="center"/>
        <w:rPr>
          <w:rFonts w:ascii="黑体" w:hAnsi="宋体" w:eastAsia="黑体"/>
          <w:snapToGrid w:val="0"/>
          <w:color w:val="auto"/>
          <w:kern w:val="0"/>
          <w:sz w:val="52"/>
          <w:szCs w:val="52"/>
          <w:highlight w:val="none"/>
        </w:rPr>
      </w:pPr>
    </w:p>
    <w:p>
      <w:pPr>
        <w:adjustRightInd w:val="0"/>
        <w:snapToGrid w:val="0"/>
        <w:jc w:val="center"/>
        <w:rPr>
          <w:rFonts w:ascii="黑体" w:hAnsi="宋体" w:eastAsia="黑体"/>
          <w:snapToGrid w:val="0"/>
          <w:color w:val="auto"/>
          <w:kern w:val="0"/>
          <w:sz w:val="52"/>
          <w:szCs w:val="52"/>
          <w:highlight w:val="none"/>
        </w:rPr>
      </w:pPr>
    </w:p>
    <w:p>
      <w:pPr>
        <w:adjustRightInd w:val="0"/>
        <w:snapToGrid w:val="0"/>
        <w:spacing w:line="360" w:lineRule="auto"/>
        <w:jc w:val="center"/>
        <w:rPr>
          <w:rFonts w:ascii="黑体" w:hAnsi="宋体" w:eastAsia="黑体"/>
          <w:bCs/>
          <w:snapToGrid w:val="0"/>
          <w:color w:val="auto"/>
          <w:kern w:val="0"/>
          <w:sz w:val="72"/>
          <w:szCs w:val="72"/>
          <w:highlight w:val="none"/>
        </w:rPr>
      </w:pPr>
      <w:r>
        <w:rPr>
          <w:rFonts w:hint="eastAsia" w:ascii="黑体" w:hAnsi="宋体" w:eastAsia="黑体"/>
          <w:b/>
          <w:bCs/>
          <w:snapToGrid w:val="0"/>
          <w:color w:val="auto"/>
          <w:kern w:val="0"/>
          <w:sz w:val="72"/>
          <w:szCs w:val="72"/>
          <w:highlight w:val="none"/>
        </w:rPr>
        <w:t>深圳市工程</w:t>
      </w:r>
    </w:p>
    <w:p>
      <w:pPr>
        <w:adjustRightInd w:val="0"/>
        <w:snapToGrid w:val="0"/>
        <w:spacing w:line="360" w:lineRule="auto"/>
        <w:jc w:val="center"/>
        <w:rPr>
          <w:rFonts w:ascii="黑体" w:hAnsi="宋体" w:eastAsia="黑体"/>
          <w:snapToGrid w:val="0"/>
          <w:color w:val="auto"/>
          <w:kern w:val="0"/>
          <w:sz w:val="52"/>
          <w:szCs w:val="52"/>
          <w:highlight w:val="none"/>
        </w:rPr>
      </w:pPr>
      <w:r>
        <w:rPr>
          <w:rFonts w:hint="eastAsia" w:ascii="黑体" w:hAnsi="宋体" w:eastAsia="黑体"/>
          <w:b/>
          <w:bCs/>
          <w:snapToGrid w:val="0"/>
          <w:color w:val="auto"/>
          <w:kern w:val="0"/>
          <w:sz w:val="72"/>
          <w:szCs w:val="72"/>
          <w:highlight w:val="none"/>
        </w:rPr>
        <w:t>监理招标文件</w:t>
      </w:r>
    </w:p>
    <w:p>
      <w:pPr>
        <w:adjustRightInd w:val="0"/>
        <w:snapToGrid w:val="0"/>
        <w:spacing w:line="360" w:lineRule="auto"/>
        <w:jc w:val="center"/>
        <w:rPr>
          <w:rFonts w:ascii="宋体" w:hAnsi="宋体" w:eastAsia="宋体" w:cs="宋体"/>
          <w:color w:val="auto"/>
          <w:kern w:val="0"/>
          <w:sz w:val="36"/>
          <w:szCs w:val="36"/>
          <w:highlight w:val="none"/>
        </w:rPr>
      </w:pPr>
      <w:r>
        <w:rPr>
          <w:rFonts w:hint="eastAsia" w:ascii="宋体" w:hAnsi="宋体" w:eastAsia="宋体" w:cs="宋体"/>
          <w:b/>
          <w:color w:val="auto"/>
          <w:kern w:val="0"/>
          <w:sz w:val="36"/>
          <w:szCs w:val="36"/>
          <w:highlight w:val="none"/>
        </w:rPr>
        <w:t>（示范文本）</w:t>
      </w:r>
    </w:p>
    <w:p>
      <w:pPr>
        <w:adjustRightInd w:val="0"/>
        <w:snapToGrid w:val="0"/>
        <w:spacing w:line="360" w:lineRule="auto"/>
        <w:ind w:firstLine="840" w:firstLineChars="300"/>
        <w:jc w:val="left"/>
        <w:rPr>
          <w:rFonts w:ascii="宋体" w:hAnsi="Calibri"/>
          <w:bCs/>
          <w:color w:val="auto"/>
          <w:kern w:val="0"/>
          <w:sz w:val="28"/>
          <w:highlight w:val="none"/>
        </w:rPr>
      </w:pPr>
    </w:p>
    <w:p>
      <w:pPr>
        <w:adjustRightInd w:val="0"/>
        <w:snapToGrid w:val="0"/>
        <w:spacing w:line="360" w:lineRule="auto"/>
        <w:ind w:firstLine="840" w:firstLineChars="300"/>
        <w:jc w:val="left"/>
        <w:rPr>
          <w:rFonts w:ascii="宋体" w:hAnsi="Calibri"/>
          <w:bCs/>
          <w:color w:val="auto"/>
          <w:kern w:val="0"/>
          <w:sz w:val="28"/>
          <w:highlight w:val="none"/>
        </w:rPr>
      </w:pPr>
    </w:p>
    <w:p>
      <w:pPr>
        <w:adjustRightInd w:val="0"/>
        <w:snapToGrid w:val="0"/>
        <w:spacing w:line="360" w:lineRule="auto"/>
        <w:ind w:firstLine="840" w:firstLineChars="300"/>
        <w:jc w:val="left"/>
        <w:rPr>
          <w:rFonts w:ascii="宋体" w:hAnsi="Calibri"/>
          <w:bCs/>
          <w:color w:val="auto"/>
          <w:kern w:val="0"/>
          <w:sz w:val="28"/>
          <w:highlight w:val="none"/>
        </w:rPr>
      </w:pPr>
    </w:p>
    <w:p>
      <w:pPr>
        <w:adjustRightInd w:val="0"/>
        <w:snapToGrid w:val="0"/>
        <w:spacing w:line="360" w:lineRule="auto"/>
        <w:ind w:firstLine="840" w:firstLineChars="300"/>
        <w:jc w:val="left"/>
        <w:rPr>
          <w:rFonts w:ascii="宋体" w:hAnsi="Calibri"/>
          <w:bCs/>
          <w:color w:val="auto"/>
          <w:kern w:val="0"/>
          <w:sz w:val="28"/>
          <w:highlight w:val="none"/>
        </w:rPr>
      </w:pPr>
    </w:p>
    <w:p>
      <w:pPr>
        <w:adjustRightInd w:val="0"/>
        <w:snapToGrid w:val="0"/>
        <w:spacing w:line="360" w:lineRule="auto"/>
        <w:ind w:firstLine="840" w:firstLineChars="300"/>
        <w:jc w:val="left"/>
        <w:rPr>
          <w:rFonts w:ascii="宋体" w:hAnsi="Calibri"/>
          <w:bCs/>
          <w:color w:val="auto"/>
          <w:kern w:val="0"/>
          <w:sz w:val="28"/>
          <w:highlight w:val="none"/>
        </w:rPr>
      </w:pPr>
    </w:p>
    <w:p>
      <w:pPr>
        <w:adjustRightInd w:val="0"/>
        <w:snapToGrid w:val="0"/>
        <w:spacing w:line="360" w:lineRule="auto"/>
        <w:ind w:firstLine="840" w:firstLineChars="300"/>
        <w:jc w:val="left"/>
        <w:rPr>
          <w:rFonts w:ascii="宋体" w:hAnsi="Calibri"/>
          <w:bCs/>
          <w:color w:val="auto"/>
          <w:kern w:val="0"/>
          <w:sz w:val="28"/>
          <w:highlight w:val="none"/>
        </w:rPr>
      </w:pPr>
    </w:p>
    <w:p>
      <w:pPr>
        <w:adjustRightInd w:val="0"/>
        <w:snapToGrid w:val="0"/>
        <w:spacing w:line="360" w:lineRule="auto"/>
        <w:ind w:firstLine="840" w:firstLineChars="300"/>
        <w:jc w:val="left"/>
        <w:rPr>
          <w:rFonts w:ascii="宋体" w:hAnsi="宋体" w:eastAsia="宋体" w:cs="宋体"/>
          <w:bCs/>
          <w:color w:val="auto"/>
          <w:kern w:val="0"/>
          <w:sz w:val="28"/>
          <w:highlight w:val="none"/>
        </w:rPr>
      </w:pPr>
    </w:p>
    <w:p>
      <w:pPr>
        <w:adjustRightInd w:val="0"/>
        <w:snapToGrid w:val="0"/>
        <w:spacing w:line="360" w:lineRule="auto"/>
        <w:ind w:firstLine="843" w:firstLineChars="300"/>
        <w:jc w:val="left"/>
        <w:rPr>
          <w:rFonts w:ascii="宋体" w:hAnsi="宋体" w:eastAsia="宋体" w:cs="宋体"/>
          <w:bCs/>
          <w:color w:val="auto"/>
          <w:kern w:val="0"/>
          <w:sz w:val="28"/>
          <w:highlight w:val="none"/>
        </w:rPr>
      </w:pPr>
      <w:r>
        <w:rPr>
          <w:rFonts w:hint="eastAsia" w:ascii="宋体" w:hAnsi="宋体" w:eastAsia="宋体" w:cs="宋体"/>
          <w:b/>
          <w:bCs/>
          <w:color w:val="auto"/>
          <w:kern w:val="0"/>
          <w:sz w:val="28"/>
          <w:highlight w:val="none"/>
        </w:rPr>
        <w:t>标段名称：</w:t>
      </w:r>
      <w:r>
        <w:rPr>
          <w:rFonts w:hint="eastAsia" w:ascii="宋体" w:hAnsi="宋体" w:eastAsia="宋体" w:cs="宋体"/>
          <w:b/>
          <w:bCs/>
          <w:color w:val="auto"/>
          <w:kern w:val="0"/>
          <w:sz w:val="28"/>
          <w:highlight w:val="none"/>
          <w:u w:val="single"/>
        </w:rPr>
        <w:t xml:space="preserve">      </w:t>
      </w:r>
    </w:p>
    <w:p>
      <w:pPr>
        <w:adjustRightInd w:val="0"/>
        <w:snapToGrid w:val="0"/>
        <w:spacing w:line="360" w:lineRule="auto"/>
        <w:ind w:firstLine="843" w:firstLineChars="300"/>
        <w:jc w:val="left"/>
        <w:rPr>
          <w:rFonts w:ascii="宋体" w:hAnsi="宋体" w:eastAsia="宋体" w:cs="宋体"/>
          <w:bCs/>
          <w:color w:val="auto"/>
          <w:kern w:val="0"/>
          <w:sz w:val="28"/>
          <w:highlight w:val="none"/>
          <w:u w:val="single"/>
        </w:rPr>
      </w:pPr>
      <w:r>
        <w:rPr>
          <w:rFonts w:hint="eastAsia" w:ascii="宋体" w:hAnsi="宋体" w:eastAsia="宋体" w:cs="宋体"/>
          <w:b/>
          <w:bCs/>
          <w:color w:val="auto"/>
          <w:kern w:val="0"/>
          <w:sz w:val="28"/>
          <w:highlight w:val="none"/>
        </w:rPr>
        <w:t>招 标 人：</w:t>
      </w:r>
      <w:r>
        <w:rPr>
          <w:rFonts w:hint="eastAsia" w:ascii="宋体" w:hAnsi="宋体" w:eastAsia="宋体" w:cs="宋体"/>
          <w:b/>
          <w:bCs/>
          <w:color w:val="auto"/>
          <w:kern w:val="0"/>
          <w:sz w:val="28"/>
          <w:highlight w:val="none"/>
          <w:u w:val="single"/>
        </w:rPr>
        <w:t xml:space="preserve">      </w:t>
      </w:r>
    </w:p>
    <w:p>
      <w:pPr>
        <w:adjustRightInd w:val="0"/>
        <w:snapToGrid w:val="0"/>
        <w:spacing w:line="360" w:lineRule="auto"/>
        <w:ind w:firstLine="843" w:firstLineChars="300"/>
        <w:jc w:val="left"/>
        <w:rPr>
          <w:rFonts w:ascii="宋体" w:hAnsi="宋体" w:eastAsia="宋体" w:cs="宋体"/>
          <w:bCs/>
          <w:color w:val="auto"/>
          <w:kern w:val="0"/>
          <w:sz w:val="28"/>
          <w:highlight w:val="none"/>
          <w:u w:val="single"/>
        </w:rPr>
      </w:pPr>
      <w:r>
        <w:rPr>
          <w:rFonts w:hint="eastAsia" w:ascii="宋体" w:hAnsi="宋体" w:eastAsia="宋体" w:cs="宋体"/>
          <w:b/>
          <w:bCs/>
          <w:color w:val="auto"/>
          <w:kern w:val="0"/>
          <w:sz w:val="28"/>
          <w:highlight w:val="none"/>
        </w:rPr>
        <w:t>法定代表人或其委托代理人：</w:t>
      </w:r>
      <w:r>
        <w:rPr>
          <w:rFonts w:hint="eastAsia" w:ascii="宋体" w:hAnsi="宋体" w:eastAsia="宋体" w:cs="宋体"/>
          <w:b/>
          <w:bCs/>
          <w:color w:val="auto"/>
          <w:kern w:val="0"/>
          <w:sz w:val="28"/>
          <w:highlight w:val="none"/>
          <w:u w:val="single"/>
        </w:rPr>
        <w:t xml:space="preserve">      </w:t>
      </w:r>
    </w:p>
    <w:p>
      <w:pPr>
        <w:adjustRightInd w:val="0"/>
        <w:snapToGrid w:val="0"/>
        <w:spacing w:line="360" w:lineRule="auto"/>
        <w:ind w:firstLine="843" w:firstLineChars="300"/>
        <w:jc w:val="left"/>
        <w:rPr>
          <w:rFonts w:ascii="宋体" w:hAnsi="宋体" w:eastAsia="宋体" w:cs="宋体"/>
          <w:bCs/>
          <w:color w:val="auto"/>
          <w:kern w:val="0"/>
          <w:sz w:val="28"/>
          <w:highlight w:val="none"/>
          <w:u w:val="single"/>
        </w:rPr>
      </w:pPr>
      <w:r>
        <w:rPr>
          <w:rFonts w:hint="eastAsia" w:ascii="宋体" w:hAnsi="宋体" w:eastAsia="宋体" w:cs="宋体"/>
          <w:b/>
          <w:bCs/>
          <w:color w:val="auto"/>
          <w:kern w:val="0"/>
          <w:sz w:val="28"/>
          <w:highlight w:val="none"/>
        </w:rPr>
        <w:t>招标代理机构：</w:t>
      </w:r>
      <w:r>
        <w:rPr>
          <w:rFonts w:hint="eastAsia" w:ascii="宋体" w:hAnsi="宋体" w:eastAsia="宋体" w:cs="宋体"/>
          <w:b/>
          <w:bCs/>
          <w:color w:val="auto"/>
          <w:kern w:val="0"/>
          <w:sz w:val="28"/>
          <w:highlight w:val="none"/>
          <w:u w:val="single"/>
        </w:rPr>
        <w:t xml:space="preserve">      </w:t>
      </w:r>
    </w:p>
    <w:p>
      <w:pPr>
        <w:adjustRightInd w:val="0"/>
        <w:snapToGrid w:val="0"/>
        <w:spacing w:line="360" w:lineRule="auto"/>
        <w:ind w:firstLine="843" w:firstLineChars="300"/>
        <w:jc w:val="left"/>
        <w:rPr>
          <w:rFonts w:ascii="宋体" w:hAnsi="宋体" w:eastAsia="宋体" w:cs="宋体"/>
          <w:bCs/>
          <w:color w:val="auto"/>
          <w:kern w:val="0"/>
          <w:sz w:val="28"/>
          <w:highlight w:val="none"/>
          <w:u w:val="single"/>
        </w:rPr>
      </w:pPr>
      <w:r>
        <w:rPr>
          <w:rFonts w:hint="eastAsia" w:ascii="宋体" w:hAnsi="宋体" w:eastAsia="宋体" w:cs="宋体"/>
          <w:b/>
          <w:bCs/>
          <w:color w:val="auto"/>
          <w:kern w:val="0"/>
          <w:sz w:val="28"/>
          <w:highlight w:val="none"/>
        </w:rPr>
        <w:t>法定代表人或其委托代理人：</w:t>
      </w:r>
      <w:r>
        <w:rPr>
          <w:rFonts w:hint="eastAsia" w:ascii="宋体" w:hAnsi="宋体" w:eastAsia="宋体" w:cs="宋体"/>
          <w:b/>
          <w:bCs/>
          <w:color w:val="auto"/>
          <w:kern w:val="0"/>
          <w:sz w:val="28"/>
          <w:highlight w:val="none"/>
          <w:u w:val="single"/>
        </w:rPr>
        <w:t xml:space="preserve">      </w:t>
      </w:r>
    </w:p>
    <w:p>
      <w:pPr>
        <w:rPr>
          <w:color w:val="auto"/>
          <w:highlight w:val="none"/>
        </w:rPr>
      </w:pPr>
      <w:r>
        <w:rPr>
          <w:color w:val="auto"/>
          <w:highlight w:val="none"/>
        </w:rPr>
        <w:br w:type="page"/>
      </w:r>
    </w:p>
    <w:p>
      <w:pPr>
        <w:pStyle w:val="46"/>
        <w:widowControl w:val="0"/>
        <w:tabs>
          <w:tab w:val="right" w:leader="dot" w:pos="9071"/>
        </w:tabs>
        <w:jc w:val="center"/>
        <w:rPr>
          <w:rFonts w:ascii="宋体"/>
          <w:b/>
          <w:bCs/>
          <w:color w:val="auto"/>
          <w:sz w:val="36"/>
          <w:szCs w:val="36"/>
          <w:highlight w:val="none"/>
        </w:rPr>
      </w:pPr>
      <w:r>
        <w:rPr>
          <w:rFonts w:hint="eastAsia" w:ascii="宋体"/>
          <w:b/>
          <w:bCs/>
          <w:color w:val="auto"/>
          <w:sz w:val="36"/>
          <w:szCs w:val="36"/>
          <w:highlight w:val="none"/>
        </w:rPr>
        <w:t>目  录</w:t>
      </w:r>
    </w:p>
    <w:p>
      <w:pPr>
        <w:pStyle w:val="15"/>
        <w:tabs>
          <w:tab w:val="right" w:leader="dot" w:pos="9063"/>
        </w:tabs>
        <w:spacing w:line="360" w:lineRule="auto"/>
        <w:rPr>
          <w:rFonts w:asciiTheme="minorHAnsi" w:hAnsiTheme="minorHAnsi" w:eastAsiaTheme="minorEastAsia" w:cstheme="minorBidi"/>
          <w:color w:val="auto"/>
          <w:sz w:val="24"/>
          <w:highlight w:val="none"/>
        </w:rPr>
      </w:pPr>
      <w:r>
        <w:rPr>
          <w:snapToGrid w:val="0"/>
          <w:color w:val="auto"/>
          <w:kern w:val="0"/>
          <w:sz w:val="24"/>
          <w:highlight w:val="none"/>
        </w:rPr>
        <w:fldChar w:fldCharType="begin"/>
      </w:r>
      <w:r>
        <w:rPr>
          <w:snapToGrid w:val="0"/>
          <w:color w:val="auto"/>
          <w:kern w:val="0"/>
          <w:sz w:val="24"/>
          <w:highlight w:val="none"/>
        </w:rPr>
        <w:instrText xml:space="preserve"> </w:instrText>
      </w:r>
      <w:r>
        <w:rPr>
          <w:rFonts w:hint="eastAsia"/>
          <w:snapToGrid w:val="0"/>
          <w:color w:val="auto"/>
          <w:kern w:val="0"/>
          <w:sz w:val="24"/>
          <w:highlight w:val="none"/>
        </w:rPr>
        <w:instrText xml:space="preserve">TOC \o "1-3" \h \z \u</w:instrText>
      </w:r>
      <w:r>
        <w:rPr>
          <w:snapToGrid w:val="0"/>
          <w:color w:val="auto"/>
          <w:kern w:val="0"/>
          <w:sz w:val="24"/>
          <w:highlight w:val="none"/>
        </w:rPr>
        <w:instrText xml:space="preserve"> </w:instrText>
      </w:r>
      <w:r>
        <w:rPr>
          <w:snapToGrid w:val="0"/>
          <w:color w:val="auto"/>
          <w:kern w:val="0"/>
          <w:sz w:val="24"/>
          <w:highlight w:val="none"/>
        </w:rPr>
        <w:fldChar w:fldCharType="separate"/>
      </w:r>
      <w:r>
        <w:rPr>
          <w:color w:val="auto"/>
          <w:highlight w:val="none"/>
        </w:rPr>
        <w:fldChar w:fldCharType="begin"/>
      </w:r>
      <w:r>
        <w:rPr>
          <w:color w:val="auto"/>
          <w:highlight w:val="none"/>
        </w:rPr>
        <w:instrText xml:space="preserve"> HYPERLINK \l "_Toc45702605" </w:instrText>
      </w:r>
      <w:r>
        <w:rPr>
          <w:color w:val="auto"/>
          <w:highlight w:val="none"/>
        </w:rPr>
        <w:fldChar w:fldCharType="separate"/>
      </w:r>
      <w:r>
        <w:rPr>
          <w:rStyle w:val="23"/>
          <w:rFonts w:ascii="宋体" w:hAnsi="宋体" w:cs="宋体"/>
          <w:snapToGrid w:val="0"/>
          <w:color w:val="auto"/>
          <w:sz w:val="24"/>
          <w:highlight w:val="none"/>
        </w:rPr>
        <w:t>第一章  使用说明</w:t>
      </w:r>
      <w:r>
        <w:rPr>
          <w:color w:val="auto"/>
          <w:sz w:val="24"/>
          <w:highlight w:val="none"/>
        </w:rPr>
        <w:tab/>
      </w:r>
      <w:r>
        <w:rPr>
          <w:color w:val="auto"/>
          <w:sz w:val="24"/>
          <w:highlight w:val="none"/>
        </w:rPr>
        <w:fldChar w:fldCharType="begin"/>
      </w:r>
      <w:r>
        <w:rPr>
          <w:color w:val="auto"/>
          <w:sz w:val="24"/>
          <w:highlight w:val="none"/>
        </w:rPr>
        <w:instrText xml:space="preserve"> PAGEREF _Toc45702605 \h </w:instrText>
      </w:r>
      <w:r>
        <w:rPr>
          <w:color w:val="auto"/>
          <w:sz w:val="24"/>
          <w:highlight w:val="none"/>
        </w:rPr>
        <w:fldChar w:fldCharType="separate"/>
      </w:r>
      <w:r>
        <w:rPr>
          <w:color w:val="auto"/>
          <w:sz w:val="24"/>
          <w:highlight w:val="none"/>
        </w:rPr>
        <w:t>3</w:t>
      </w:r>
      <w:r>
        <w:rPr>
          <w:color w:val="auto"/>
          <w:sz w:val="24"/>
          <w:highlight w:val="none"/>
        </w:rPr>
        <w:fldChar w:fldCharType="end"/>
      </w:r>
      <w:r>
        <w:rPr>
          <w:color w:val="auto"/>
          <w:sz w:val="24"/>
          <w:highlight w:val="none"/>
        </w:rPr>
        <w:fldChar w:fldCharType="end"/>
      </w:r>
    </w:p>
    <w:p>
      <w:pPr>
        <w:pStyle w:val="15"/>
        <w:tabs>
          <w:tab w:val="right" w:leader="dot" w:pos="9063"/>
        </w:tabs>
        <w:spacing w:line="360" w:lineRule="auto"/>
        <w:rPr>
          <w:rFonts w:asciiTheme="minorHAnsi" w:hAnsiTheme="minorHAnsi" w:eastAsiaTheme="minorEastAsia" w:cstheme="minorBidi"/>
          <w:color w:val="auto"/>
          <w:sz w:val="24"/>
          <w:highlight w:val="none"/>
        </w:rPr>
      </w:pPr>
      <w:r>
        <w:rPr>
          <w:color w:val="auto"/>
          <w:highlight w:val="none"/>
        </w:rPr>
        <w:fldChar w:fldCharType="begin"/>
      </w:r>
      <w:r>
        <w:rPr>
          <w:color w:val="auto"/>
          <w:highlight w:val="none"/>
        </w:rPr>
        <w:instrText xml:space="preserve"> HYPERLINK \l "_Toc45702606" </w:instrText>
      </w:r>
      <w:r>
        <w:rPr>
          <w:color w:val="auto"/>
          <w:highlight w:val="none"/>
        </w:rPr>
        <w:fldChar w:fldCharType="separate"/>
      </w:r>
      <w:r>
        <w:rPr>
          <w:rStyle w:val="23"/>
          <w:rFonts w:ascii="宋体" w:hAnsi="宋体" w:cs="宋体"/>
          <w:snapToGrid w:val="0"/>
          <w:color w:val="auto"/>
          <w:sz w:val="24"/>
          <w:highlight w:val="none"/>
        </w:rPr>
        <w:t>第二章  投标须知</w:t>
      </w:r>
      <w:r>
        <w:rPr>
          <w:color w:val="auto"/>
          <w:sz w:val="24"/>
          <w:highlight w:val="none"/>
        </w:rPr>
        <w:tab/>
      </w:r>
      <w:r>
        <w:rPr>
          <w:color w:val="auto"/>
          <w:sz w:val="24"/>
          <w:highlight w:val="none"/>
        </w:rPr>
        <w:fldChar w:fldCharType="begin"/>
      </w:r>
      <w:r>
        <w:rPr>
          <w:color w:val="auto"/>
          <w:sz w:val="24"/>
          <w:highlight w:val="none"/>
        </w:rPr>
        <w:instrText xml:space="preserve"> PAGEREF _Toc45702606 \h </w:instrText>
      </w:r>
      <w:r>
        <w:rPr>
          <w:color w:val="auto"/>
          <w:sz w:val="24"/>
          <w:highlight w:val="none"/>
        </w:rPr>
        <w:fldChar w:fldCharType="separate"/>
      </w:r>
      <w:r>
        <w:rPr>
          <w:color w:val="auto"/>
          <w:sz w:val="24"/>
          <w:highlight w:val="none"/>
        </w:rPr>
        <w:t>7</w:t>
      </w:r>
      <w:r>
        <w:rPr>
          <w:color w:val="auto"/>
          <w:sz w:val="24"/>
          <w:highlight w:val="none"/>
        </w:rPr>
        <w:fldChar w:fldCharType="end"/>
      </w:r>
      <w:r>
        <w:rPr>
          <w:color w:val="auto"/>
          <w:sz w:val="24"/>
          <w:highlight w:val="none"/>
        </w:rPr>
        <w:fldChar w:fldCharType="end"/>
      </w:r>
    </w:p>
    <w:p>
      <w:pPr>
        <w:pStyle w:val="17"/>
        <w:tabs>
          <w:tab w:val="right" w:leader="dot" w:pos="9063"/>
        </w:tabs>
        <w:spacing w:line="360" w:lineRule="auto"/>
        <w:rPr>
          <w:rFonts w:asciiTheme="minorHAnsi" w:hAnsiTheme="minorHAnsi" w:eastAsiaTheme="minorEastAsia" w:cstheme="minorBidi"/>
          <w:color w:val="auto"/>
          <w:sz w:val="24"/>
          <w:highlight w:val="none"/>
        </w:rPr>
      </w:pPr>
      <w:r>
        <w:rPr>
          <w:color w:val="auto"/>
          <w:highlight w:val="none"/>
        </w:rPr>
        <w:fldChar w:fldCharType="begin"/>
      </w:r>
      <w:r>
        <w:rPr>
          <w:color w:val="auto"/>
          <w:highlight w:val="none"/>
        </w:rPr>
        <w:instrText xml:space="preserve"> HYPERLINK \l "_Toc45702607" </w:instrText>
      </w:r>
      <w:r>
        <w:rPr>
          <w:color w:val="auto"/>
          <w:highlight w:val="none"/>
        </w:rPr>
        <w:fldChar w:fldCharType="separate"/>
      </w:r>
      <w:r>
        <w:rPr>
          <w:rStyle w:val="23"/>
          <w:rFonts w:ascii="宋体" w:hAnsi="宋体" w:cs="宋体"/>
          <w:snapToGrid w:val="0"/>
          <w:color w:val="auto"/>
          <w:sz w:val="24"/>
          <w:highlight w:val="none"/>
        </w:rPr>
        <w:t>一、投标须知前附表</w:t>
      </w:r>
      <w:r>
        <w:rPr>
          <w:color w:val="auto"/>
          <w:sz w:val="24"/>
          <w:highlight w:val="none"/>
        </w:rPr>
        <w:tab/>
      </w:r>
      <w:r>
        <w:rPr>
          <w:color w:val="auto"/>
          <w:sz w:val="24"/>
          <w:highlight w:val="none"/>
        </w:rPr>
        <w:fldChar w:fldCharType="begin"/>
      </w:r>
      <w:r>
        <w:rPr>
          <w:color w:val="auto"/>
          <w:sz w:val="24"/>
          <w:highlight w:val="none"/>
        </w:rPr>
        <w:instrText xml:space="preserve"> PAGEREF _Toc45702607 \h </w:instrText>
      </w:r>
      <w:r>
        <w:rPr>
          <w:color w:val="auto"/>
          <w:sz w:val="24"/>
          <w:highlight w:val="none"/>
        </w:rPr>
        <w:fldChar w:fldCharType="separate"/>
      </w:r>
      <w:r>
        <w:rPr>
          <w:color w:val="auto"/>
          <w:sz w:val="24"/>
          <w:highlight w:val="none"/>
        </w:rPr>
        <w:t>7</w:t>
      </w:r>
      <w:r>
        <w:rPr>
          <w:color w:val="auto"/>
          <w:sz w:val="24"/>
          <w:highlight w:val="none"/>
        </w:rPr>
        <w:fldChar w:fldCharType="end"/>
      </w:r>
      <w:r>
        <w:rPr>
          <w:color w:val="auto"/>
          <w:sz w:val="24"/>
          <w:highlight w:val="none"/>
        </w:rPr>
        <w:fldChar w:fldCharType="end"/>
      </w:r>
    </w:p>
    <w:p>
      <w:pPr>
        <w:pStyle w:val="9"/>
        <w:tabs>
          <w:tab w:val="right" w:leader="dot" w:pos="9063"/>
        </w:tabs>
        <w:spacing w:line="360" w:lineRule="auto"/>
        <w:rPr>
          <w:rFonts w:asciiTheme="minorHAnsi" w:hAnsiTheme="minorHAnsi" w:eastAsiaTheme="minorEastAsia" w:cstheme="minorBidi"/>
          <w:color w:val="auto"/>
          <w:sz w:val="24"/>
          <w:highlight w:val="none"/>
        </w:rPr>
      </w:pPr>
      <w:r>
        <w:rPr>
          <w:color w:val="auto"/>
          <w:highlight w:val="none"/>
        </w:rPr>
        <w:fldChar w:fldCharType="begin"/>
      </w:r>
      <w:r>
        <w:rPr>
          <w:color w:val="auto"/>
          <w:highlight w:val="none"/>
        </w:rPr>
        <w:instrText xml:space="preserve"> HYPERLINK \l "_Toc45702608" </w:instrText>
      </w:r>
      <w:r>
        <w:rPr>
          <w:color w:val="auto"/>
          <w:highlight w:val="none"/>
        </w:rPr>
        <w:fldChar w:fldCharType="separate"/>
      </w:r>
      <w:r>
        <w:rPr>
          <w:rStyle w:val="23"/>
          <w:rFonts w:ascii="黑体" w:hAnsi="黑体"/>
          <w:snapToGrid w:val="0"/>
          <w:color w:val="auto"/>
          <w:sz w:val="24"/>
          <w:highlight w:val="none"/>
        </w:rPr>
        <w:t>（一）招标工程情况介绍</w:t>
      </w:r>
      <w:r>
        <w:rPr>
          <w:color w:val="auto"/>
          <w:sz w:val="24"/>
          <w:highlight w:val="none"/>
        </w:rPr>
        <w:tab/>
      </w:r>
      <w:r>
        <w:rPr>
          <w:color w:val="auto"/>
          <w:sz w:val="24"/>
          <w:highlight w:val="none"/>
        </w:rPr>
        <w:fldChar w:fldCharType="begin"/>
      </w:r>
      <w:r>
        <w:rPr>
          <w:color w:val="auto"/>
          <w:sz w:val="24"/>
          <w:highlight w:val="none"/>
        </w:rPr>
        <w:instrText xml:space="preserve"> PAGEREF _Toc45702608 \h </w:instrText>
      </w:r>
      <w:r>
        <w:rPr>
          <w:color w:val="auto"/>
          <w:sz w:val="24"/>
          <w:highlight w:val="none"/>
        </w:rPr>
        <w:fldChar w:fldCharType="separate"/>
      </w:r>
      <w:r>
        <w:rPr>
          <w:color w:val="auto"/>
          <w:sz w:val="24"/>
          <w:highlight w:val="none"/>
        </w:rPr>
        <w:t>13</w:t>
      </w:r>
      <w:r>
        <w:rPr>
          <w:color w:val="auto"/>
          <w:sz w:val="24"/>
          <w:highlight w:val="none"/>
        </w:rPr>
        <w:fldChar w:fldCharType="end"/>
      </w:r>
      <w:r>
        <w:rPr>
          <w:color w:val="auto"/>
          <w:sz w:val="24"/>
          <w:highlight w:val="none"/>
        </w:rPr>
        <w:fldChar w:fldCharType="end"/>
      </w:r>
    </w:p>
    <w:p>
      <w:pPr>
        <w:pStyle w:val="9"/>
        <w:tabs>
          <w:tab w:val="right" w:leader="dot" w:pos="9063"/>
        </w:tabs>
        <w:spacing w:line="360" w:lineRule="auto"/>
        <w:rPr>
          <w:rFonts w:asciiTheme="minorHAnsi" w:hAnsiTheme="minorHAnsi" w:eastAsiaTheme="minorEastAsia" w:cstheme="minorBidi"/>
          <w:color w:val="auto"/>
          <w:sz w:val="24"/>
          <w:highlight w:val="none"/>
        </w:rPr>
      </w:pPr>
      <w:r>
        <w:rPr>
          <w:color w:val="auto"/>
          <w:highlight w:val="none"/>
        </w:rPr>
        <w:fldChar w:fldCharType="begin"/>
      </w:r>
      <w:r>
        <w:rPr>
          <w:color w:val="auto"/>
          <w:highlight w:val="none"/>
        </w:rPr>
        <w:instrText xml:space="preserve"> HYPERLINK \l "_Toc45702609" </w:instrText>
      </w:r>
      <w:r>
        <w:rPr>
          <w:color w:val="auto"/>
          <w:highlight w:val="none"/>
        </w:rPr>
        <w:fldChar w:fldCharType="separate"/>
      </w:r>
      <w:r>
        <w:rPr>
          <w:rStyle w:val="23"/>
          <w:rFonts w:ascii="黑体" w:hAnsi="黑体"/>
          <w:snapToGrid w:val="0"/>
          <w:color w:val="auto"/>
          <w:sz w:val="24"/>
          <w:highlight w:val="none"/>
        </w:rPr>
        <w:t>（二）招标投标分段限时投诉的规定</w:t>
      </w:r>
      <w:r>
        <w:rPr>
          <w:color w:val="auto"/>
          <w:sz w:val="24"/>
          <w:highlight w:val="none"/>
        </w:rPr>
        <w:tab/>
      </w:r>
      <w:r>
        <w:rPr>
          <w:color w:val="auto"/>
          <w:sz w:val="24"/>
          <w:highlight w:val="none"/>
        </w:rPr>
        <w:fldChar w:fldCharType="begin"/>
      </w:r>
      <w:r>
        <w:rPr>
          <w:color w:val="auto"/>
          <w:sz w:val="24"/>
          <w:highlight w:val="none"/>
        </w:rPr>
        <w:instrText xml:space="preserve"> PAGEREF _Toc45702609 \h </w:instrText>
      </w:r>
      <w:r>
        <w:rPr>
          <w:color w:val="auto"/>
          <w:sz w:val="24"/>
          <w:highlight w:val="none"/>
        </w:rPr>
        <w:fldChar w:fldCharType="separate"/>
      </w:r>
      <w:r>
        <w:rPr>
          <w:color w:val="auto"/>
          <w:sz w:val="24"/>
          <w:highlight w:val="none"/>
        </w:rPr>
        <w:t>14</w:t>
      </w:r>
      <w:r>
        <w:rPr>
          <w:color w:val="auto"/>
          <w:sz w:val="24"/>
          <w:highlight w:val="none"/>
        </w:rPr>
        <w:fldChar w:fldCharType="end"/>
      </w:r>
      <w:r>
        <w:rPr>
          <w:color w:val="auto"/>
          <w:sz w:val="24"/>
          <w:highlight w:val="none"/>
        </w:rPr>
        <w:fldChar w:fldCharType="end"/>
      </w:r>
    </w:p>
    <w:p>
      <w:pPr>
        <w:pStyle w:val="17"/>
        <w:tabs>
          <w:tab w:val="right" w:leader="dot" w:pos="9063"/>
        </w:tabs>
        <w:spacing w:line="360" w:lineRule="auto"/>
        <w:rPr>
          <w:rFonts w:asciiTheme="minorHAnsi" w:hAnsiTheme="minorHAnsi" w:eastAsiaTheme="minorEastAsia" w:cstheme="minorBidi"/>
          <w:color w:val="auto"/>
          <w:sz w:val="24"/>
          <w:highlight w:val="none"/>
        </w:rPr>
      </w:pPr>
      <w:r>
        <w:rPr>
          <w:color w:val="auto"/>
          <w:highlight w:val="none"/>
        </w:rPr>
        <w:fldChar w:fldCharType="begin"/>
      </w:r>
      <w:r>
        <w:rPr>
          <w:color w:val="auto"/>
          <w:highlight w:val="none"/>
        </w:rPr>
        <w:instrText xml:space="preserve"> HYPERLINK \l "_Toc45702610" </w:instrText>
      </w:r>
      <w:r>
        <w:rPr>
          <w:color w:val="auto"/>
          <w:highlight w:val="none"/>
        </w:rPr>
        <w:fldChar w:fldCharType="separate"/>
      </w:r>
      <w:r>
        <w:rPr>
          <w:rStyle w:val="23"/>
          <w:rFonts w:ascii="宋体" w:hAnsi="宋体" w:cs="宋体"/>
          <w:snapToGrid w:val="0"/>
          <w:color w:val="auto"/>
          <w:sz w:val="24"/>
          <w:highlight w:val="none"/>
        </w:rPr>
        <w:t>二、投标文件否决性条款</w:t>
      </w:r>
      <w:r>
        <w:rPr>
          <w:color w:val="auto"/>
          <w:sz w:val="24"/>
          <w:highlight w:val="none"/>
        </w:rPr>
        <w:tab/>
      </w:r>
      <w:r>
        <w:rPr>
          <w:color w:val="auto"/>
          <w:sz w:val="24"/>
          <w:highlight w:val="none"/>
        </w:rPr>
        <w:fldChar w:fldCharType="begin"/>
      </w:r>
      <w:r>
        <w:rPr>
          <w:color w:val="auto"/>
          <w:sz w:val="24"/>
          <w:highlight w:val="none"/>
        </w:rPr>
        <w:instrText xml:space="preserve"> PAGEREF _Toc45702610 \h </w:instrText>
      </w:r>
      <w:r>
        <w:rPr>
          <w:color w:val="auto"/>
          <w:sz w:val="24"/>
          <w:highlight w:val="none"/>
        </w:rPr>
        <w:fldChar w:fldCharType="separate"/>
      </w:r>
      <w:r>
        <w:rPr>
          <w:color w:val="auto"/>
          <w:sz w:val="24"/>
          <w:highlight w:val="none"/>
        </w:rPr>
        <w:t>15</w:t>
      </w:r>
      <w:r>
        <w:rPr>
          <w:color w:val="auto"/>
          <w:sz w:val="24"/>
          <w:highlight w:val="none"/>
        </w:rPr>
        <w:fldChar w:fldCharType="end"/>
      </w:r>
      <w:r>
        <w:rPr>
          <w:color w:val="auto"/>
          <w:sz w:val="24"/>
          <w:highlight w:val="none"/>
        </w:rPr>
        <w:fldChar w:fldCharType="end"/>
      </w:r>
    </w:p>
    <w:p>
      <w:pPr>
        <w:pStyle w:val="17"/>
        <w:tabs>
          <w:tab w:val="right" w:leader="dot" w:pos="9063"/>
        </w:tabs>
        <w:spacing w:line="360" w:lineRule="auto"/>
        <w:rPr>
          <w:rFonts w:asciiTheme="minorHAnsi" w:hAnsiTheme="minorHAnsi" w:eastAsiaTheme="minorEastAsia" w:cstheme="minorBidi"/>
          <w:color w:val="auto"/>
          <w:sz w:val="24"/>
          <w:highlight w:val="none"/>
        </w:rPr>
      </w:pPr>
      <w:r>
        <w:rPr>
          <w:color w:val="auto"/>
          <w:highlight w:val="none"/>
        </w:rPr>
        <w:fldChar w:fldCharType="begin"/>
      </w:r>
      <w:r>
        <w:rPr>
          <w:color w:val="auto"/>
          <w:highlight w:val="none"/>
        </w:rPr>
        <w:instrText xml:space="preserve"> HYPERLINK \l "_Toc45702611" </w:instrText>
      </w:r>
      <w:r>
        <w:rPr>
          <w:color w:val="auto"/>
          <w:highlight w:val="none"/>
        </w:rPr>
        <w:fldChar w:fldCharType="separate"/>
      </w:r>
      <w:r>
        <w:rPr>
          <w:rStyle w:val="23"/>
          <w:rFonts w:ascii="宋体" w:hAnsi="宋体" w:cs="宋体"/>
          <w:snapToGrid w:val="0"/>
          <w:color w:val="auto"/>
          <w:sz w:val="24"/>
          <w:highlight w:val="none"/>
        </w:rPr>
        <w:t>三、招投标须知正文</w:t>
      </w:r>
      <w:r>
        <w:rPr>
          <w:color w:val="auto"/>
          <w:sz w:val="24"/>
          <w:highlight w:val="none"/>
        </w:rPr>
        <w:tab/>
      </w:r>
      <w:r>
        <w:rPr>
          <w:color w:val="auto"/>
          <w:sz w:val="24"/>
          <w:highlight w:val="none"/>
        </w:rPr>
        <w:fldChar w:fldCharType="begin"/>
      </w:r>
      <w:r>
        <w:rPr>
          <w:color w:val="auto"/>
          <w:sz w:val="24"/>
          <w:highlight w:val="none"/>
        </w:rPr>
        <w:instrText xml:space="preserve"> PAGEREF _Toc45702611 \h </w:instrText>
      </w:r>
      <w:r>
        <w:rPr>
          <w:color w:val="auto"/>
          <w:sz w:val="24"/>
          <w:highlight w:val="none"/>
        </w:rPr>
        <w:fldChar w:fldCharType="separate"/>
      </w:r>
      <w:r>
        <w:rPr>
          <w:color w:val="auto"/>
          <w:sz w:val="24"/>
          <w:highlight w:val="none"/>
        </w:rPr>
        <w:t>17</w:t>
      </w:r>
      <w:r>
        <w:rPr>
          <w:color w:val="auto"/>
          <w:sz w:val="24"/>
          <w:highlight w:val="none"/>
        </w:rPr>
        <w:fldChar w:fldCharType="end"/>
      </w:r>
      <w:r>
        <w:rPr>
          <w:color w:val="auto"/>
          <w:sz w:val="24"/>
          <w:highlight w:val="none"/>
        </w:rPr>
        <w:fldChar w:fldCharType="end"/>
      </w:r>
    </w:p>
    <w:p>
      <w:pPr>
        <w:pStyle w:val="9"/>
        <w:tabs>
          <w:tab w:val="right" w:leader="dot" w:pos="9063"/>
        </w:tabs>
        <w:spacing w:line="360" w:lineRule="auto"/>
        <w:rPr>
          <w:rFonts w:asciiTheme="minorHAnsi" w:hAnsiTheme="minorHAnsi" w:eastAsiaTheme="minorEastAsia" w:cstheme="minorBidi"/>
          <w:color w:val="auto"/>
          <w:sz w:val="24"/>
          <w:highlight w:val="none"/>
        </w:rPr>
      </w:pPr>
      <w:r>
        <w:rPr>
          <w:color w:val="auto"/>
          <w:highlight w:val="none"/>
        </w:rPr>
        <w:fldChar w:fldCharType="begin"/>
      </w:r>
      <w:r>
        <w:rPr>
          <w:color w:val="auto"/>
          <w:highlight w:val="none"/>
        </w:rPr>
        <w:instrText xml:space="preserve"> HYPERLINK \l "_Toc45702612" </w:instrText>
      </w:r>
      <w:r>
        <w:rPr>
          <w:color w:val="auto"/>
          <w:highlight w:val="none"/>
        </w:rPr>
        <w:fldChar w:fldCharType="separate"/>
      </w:r>
      <w:r>
        <w:rPr>
          <w:rStyle w:val="23"/>
          <w:rFonts w:ascii="宋体" w:hAnsi="宋体"/>
          <w:color w:val="auto"/>
          <w:sz w:val="24"/>
          <w:highlight w:val="none"/>
        </w:rPr>
        <w:t>（一）招标</w:t>
      </w:r>
      <w:r>
        <w:rPr>
          <w:color w:val="auto"/>
          <w:sz w:val="24"/>
          <w:highlight w:val="none"/>
        </w:rPr>
        <w:tab/>
      </w:r>
      <w:r>
        <w:rPr>
          <w:color w:val="auto"/>
          <w:sz w:val="24"/>
          <w:highlight w:val="none"/>
        </w:rPr>
        <w:fldChar w:fldCharType="begin"/>
      </w:r>
      <w:r>
        <w:rPr>
          <w:color w:val="auto"/>
          <w:sz w:val="24"/>
          <w:highlight w:val="none"/>
        </w:rPr>
        <w:instrText xml:space="preserve"> PAGEREF _Toc45702612 \h </w:instrText>
      </w:r>
      <w:r>
        <w:rPr>
          <w:color w:val="auto"/>
          <w:sz w:val="24"/>
          <w:highlight w:val="none"/>
        </w:rPr>
        <w:fldChar w:fldCharType="separate"/>
      </w:r>
      <w:r>
        <w:rPr>
          <w:color w:val="auto"/>
          <w:sz w:val="24"/>
          <w:highlight w:val="none"/>
        </w:rPr>
        <w:t>17</w:t>
      </w:r>
      <w:r>
        <w:rPr>
          <w:color w:val="auto"/>
          <w:sz w:val="24"/>
          <w:highlight w:val="none"/>
        </w:rPr>
        <w:fldChar w:fldCharType="end"/>
      </w:r>
      <w:r>
        <w:rPr>
          <w:color w:val="auto"/>
          <w:sz w:val="24"/>
          <w:highlight w:val="none"/>
        </w:rPr>
        <w:fldChar w:fldCharType="end"/>
      </w:r>
    </w:p>
    <w:p>
      <w:pPr>
        <w:pStyle w:val="9"/>
        <w:tabs>
          <w:tab w:val="right" w:leader="dot" w:pos="9063"/>
        </w:tabs>
        <w:spacing w:line="360" w:lineRule="auto"/>
        <w:rPr>
          <w:rFonts w:asciiTheme="minorHAnsi" w:hAnsiTheme="minorHAnsi" w:eastAsiaTheme="minorEastAsia" w:cstheme="minorBidi"/>
          <w:color w:val="auto"/>
          <w:sz w:val="24"/>
          <w:highlight w:val="none"/>
        </w:rPr>
      </w:pPr>
      <w:r>
        <w:rPr>
          <w:color w:val="auto"/>
          <w:highlight w:val="none"/>
        </w:rPr>
        <w:fldChar w:fldCharType="begin"/>
      </w:r>
      <w:r>
        <w:rPr>
          <w:color w:val="auto"/>
          <w:highlight w:val="none"/>
        </w:rPr>
        <w:instrText xml:space="preserve"> HYPERLINK \l "_Toc45702613" </w:instrText>
      </w:r>
      <w:r>
        <w:rPr>
          <w:color w:val="auto"/>
          <w:highlight w:val="none"/>
        </w:rPr>
        <w:fldChar w:fldCharType="separate"/>
      </w:r>
      <w:r>
        <w:rPr>
          <w:rStyle w:val="23"/>
          <w:rFonts w:ascii="宋体" w:hAnsi="宋体"/>
          <w:color w:val="auto"/>
          <w:sz w:val="24"/>
          <w:highlight w:val="none"/>
        </w:rPr>
        <w:t>（二）投标</w:t>
      </w:r>
      <w:r>
        <w:rPr>
          <w:color w:val="auto"/>
          <w:sz w:val="24"/>
          <w:highlight w:val="none"/>
        </w:rPr>
        <w:tab/>
      </w:r>
      <w:r>
        <w:rPr>
          <w:color w:val="auto"/>
          <w:sz w:val="24"/>
          <w:highlight w:val="none"/>
        </w:rPr>
        <w:fldChar w:fldCharType="begin"/>
      </w:r>
      <w:r>
        <w:rPr>
          <w:color w:val="auto"/>
          <w:sz w:val="24"/>
          <w:highlight w:val="none"/>
        </w:rPr>
        <w:instrText xml:space="preserve"> PAGEREF _Toc45702613 \h </w:instrText>
      </w:r>
      <w:r>
        <w:rPr>
          <w:color w:val="auto"/>
          <w:sz w:val="24"/>
          <w:highlight w:val="none"/>
        </w:rPr>
        <w:fldChar w:fldCharType="separate"/>
      </w:r>
      <w:r>
        <w:rPr>
          <w:color w:val="auto"/>
          <w:sz w:val="24"/>
          <w:highlight w:val="none"/>
        </w:rPr>
        <w:t>18</w:t>
      </w:r>
      <w:r>
        <w:rPr>
          <w:color w:val="auto"/>
          <w:sz w:val="24"/>
          <w:highlight w:val="none"/>
        </w:rPr>
        <w:fldChar w:fldCharType="end"/>
      </w:r>
      <w:r>
        <w:rPr>
          <w:color w:val="auto"/>
          <w:sz w:val="24"/>
          <w:highlight w:val="none"/>
        </w:rPr>
        <w:fldChar w:fldCharType="end"/>
      </w:r>
    </w:p>
    <w:p>
      <w:pPr>
        <w:pStyle w:val="9"/>
        <w:tabs>
          <w:tab w:val="right" w:leader="dot" w:pos="9063"/>
        </w:tabs>
        <w:spacing w:line="360" w:lineRule="auto"/>
        <w:rPr>
          <w:rFonts w:asciiTheme="minorHAnsi" w:hAnsiTheme="minorHAnsi" w:eastAsiaTheme="minorEastAsia" w:cstheme="minorBidi"/>
          <w:color w:val="auto"/>
          <w:sz w:val="24"/>
          <w:highlight w:val="none"/>
        </w:rPr>
      </w:pPr>
      <w:r>
        <w:rPr>
          <w:color w:val="auto"/>
          <w:highlight w:val="none"/>
        </w:rPr>
        <w:fldChar w:fldCharType="begin"/>
      </w:r>
      <w:r>
        <w:rPr>
          <w:color w:val="auto"/>
          <w:highlight w:val="none"/>
        </w:rPr>
        <w:instrText xml:space="preserve"> HYPERLINK \l "_Toc45702614" </w:instrText>
      </w:r>
      <w:r>
        <w:rPr>
          <w:color w:val="auto"/>
          <w:highlight w:val="none"/>
        </w:rPr>
        <w:fldChar w:fldCharType="separate"/>
      </w:r>
      <w:r>
        <w:rPr>
          <w:rStyle w:val="23"/>
          <w:rFonts w:ascii="宋体" w:hAnsi="宋体"/>
          <w:color w:val="auto"/>
          <w:sz w:val="24"/>
          <w:highlight w:val="none"/>
        </w:rPr>
        <w:t>（三）资格后审</w:t>
      </w:r>
      <w:r>
        <w:rPr>
          <w:color w:val="auto"/>
          <w:sz w:val="24"/>
          <w:highlight w:val="none"/>
        </w:rPr>
        <w:tab/>
      </w:r>
      <w:r>
        <w:rPr>
          <w:color w:val="auto"/>
          <w:sz w:val="24"/>
          <w:highlight w:val="none"/>
        </w:rPr>
        <w:fldChar w:fldCharType="begin"/>
      </w:r>
      <w:r>
        <w:rPr>
          <w:color w:val="auto"/>
          <w:sz w:val="24"/>
          <w:highlight w:val="none"/>
        </w:rPr>
        <w:instrText xml:space="preserve"> PAGEREF _Toc45702614 \h </w:instrText>
      </w:r>
      <w:r>
        <w:rPr>
          <w:color w:val="auto"/>
          <w:sz w:val="24"/>
          <w:highlight w:val="none"/>
        </w:rPr>
        <w:fldChar w:fldCharType="separate"/>
      </w:r>
      <w:r>
        <w:rPr>
          <w:color w:val="auto"/>
          <w:sz w:val="24"/>
          <w:highlight w:val="none"/>
        </w:rPr>
        <w:t>25</w:t>
      </w:r>
      <w:r>
        <w:rPr>
          <w:color w:val="auto"/>
          <w:sz w:val="24"/>
          <w:highlight w:val="none"/>
        </w:rPr>
        <w:fldChar w:fldCharType="end"/>
      </w:r>
      <w:r>
        <w:rPr>
          <w:color w:val="auto"/>
          <w:sz w:val="24"/>
          <w:highlight w:val="none"/>
        </w:rPr>
        <w:fldChar w:fldCharType="end"/>
      </w:r>
    </w:p>
    <w:p>
      <w:pPr>
        <w:pStyle w:val="9"/>
        <w:tabs>
          <w:tab w:val="right" w:leader="dot" w:pos="9063"/>
        </w:tabs>
        <w:spacing w:line="360" w:lineRule="auto"/>
        <w:rPr>
          <w:rFonts w:asciiTheme="minorHAnsi" w:hAnsiTheme="minorHAnsi" w:eastAsiaTheme="minorEastAsia" w:cstheme="minorBidi"/>
          <w:color w:val="auto"/>
          <w:sz w:val="24"/>
          <w:highlight w:val="none"/>
        </w:rPr>
      </w:pPr>
      <w:r>
        <w:rPr>
          <w:color w:val="auto"/>
          <w:highlight w:val="none"/>
        </w:rPr>
        <w:fldChar w:fldCharType="begin"/>
      </w:r>
      <w:r>
        <w:rPr>
          <w:color w:val="auto"/>
          <w:highlight w:val="none"/>
        </w:rPr>
        <w:instrText xml:space="preserve"> HYPERLINK \l "_Toc45702615" </w:instrText>
      </w:r>
      <w:r>
        <w:rPr>
          <w:color w:val="auto"/>
          <w:highlight w:val="none"/>
        </w:rPr>
        <w:fldChar w:fldCharType="separate"/>
      </w:r>
      <w:r>
        <w:rPr>
          <w:rStyle w:val="23"/>
          <w:rFonts w:ascii="宋体" w:hAnsi="宋体"/>
          <w:color w:val="auto"/>
          <w:sz w:val="24"/>
          <w:highlight w:val="none"/>
        </w:rPr>
        <w:t>（四）开标</w:t>
      </w:r>
      <w:r>
        <w:rPr>
          <w:color w:val="auto"/>
          <w:sz w:val="24"/>
          <w:highlight w:val="none"/>
        </w:rPr>
        <w:tab/>
      </w:r>
      <w:r>
        <w:rPr>
          <w:color w:val="auto"/>
          <w:sz w:val="24"/>
          <w:highlight w:val="none"/>
        </w:rPr>
        <w:fldChar w:fldCharType="begin"/>
      </w:r>
      <w:r>
        <w:rPr>
          <w:color w:val="auto"/>
          <w:sz w:val="24"/>
          <w:highlight w:val="none"/>
        </w:rPr>
        <w:instrText xml:space="preserve"> PAGEREF _Toc45702615 \h </w:instrText>
      </w:r>
      <w:r>
        <w:rPr>
          <w:color w:val="auto"/>
          <w:sz w:val="24"/>
          <w:highlight w:val="none"/>
        </w:rPr>
        <w:fldChar w:fldCharType="separate"/>
      </w:r>
      <w:r>
        <w:rPr>
          <w:color w:val="auto"/>
          <w:sz w:val="24"/>
          <w:highlight w:val="none"/>
        </w:rPr>
        <w:t>26</w:t>
      </w:r>
      <w:r>
        <w:rPr>
          <w:color w:val="auto"/>
          <w:sz w:val="24"/>
          <w:highlight w:val="none"/>
        </w:rPr>
        <w:fldChar w:fldCharType="end"/>
      </w:r>
      <w:r>
        <w:rPr>
          <w:color w:val="auto"/>
          <w:sz w:val="24"/>
          <w:highlight w:val="none"/>
        </w:rPr>
        <w:fldChar w:fldCharType="end"/>
      </w:r>
    </w:p>
    <w:p>
      <w:pPr>
        <w:pStyle w:val="9"/>
        <w:tabs>
          <w:tab w:val="right" w:leader="dot" w:pos="9063"/>
        </w:tabs>
        <w:spacing w:line="360" w:lineRule="auto"/>
        <w:rPr>
          <w:rFonts w:asciiTheme="minorHAnsi" w:hAnsiTheme="minorHAnsi" w:eastAsiaTheme="minorEastAsia" w:cstheme="minorBidi"/>
          <w:color w:val="auto"/>
          <w:sz w:val="24"/>
          <w:highlight w:val="none"/>
        </w:rPr>
      </w:pPr>
      <w:r>
        <w:rPr>
          <w:color w:val="auto"/>
          <w:highlight w:val="none"/>
        </w:rPr>
        <w:fldChar w:fldCharType="begin"/>
      </w:r>
      <w:r>
        <w:rPr>
          <w:color w:val="auto"/>
          <w:highlight w:val="none"/>
        </w:rPr>
        <w:instrText xml:space="preserve"> HYPERLINK \l "_Toc45702616" </w:instrText>
      </w:r>
      <w:r>
        <w:rPr>
          <w:color w:val="auto"/>
          <w:highlight w:val="none"/>
        </w:rPr>
        <w:fldChar w:fldCharType="separate"/>
      </w:r>
      <w:r>
        <w:rPr>
          <w:rStyle w:val="23"/>
          <w:rFonts w:ascii="宋体" w:hAnsi="宋体"/>
          <w:color w:val="auto"/>
          <w:sz w:val="24"/>
          <w:highlight w:val="none"/>
        </w:rPr>
        <w:t>（五）评标</w:t>
      </w:r>
      <w:r>
        <w:rPr>
          <w:color w:val="auto"/>
          <w:sz w:val="24"/>
          <w:highlight w:val="none"/>
        </w:rPr>
        <w:tab/>
      </w:r>
      <w:r>
        <w:rPr>
          <w:color w:val="auto"/>
          <w:sz w:val="24"/>
          <w:highlight w:val="none"/>
        </w:rPr>
        <w:fldChar w:fldCharType="begin"/>
      </w:r>
      <w:r>
        <w:rPr>
          <w:color w:val="auto"/>
          <w:sz w:val="24"/>
          <w:highlight w:val="none"/>
        </w:rPr>
        <w:instrText xml:space="preserve"> PAGEREF _Toc45702616 \h </w:instrText>
      </w:r>
      <w:r>
        <w:rPr>
          <w:color w:val="auto"/>
          <w:sz w:val="24"/>
          <w:highlight w:val="none"/>
        </w:rPr>
        <w:fldChar w:fldCharType="separate"/>
      </w:r>
      <w:r>
        <w:rPr>
          <w:color w:val="auto"/>
          <w:sz w:val="24"/>
          <w:highlight w:val="none"/>
        </w:rPr>
        <w:t>27</w:t>
      </w:r>
      <w:r>
        <w:rPr>
          <w:color w:val="auto"/>
          <w:sz w:val="24"/>
          <w:highlight w:val="none"/>
        </w:rPr>
        <w:fldChar w:fldCharType="end"/>
      </w:r>
      <w:r>
        <w:rPr>
          <w:color w:val="auto"/>
          <w:sz w:val="24"/>
          <w:highlight w:val="none"/>
        </w:rPr>
        <w:fldChar w:fldCharType="end"/>
      </w:r>
    </w:p>
    <w:p>
      <w:pPr>
        <w:pStyle w:val="9"/>
        <w:tabs>
          <w:tab w:val="right" w:leader="dot" w:pos="9063"/>
        </w:tabs>
        <w:spacing w:line="360" w:lineRule="auto"/>
        <w:rPr>
          <w:rFonts w:asciiTheme="minorHAnsi" w:hAnsiTheme="minorHAnsi" w:eastAsiaTheme="minorEastAsia" w:cstheme="minorBidi"/>
          <w:color w:val="auto"/>
          <w:sz w:val="24"/>
          <w:highlight w:val="none"/>
        </w:rPr>
      </w:pPr>
      <w:r>
        <w:rPr>
          <w:color w:val="auto"/>
          <w:highlight w:val="none"/>
        </w:rPr>
        <w:fldChar w:fldCharType="begin"/>
      </w:r>
      <w:r>
        <w:rPr>
          <w:color w:val="auto"/>
          <w:highlight w:val="none"/>
        </w:rPr>
        <w:instrText xml:space="preserve"> HYPERLINK \l "_Toc45702617" </w:instrText>
      </w:r>
      <w:r>
        <w:rPr>
          <w:color w:val="auto"/>
          <w:highlight w:val="none"/>
        </w:rPr>
        <w:fldChar w:fldCharType="separate"/>
      </w:r>
      <w:r>
        <w:rPr>
          <w:rStyle w:val="23"/>
          <w:rFonts w:ascii="宋体" w:hAnsi="宋体"/>
          <w:color w:val="auto"/>
          <w:sz w:val="24"/>
          <w:highlight w:val="none"/>
        </w:rPr>
        <w:t>（六）定标</w:t>
      </w:r>
      <w:r>
        <w:rPr>
          <w:color w:val="auto"/>
          <w:sz w:val="24"/>
          <w:highlight w:val="none"/>
        </w:rPr>
        <w:tab/>
      </w:r>
      <w:r>
        <w:rPr>
          <w:color w:val="auto"/>
          <w:sz w:val="24"/>
          <w:highlight w:val="none"/>
        </w:rPr>
        <w:fldChar w:fldCharType="begin"/>
      </w:r>
      <w:r>
        <w:rPr>
          <w:color w:val="auto"/>
          <w:sz w:val="24"/>
          <w:highlight w:val="none"/>
        </w:rPr>
        <w:instrText xml:space="preserve"> PAGEREF _Toc45702617 \h </w:instrText>
      </w:r>
      <w:r>
        <w:rPr>
          <w:color w:val="auto"/>
          <w:sz w:val="24"/>
          <w:highlight w:val="none"/>
        </w:rPr>
        <w:fldChar w:fldCharType="separate"/>
      </w:r>
      <w:r>
        <w:rPr>
          <w:color w:val="auto"/>
          <w:sz w:val="24"/>
          <w:highlight w:val="none"/>
        </w:rPr>
        <w:t>30</w:t>
      </w:r>
      <w:r>
        <w:rPr>
          <w:color w:val="auto"/>
          <w:sz w:val="24"/>
          <w:highlight w:val="none"/>
        </w:rPr>
        <w:fldChar w:fldCharType="end"/>
      </w:r>
      <w:r>
        <w:rPr>
          <w:color w:val="auto"/>
          <w:sz w:val="24"/>
          <w:highlight w:val="none"/>
        </w:rPr>
        <w:fldChar w:fldCharType="end"/>
      </w:r>
    </w:p>
    <w:p>
      <w:pPr>
        <w:pStyle w:val="9"/>
        <w:tabs>
          <w:tab w:val="right" w:leader="dot" w:pos="9063"/>
        </w:tabs>
        <w:spacing w:line="360" w:lineRule="auto"/>
        <w:rPr>
          <w:rFonts w:asciiTheme="minorHAnsi" w:hAnsiTheme="minorHAnsi" w:eastAsiaTheme="minorEastAsia" w:cstheme="minorBidi"/>
          <w:color w:val="auto"/>
          <w:sz w:val="24"/>
          <w:highlight w:val="none"/>
        </w:rPr>
      </w:pPr>
      <w:r>
        <w:rPr>
          <w:color w:val="auto"/>
          <w:highlight w:val="none"/>
        </w:rPr>
        <w:fldChar w:fldCharType="begin"/>
      </w:r>
      <w:r>
        <w:rPr>
          <w:color w:val="auto"/>
          <w:highlight w:val="none"/>
        </w:rPr>
        <w:instrText xml:space="preserve"> HYPERLINK \l "_Toc45702618" </w:instrText>
      </w:r>
      <w:r>
        <w:rPr>
          <w:color w:val="auto"/>
          <w:highlight w:val="none"/>
        </w:rPr>
        <w:fldChar w:fldCharType="separate"/>
      </w:r>
      <w:r>
        <w:rPr>
          <w:rStyle w:val="23"/>
          <w:rFonts w:ascii="宋体" w:hAnsi="宋体"/>
          <w:color w:val="auto"/>
          <w:sz w:val="24"/>
          <w:highlight w:val="none"/>
        </w:rPr>
        <w:t>（七）中标通知书</w:t>
      </w:r>
      <w:r>
        <w:rPr>
          <w:color w:val="auto"/>
          <w:sz w:val="24"/>
          <w:highlight w:val="none"/>
        </w:rPr>
        <w:tab/>
      </w:r>
      <w:r>
        <w:rPr>
          <w:color w:val="auto"/>
          <w:sz w:val="24"/>
          <w:highlight w:val="none"/>
        </w:rPr>
        <w:fldChar w:fldCharType="begin"/>
      </w:r>
      <w:r>
        <w:rPr>
          <w:color w:val="auto"/>
          <w:sz w:val="24"/>
          <w:highlight w:val="none"/>
        </w:rPr>
        <w:instrText xml:space="preserve"> PAGEREF _Toc45702618 \h </w:instrText>
      </w:r>
      <w:r>
        <w:rPr>
          <w:color w:val="auto"/>
          <w:sz w:val="24"/>
          <w:highlight w:val="none"/>
        </w:rPr>
        <w:fldChar w:fldCharType="separate"/>
      </w:r>
      <w:r>
        <w:rPr>
          <w:color w:val="auto"/>
          <w:sz w:val="24"/>
          <w:highlight w:val="none"/>
        </w:rPr>
        <w:t>34</w:t>
      </w:r>
      <w:r>
        <w:rPr>
          <w:color w:val="auto"/>
          <w:sz w:val="24"/>
          <w:highlight w:val="none"/>
        </w:rPr>
        <w:fldChar w:fldCharType="end"/>
      </w:r>
      <w:r>
        <w:rPr>
          <w:color w:val="auto"/>
          <w:sz w:val="24"/>
          <w:highlight w:val="none"/>
        </w:rPr>
        <w:fldChar w:fldCharType="end"/>
      </w:r>
    </w:p>
    <w:p>
      <w:pPr>
        <w:pStyle w:val="9"/>
        <w:tabs>
          <w:tab w:val="right" w:leader="dot" w:pos="9063"/>
        </w:tabs>
        <w:spacing w:line="360" w:lineRule="auto"/>
        <w:rPr>
          <w:rFonts w:asciiTheme="minorHAnsi" w:hAnsiTheme="minorHAnsi" w:eastAsiaTheme="minorEastAsia" w:cstheme="minorBidi"/>
          <w:color w:val="auto"/>
          <w:sz w:val="24"/>
          <w:highlight w:val="none"/>
        </w:rPr>
      </w:pPr>
      <w:r>
        <w:rPr>
          <w:color w:val="auto"/>
          <w:highlight w:val="none"/>
        </w:rPr>
        <w:fldChar w:fldCharType="begin"/>
      </w:r>
      <w:r>
        <w:rPr>
          <w:color w:val="auto"/>
          <w:highlight w:val="none"/>
        </w:rPr>
        <w:instrText xml:space="preserve"> HYPERLINK \l "_Toc45702619" </w:instrText>
      </w:r>
      <w:r>
        <w:rPr>
          <w:color w:val="auto"/>
          <w:highlight w:val="none"/>
        </w:rPr>
        <w:fldChar w:fldCharType="separate"/>
      </w:r>
      <w:r>
        <w:rPr>
          <w:rStyle w:val="23"/>
          <w:rFonts w:ascii="宋体" w:hAnsi="宋体"/>
          <w:color w:val="auto"/>
          <w:sz w:val="24"/>
          <w:highlight w:val="none"/>
        </w:rPr>
        <w:t>（八）合同的授予</w:t>
      </w:r>
      <w:r>
        <w:rPr>
          <w:color w:val="auto"/>
          <w:sz w:val="24"/>
          <w:highlight w:val="none"/>
        </w:rPr>
        <w:tab/>
      </w:r>
      <w:r>
        <w:rPr>
          <w:color w:val="auto"/>
          <w:sz w:val="24"/>
          <w:highlight w:val="none"/>
        </w:rPr>
        <w:fldChar w:fldCharType="begin"/>
      </w:r>
      <w:r>
        <w:rPr>
          <w:color w:val="auto"/>
          <w:sz w:val="24"/>
          <w:highlight w:val="none"/>
        </w:rPr>
        <w:instrText xml:space="preserve"> PAGEREF _Toc45702619 \h </w:instrText>
      </w:r>
      <w:r>
        <w:rPr>
          <w:color w:val="auto"/>
          <w:sz w:val="24"/>
          <w:highlight w:val="none"/>
        </w:rPr>
        <w:fldChar w:fldCharType="separate"/>
      </w:r>
      <w:r>
        <w:rPr>
          <w:color w:val="auto"/>
          <w:sz w:val="24"/>
          <w:highlight w:val="none"/>
        </w:rPr>
        <w:t>34</w:t>
      </w:r>
      <w:r>
        <w:rPr>
          <w:color w:val="auto"/>
          <w:sz w:val="24"/>
          <w:highlight w:val="none"/>
        </w:rPr>
        <w:fldChar w:fldCharType="end"/>
      </w:r>
      <w:r>
        <w:rPr>
          <w:color w:val="auto"/>
          <w:sz w:val="24"/>
          <w:highlight w:val="none"/>
        </w:rPr>
        <w:fldChar w:fldCharType="end"/>
      </w:r>
    </w:p>
    <w:p>
      <w:pPr>
        <w:pStyle w:val="15"/>
        <w:tabs>
          <w:tab w:val="right" w:leader="dot" w:pos="9063"/>
        </w:tabs>
        <w:spacing w:line="360" w:lineRule="auto"/>
        <w:rPr>
          <w:rFonts w:asciiTheme="minorHAnsi" w:hAnsiTheme="minorHAnsi" w:eastAsiaTheme="minorEastAsia" w:cstheme="minorBidi"/>
          <w:color w:val="auto"/>
          <w:sz w:val="24"/>
          <w:highlight w:val="none"/>
        </w:rPr>
      </w:pPr>
      <w:r>
        <w:rPr>
          <w:color w:val="auto"/>
          <w:highlight w:val="none"/>
        </w:rPr>
        <w:fldChar w:fldCharType="begin"/>
      </w:r>
      <w:r>
        <w:rPr>
          <w:color w:val="auto"/>
          <w:highlight w:val="none"/>
        </w:rPr>
        <w:instrText xml:space="preserve"> HYPERLINK \l "_Toc45702620" </w:instrText>
      </w:r>
      <w:r>
        <w:rPr>
          <w:color w:val="auto"/>
          <w:highlight w:val="none"/>
        </w:rPr>
        <w:fldChar w:fldCharType="separate"/>
      </w:r>
      <w:r>
        <w:rPr>
          <w:rStyle w:val="23"/>
          <w:rFonts w:ascii="宋体" w:hAnsi="宋体" w:cs="宋体"/>
          <w:snapToGrid w:val="0"/>
          <w:color w:val="auto"/>
          <w:sz w:val="24"/>
          <w:highlight w:val="none"/>
        </w:rPr>
        <w:t>第三章  招标人对招标文件及合同范本的补充/修改</w:t>
      </w:r>
      <w:r>
        <w:rPr>
          <w:color w:val="auto"/>
          <w:sz w:val="24"/>
          <w:highlight w:val="none"/>
        </w:rPr>
        <w:tab/>
      </w:r>
      <w:r>
        <w:rPr>
          <w:color w:val="auto"/>
          <w:sz w:val="24"/>
          <w:highlight w:val="none"/>
        </w:rPr>
        <w:fldChar w:fldCharType="begin"/>
      </w:r>
      <w:r>
        <w:rPr>
          <w:color w:val="auto"/>
          <w:sz w:val="24"/>
          <w:highlight w:val="none"/>
        </w:rPr>
        <w:instrText xml:space="preserve"> PAGEREF _Toc45702620 \h </w:instrText>
      </w:r>
      <w:r>
        <w:rPr>
          <w:color w:val="auto"/>
          <w:sz w:val="24"/>
          <w:highlight w:val="none"/>
        </w:rPr>
        <w:fldChar w:fldCharType="separate"/>
      </w:r>
      <w:r>
        <w:rPr>
          <w:color w:val="auto"/>
          <w:sz w:val="24"/>
          <w:highlight w:val="none"/>
        </w:rPr>
        <w:t>36</w:t>
      </w:r>
      <w:r>
        <w:rPr>
          <w:color w:val="auto"/>
          <w:sz w:val="24"/>
          <w:highlight w:val="none"/>
        </w:rPr>
        <w:fldChar w:fldCharType="end"/>
      </w:r>
      <w:r>
        <w:rPr>
          <w:color w:val="auto"/>
          <w:sz w:val="24"/>
          <w:highlight w:val="none"/>
        </w:rPr>
        <w:fldChar w:fldCharType="end"/>
      </w:r>
    </w:p>
    <w:p>
      <w:pPr>
        <w:pStyle w:val="15"/>
        <w:tabs>
          <w:tab w:val="right" w:leader="dot" w:pos="9063"/>
        </w:tabs>
        <w:spacing w:line="360" w:lineRule="auto"/>
        <w:rPr>
          <w:rFonts w:asciiTheme="minorHAnsi" w:hAnsiTheme="minorHAnsi" w:eastAsiaTheme="minorEastAsia" w:cstheme="minorBidi"/>
          <w:color w:val="auto"/>
          <w:sz w:val="24"/>
          <w:highlight w:val="none"/>
        </w:rPr>
      </w:pPr>
      <w:r>
        <w:rPr>
          <w:color w:val="auto"/>
          <w:highlight w:val="none"/>
        </w:rPr>
        <w:fldChar w:fldCharType="begin"/>
      </w:r>
      <w:r>
        <w:rPr>
          <w:color w:val="auto"/>
          <w:highlight w:val="none"/>
        </w:rPr>
        <w:instrText xml:space="preserve"> HYPERLINK \l "_Toc45702621" </w:instrText>
      </w:r>
      <w:r>
        <w:rPr>
          <w:color w:val="auto"/>
          <w:highlight w:val="none"/>
        </w:rPr>
        <w:fldChar w:fldCharType="separate"/>
      </w:r>
      <w:r>
        <w:rPr>
          <w:rStyle w:val="23"/>
          <w:rFonts w:ascii="宋体" w:hAnsi="宋体" w:cs="宋体"/>
          <w:snapToGrid w:val="0"/>
          <w:color w:val="auto"/>
          <w:sz w:val="24"/>
          <w:highlight w:val="none"/>
        </w:rPr>
        <w:t>第四章  合同条款</w:t>
      </w:r>
      <w:r>
        <w:rPr>
          <w:color w:val="auto"/>
          <w:sz w:val="24"/>
          <w:highlight w:val="none"/>
        </w:rPr>
        <w:tab/>
      </w:r>
      <w:r>
        <w:rPr>
          <w:color w:val="auto"/>
          <w:sz w:val="24"/>
          <w:highlight w:val="none"/>
        </w:rPr>
        <w:fldChar w:fldCharType="begin"/>
      </w:r>
      <w:r>
        <w:rPr>
          <w:color w:val="auto"/>
          <w:sz w:val="24"/>
          <w:highlight w:val="none"/>
        </w:rPr>
        <w:instrText xml:space="preserve"> PAGEREF _Toc45702621 \h </w:instrText>
      </w:r>
      <w:r>
        <w:rPr>
          <w:color w:val="auto"/>
          <w:sz w:val="24"/>
          <w:highlight w:val="none"/>
        </w:rPr>
        <w:fldChar w:fldCharType="separate"/>
      </w:r>
      <w:r>
        <w:rPr>
          <w:color w:val="auto"/>
          <w:sz w:val="24"/>
          <w:highlight w:val="none"/>
        </w:rPr>
        <w:t>37</w:t>
      </w:r>
      <w:r>
        <w:rPr>
          <w:color w:val="auto"/>
          <w:sz w:val="24"/>
          <w:highlight w:val="none"/>
        </w:rPr>
        <w:fldChar w:fldCharType="end"/>
      </w:r>
      <w:r>
        <w:rPr>
          <w:color w:val="auto"/>
          <w:sz w:val="24"/>
          <w:highlight w:val="none"/>
        </w:rPr>
        <w:fldChar w:fldCharType="end"/>
      </w:r>
    </w:p>
    <w:p>
      <w:pPr>
        <w:pStyle w:val="15"/>
        <w:tabs>
          <w:tab w:val="right" w:leader="dot" w:pos="9063"/>
        </w:tabs>
        <w:spacing w:line="360" w:lineRule="auto"/>
        <w:rPr>
          <w:rFonts w:asciiTheme="minorHAnsi" w:hAnsiTheme="minorHAnsi" w:eastAsiaTheme="minorEastAsia" w:cstheme="minorBidi"/>
          <w:color w:val="auto"/>
          <w:sz w:val="24"/>
          <w:highlight w:val="none"/>
        </w:rPr>
      </w:pPr>
      <w:r>
        <w:rPr>
          <w:color w:val="auto"/>
          <w:highlight w:val="none"/>
        </w:rPr>
        <w:fldChar w:fldCharType="begin"/>
      </w:r>
      <w:r>
        <w:rPr>
          <w:color w:val="auto"/>
          <w:highlight w:val="none"/>
        </w:rPr>
        <w:instrText xml:space="preserve"> HYPERLINK \l "_Toc45702650" </w:instrText>
      </w:r>
      <w:r>
        <w:rPr>
          <w:color w:val="auto"/>
          <w:highlight w:val="none"/>
        </w:rPr>
        <w:fldChar w:fldCharType="separate"/>
      </w:r>
      <w:r>
        <w:rPr>
          <w:rStyle w:val="23"/>
          <w:rFonts w:ascii="宋体" w:hAnsi="宋体" w:cs="宋体"/>
          <w:snapToGrid w:val="0"/>
          <w:color w:val="auto"/>
          <w:sz w:val="24"/>
          <w:highlight w:val="none"/>
        </w:rPr>
        <w:t>第五章  投标文件格式</w:t>
      </w:r>
      <w:r>
        <w:rPr>
          <w:color w:val="auto"/>
          <w:sz w:val="24"/>
          <w:highlight w:val="none"/>
        </w:rPr>
        <w:tab/>
      </w:r>
      <w:r>
        <w:rPr>
          <w:color w:val="auto"/>
          <w:sz w:val="24"/>
          <w:highlight w:val="none"/>
        </w:rPr>
        <w:fldChar w:fldCharType="begin"/>
      </w:r>
      <w:r>
        <w:rPr>
          <w:color w:val="auto"/>
          <w:sz w:val="24"/>
          <w:highlight w:val="none"/>
        </w:rPr>
        <w:instrText xml:space="preserve"> PAGEREF _Toc45702650 \h </w:instrText>
      </w:r>
      <w:r>
        <w:rPr>
          <w:color w:val="auto"/>
          <w:sz w:val="24"/>
          <w:highlight w:val="none"/>
        </w:rPr>
        <w:fldChar w:fldCharType="separate"/>
      </w:r>
      <w:r>
        <w:rPr>
          <w:color w:val="auto"/>
          <w:sz w:val="24"/>
          <w:highlight w:val="none"/>
        </w:rPr>
        <w:t>58</w:t>
      </w:r>
      <w:r>
        <w:rPr>
          <w:color w:val="auto"/>
          <w:sz w:val="24"/>
          <w:highlight w:val="none"/>
        </w:rPr>
        <w:fldChar w:fldCharType="end"/>
      </w:r>
      <w:r>
        <w:rPr>
          <w:color w:val="auto"/>
          <w:sz w:val="24"/>
          <w:highlight w:val="none"/>
        </w:rPr>
        <w:fldChar w:fldCharType="end"/>
      </w:r>
    </w:p>
    <w:p>
      <w:pPr>
        <w:pStyle w:val="17"/>
        <w:tabs>
          <w:tab w:val="right" w:leader="dot" w:pos="9063"/>
        </w:tabs>
        <w:spacing w:line="360" w:lineRule="auto"/>
        <w:rPr>
          <w:rFonts w:asciiTheme="minorHAnsi" w:hAnsiTheme="minorHAnsi" w:eastAsiaTheme="minorEastAsia" w:cstheme="minorBidi"/>
          <w:color w:val="auto"/>
          <w:sz w:val="24"/>
          <w:highlight w:val="none"/>
        </w:rPr>
      </w:pPr>
      <w:r>
        <w:rPr>
          <w:color w:val="auto"/>
          <w:highlight w:val="none"/>
        </w:rPr>
        <w:fldChar w:fldCharType="begin"/>
      </w:r>
      <w:r>
        <w:rPr>
          <w:color w:val="auto"/>
          <w:highlight w:val="none"/>
        </w:rPr>
        <w:instrText xml:space="preserve"> HYPERLINK \l "_Toc45702651" </w:instrText>
      </w:r>
      <w:r>
        <w:rPr>
          <w:color w:val="auto"/>
          <w:highlight w:val="none"/>
        </w:rPr>
        <w:fldChar w:fldCharType="separate"/>
      </w:r>
      <w:r>
        <w:rPr>
          <w:rStyle w:val="23"/>
          <w:rFonts w:ascii="宋体"/>
          <w:color w:val="auto"/>
          <w:sz w:val="24"/>
          <w:highlight w:val="none"/>
        </w:rPr>
        <w:t>投标文件内容：资格审查文件</w:t>
      </w:r>
      <w:r>
        <w:rPr>
          <w:color w:val="auto"/>
          <w:sz w:val="24"/>
          <w:highlight w:val="none"/>
        </w:rPr>
        <w:tab/>
      </w:r>
      <w:r>
        <w:rPr>
          <w:color w:val="auto"/>
          <w:sz w:val="24"/>
          <w:highlight w:val="none"/>
        </w:rPr>
        <w:fldChar w:fldCharType="begin"/>
      </w:r>
      <w:r>
        <w:rPr>
          <w:color w:val="auto"/>
          <w:sz w:val="24"/>
          <w:highlight w:val="none"/>
        </w:rPr>
        <w:instrText xml:space="preserve"> PAGEREF _Toc45702651 \h </w:instrText>
      </w:r>
      <w:r>
        <w:rPr>
          <w:color w:val="auto"/>
          <w:sz w:val="24"/>
          <w:highlight w:val="none"/>
        </w:rPr>
        <w:fldChar w:fldCharType="separate"/>
      </w:r>
      <w:r>
        <w:rPr>
          <w:color w:val="auto"/>
          <w:sz w:val="24"/>
          <w:highlight w:val="none"/>
        </w:rPr>
        <w:t>59</w:t>
      </w:r>
      <w:r>
        <w:rPr>
          <w:color w:val="auto"/>
          <w:sz w:val="24"/>
          <w:highlight w:val="none"/>
        </w:rPr>
        <w:fldChar w:fldCharType="end"/>
      </w:r>
      <w:r>
        <w:rPr>
          <w:color w:val="auto"/>
          <w:sz w:val="24"/>
          <w:highlight w:val="none"/>
        </w:rPr>
        <w:fldChar w:fldCharType="end"/>
      </w:r>
    </w:p>
    <w:p>
      <w:pPr>
        <w:pStyle w:val="17"/>
        <w:tabs>
          <w:tab w:val="right" w:leader="dot" w:pos="9063"/>
        </w:tabs>
        <w:spacing w:line="360" w:lineRule="auto"/>
        <w:rPr>
          <w:rFonts w:asciiTheme="minorHAnsi" w:hAnsiTheme="minorHAnsi" w:eastAsiaTheme="minorEastAsia" w:cstheme="minorBidi"/>
          <w:color w:val="auto"/>
          <w:sz w:val="24"/>
          <w:highlight w:val="none"/>
        </w:rPr>
      </w:pPr>
      <w:r>
        <w:rPr>
          <w:color w:val="auto"/>
          <w:highlight w:val="none"/>
        </w:rPr>
        <w:fldChar w:fldCharType="begin"/>
      </w:r>
      <w:r>
        <w:rPr>
          <w:color w:val="auto"/>
          <w:highlight w:val="none"/>
        </w:rPr>
        <w:instrText xml:space="preserve"> HYPERLINK \l "_Toc45702652" </w:instrText>
      </w:r>
      <w:r>
        <w:rPr>
          <w:color w:val="auto"/>
          <w:highlight w:val="none"/>
        </w:rPr>
        <w:fldChar w:fldCharType="separate"/>
      </w:r>
      <w:r>
        <w:rPr>
          <w:rStyle w:val="23"/>
          <w:rFonts w:ascii="宋体"/>
          <w:color w:val="auto"/>
          <w:sz w:val="24"/>
          <w:highlight w:val="none"/>
        </w:rPr>
        <w:t>投标文件内容：商务标部分</w:t>
      </w:r>
      <w:r>
        <w:rPr>
          <w:color w:val="auto"/>
          <w:sz w:val="24"/>
          <w:highlight w:val="none"/>
        </w:rPr>
        <w:tab/>
      </w:r>
      <w:r>
        <w:rPr>
          <w:color w:val="auto"/>
          <w:sz w:val="24"/>
          <w:highlight w:val="none"/>
        </w:rPr>
        <w:fldChar w:fldCharType="begin"/>
      </w:r>
      <w:r>
        <w:rPr>
          <w:color w:val="auto"/>
          <w:sz w:val="24"/>
          <w:highlight w:val="none"/>
        </w:rPr>
        <w:instrText xml:space="preserve"> PAGEREF _Toc45702652 \h </w:instrText>
      </w:r>
      <w:r>
        <w:rPr>
          <w:color w:val="auto"/>
          <w:sz w:val="24"/>
          <w:highlight w:val="none"/>
        </w:rPr>
        <w:fldChar w:fldCharType="separate"/>
      </w:r>
      <w:r>
        <w:rPr>
          <w:color w:val="auto"/>
          <w:sz w:val="24"/>
          <w:highlight w:val="none"/>
        </w:rPr>
        <w:t>65</w:t>
      </w:r>
      <w:r>
        <w:rPr>
          <w:color w:val="auto"/>
          <w:sz w:val="24"/>
          <w:highlight w:val="none"/>
        </w:rPr>
        <w:fldChar w:fldCharType="end"/>
      </w:r>
      <w:r>
        <w:rPr>
          <w:color w:val="auto"/>
          <w:sz w:val="24"/>
          <w:highlight w:val="none"/>
        </w:rPr>
        <w:fldChar w:fldCharType="end"/>
      </w:r>
    </w:p>
    <w:p>
      <w:pPr>
        <w:pStyle w:val="17"/>
        <w:tabs>
          <w:tab w:val="right" w:leader="dot" w:pos="9063"/>
        </w:tabs>
        <w:spacing w:line="360" w:lineRule="auto"/>
        <w:rPr>
          <w:rFonts w:asciiTheme="minorHAnsi" w:hAnsiTheme="minorHAnsi" w:eastAsiaTheme="minorEastAsia" w:cstheme="minorBidi"/>
          <w:color w:val="auto"/>
          <w:sz w:val="24"/>
          <w:highlight w:val="none"/>
        </w:rPr>
      </w:pPr>
      <w:r>
        <w:rPr>
          <w:color w:val="auto"/>
          <w:highlight w:val="none"/>
        </w:rPr>
        <w:fldChar w:fldCharType="begin"/>
      </w:r>
      <w:r>
        <w:rPr>
          <w:color w:val="auto"/>
          <w:highlight w:val="none"/>
        </w:rPr>
        <w:instrText xml:space="preserve"> HYPERLINK \l "_Toc45702653" </w:instrText>
      </w:r>
      <w:r>
        <w:rPr>
          <w:color w:val="auto"/>
          <w:highlight w:val="none"/>
        </w:rPr>
        <w:fldChar w:fldCharType="separate"/>
      </w:r>
      <w:r>
        <w:rPr>
          <w:rStyle w:val="23"/>
          <w:rFonts w:ascii="宋体"/>
          <w:color w:val="auto"/>
          <w:sz w:val="24"/>
          <w:highlight w:val="none"/>
        </w:rPr>
        <w:t>投标文件内容：技术标部分</w:t>
      </w:r>
      <w:r>
        <w:rPr>
          <w:color w:val="auto"/>
          <w:sz w:val="24"/>
          <w:highlight w:val="none"/>
        </w:rPr>
        <w:tab/>
      </w:r>
      <w:r>
        <w:rPr>
          <w:color w:val="auto"/>
          <w:sz w:val="24"/>
          <w:highlight w:val="none"/>
        </w:rPr>
        <w:fldChar w:fldCharType="begin"/>
      </w:r>
      <w:r>
        <w:rPr>
          <w:color w:val="auto"/>
          <w:sz w:val="24"/>
          <w:highlight w:val="none"/>
        </w:rPr>
        <w:instrText xml:space="preserve"> PAGEREF _Toc45702653 \h </w:instrText>
      </w:r>
      <w:r>
        <w:rPr>
          <w:color w:val="auto"/>
          <w:sz w:val="24"/>
          <w:highlight w:val="none"/>
        </w:rPr>
        <w:fldChar w:fldCharType="separate"/>
      </w:r>
      <w:r>
        <w:rPr>
          <w:color w:val="auto"/>
          <w:sz w:val="24"/>
          <w:highlight w:val="none"/>
        </w:rPr>
        <w:t>72</w:t>
      </w:r>
      <w:r>
        <w:rPr>
          <w:color w:val="auto"/>
          <w:sz w:val="24"/>
          <w:highlight w:val="none"/>
        </w:rPr>
        <w:fldChar w:fldCharType="end"/>
      </w:r>
      <w:r>
        <w:rPr>
          <w:color w:val="auto"/>
          <w:sz w:val="24"/>
          <w:highlight w:val="none"/>
        </w:rPr>
        <w:fldChar w:fldCharType="end"/>
      </w:r>
    </w:p>
    <w:p>
      <w:pPr>
        <w:pStyle w:val="17"/>
        <w:tabs>
          <w:tab w:val="right" w:leader="dot" w:pos="9063"/>
        </w:tabs>
        <w:adjustRightInd w:val="0"/>
        <w:snapToGrid w:val="0"/>
        <w:spacing w:line="360" w:lineRule="auto"/>
        <w:ind w:left="0" w:leftChars="0"/>
        <w:rPr>
          <w:snapToGrid w:val="0"/>
          <w:color w:val="auto"/>
          <w:kern w:val="0"/>
          <w:highlight w:val="none"/>
        </w:rPr>
      </w:pPr>
      <w:r>
        <w:rPr>
          <w:snapToGrid w:val="0"/>
          <w:color w:val="auto"/>
          <w:kern w:val="0"/>
          <w:sz w:val="24"/>
          <w:highlight w:val="none"/>
        </w:rPr>
        <w:fldChar w:fldCharType="end"/>
      </w:r>
    </w:p>
    <w:p>
      <w:pPr>
        <w:rPr>
          <w:rFonts w:ascii="黑体" w:hAnsi="黑体" w:eastAsia="黑体" w:cs="黑体"/>
          <w:bCs/>
          <w:snapToGrid w:val="0"/>
          <w:color w:val="auto"/>
          <w:kern w:val="0"/>
          <w:sz w:val="32"/>
          <w:szCs w:val="32"/>
          <w:highlight w:val="none"/>
        </w:rPr>
      </w:pPr>
      <w:bookmarkStart w:id="0" w:name="_Toc45702605"/>
      <w:r>
        <w:rPr>
          <w:rFonts w:hint="eastAsia" w:ascii="黑体" w:hAnsi="黑体" w:eastAsia="黑体" w:cs="黑体"/>
          <w:bCs/>
          <w:snapToGrid w:val="0"/>
          <w:color w:val="auto"/>
          <w:kern w:val="0"/>
          <w:sz w:val="32"/>
          <w:szCs w:val="32"/>
          <w:highlight w:val="none"/>
        </w:rPr>
        <w:br w:type="page"/>
      </w:r>
    </w:p>
    <w:p>
      <w:pPr>
        <w:adjustRightInd w:val="0"/>
        <w:snapToGrid w:val="0"/>
        <w:spacing w:line="360" w:lineRule="auto"/>
        <w:jc w:val="center"/>
        <w:outlineLvl w:val="0"/>
        <w:rPr>
          <w:rFonts w:ascii="黑体" w:hAnsi="黑体" w:eastAsia="黑体" w:cs="黑体"/>
          <w:bCs/>
          <w:snapToGrid w:val="0"/>
          <w:color w:val="auto"/>
          <w:kern w:val="0"/>
          <w:sz w:val="32"/>
          <w:szCs w:val="32"/>
          <w:highlight w:val="none"/>
        </w:rPr>
      </w:pPr>
      <w:r>
        <w:rPr>
          <w:rFonts w:hint="eastAsia" w:ascii="黑体" w:hAnsi="黑体" w:eastAsia="黑体" w:cs="黑体"/>
          <w:bCs/>
          <w:snapToGrid w:val="0"/>
          <w:color w:val="auto"/>
          <w:kern w:val="0"/>
          <w:sz w:val="32"/>
          <w:szCs w:val="32"/>
          <w:highlight w:val="none"/>
        </w:rPr>
        <w:t>第一章  使用说明</w:t>
      </w:r>
      <w:bookmarkEnd w:id="0"/>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一、为规范工程监理的招标、投标活动，保障招标人和投标人的合法权益，根据国家及深圳市有关法律、法规、规章和规范性文件的规定，结合我市实际，遵循公开、公平、公正和诚实信用的原则，深圳市住房和建设局制定了《深圳市工程监理招标文件的示范文本》（以下简称“本范本）”。</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二、本范本适用于采用评定分离，资格后审、电子招投标及计算机评标的深圳市工程监理招标。</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三、本范本的主要编写依据</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1.《中华人民共和国建筑法》；</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2.《中华人民共和国招标投标法》；</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3.《中华人民共和国民法典》；</w:t>
      </w:r>
    </w:p>
    <w:p>
      <w:pPr>
        <w:adjustRightInd w:val="0"/>
        <w:snapToGrid w:val="0"/>
        <w:spacing w:line="360" w:lineRule="auto"/>
        <w:ind w:firstLine="420" w:firstLineChars="20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4.《电子招标投标办法》；</w:t>
      </w:r>
    </w:p>
    <w:p>
      <w:pPr>
        <w:adjustRightInd w:val="0"/>
        <w:snapToGrid w:val="0"/>
        <w:spacing w:line="360" w:lineRule="auto"/>
        <w:ind w:firstLine="420" w:firstLineChars="200"/>
        <w:jc w:val="left"/>
        <w:rPr>
          <w:rFonts w:hint="eastAsia" w:ascii="宋体" w:hAnsi="宋体" w:eastAsia="宋体" w:cs="宋体"/>
          <w:snapToGrid w:val="0"/>
          <w:color w:val="auto"/>
          <w:kern w:val="0"/>
          <w:szCs w:val="21"/>
          <w:highlight w:val="none"/>
        </w:rPr>
      </w:pPr>
      <w:r>
        <w:rPr>
          <w:rFonts w:hint="eastAsia" w:ascii="宋体" w:hAnsi="宋体" w:eastAsia="宋体" w:cs="宋体"/>
          <w:color w:val="auto"/>
          <w:szCs w:val="21"/>
          <w:highlight w:val="none"/>
          <w:lang w:val="en-US" w:eastAsia="zh-CN"/>
        </w:rPr>
        <w:t>5.《关于创新完善体制机制推动招标投标市场规范健康发展的意见》(国办发〔2024〕21号）；</w:t>
      </w:r>
    </w:p>
    <w:p>
      <w:pPr>
        <w:adjustRightInd w:val="0"/>
        <w:snapToGrid w:val="0"/>
        <w:spacing w:line="360" w:lineRule="auto"/>
        <w:ind w:firstLine="420" w:firstLineChars="20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lang w:val="en-US" w:eastAsia="zh-CN"/>
        </w:rPr>
        <w:t>6</w:t>
      </w:r>
      <w:r>
        <w:rPr>
          <w:rFonts w:hint="eastAsia" w:ascii="宋体" w:hAnsi="宋体" w:eastAsia="宋体" w:cs="宋体"/>
          <w:snapToGrid w:val="0"/>
          <w:color w:val="auto"/>
          <w:kern w:val="0"/>
          <w:szCs w:val="21"/>
          <w:highlight w:val="none"/>
        </w:rPr>
        <w:t>.《关于建设工程招标投标改革的若干规定》（深府</w:t>
      </w:r>
      <w:r>
        <w:rPr>
          <w:rFonts w:hint="eastAsia" w:ascii="宋体" w:hAnsi="宋体" w:eastAsia="宋体" w:cs="宋体"/>
          <w:color w:val="auto"/>
          <w:kern w:val="0"/>
          <w:szCs w:val="21"/>
          <w:highlight w:val="none"/>
        </w:rPr>
        <w:t>〔2015〕</w:t>
      </w:r>
      <w:r>
        <w:rPr>
          <w:rFonts w:hint="eastAsia" w:ascii="宋体" w:hAnsi="宋体" w:eastAsia="宋体" w:cs="宋体"/>
          <w:snapToGrid w:val="0"/>
          <w:color w:val="auto"/>
          <w:kern w:val="0"/>
          <w:szCs w:val="21"/>
          <w:highlight w:val="none"/>
        </w:rPr>
        <w:t>73号）；</w:t>
      </w:r>
    </w:p>
    <w:p>
      <w:pPr>
        <w:adjustRightInd w:val="0"/>
        <w:snapToGrid w:val="0"/>
        <w:spacing w:line="360" w:lineRule="auto"/>
        <w:ind w:firstLine="420" w:firstLineChars="200"/>
        <w:jc w:val="lef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eastAsia="zh-CN"/>
        </w:rPr>
        <w:t>《关于进一步规范建设工程招标投标活动的通知》</w:t>
      </w:r>
      <w:r>
        <w:rPr>
          <w:rFonts w:hint="eastAsia" w:ascii="宋体" w:hAnsi="宋体" w:eastAsia="宋体" w:cs="宋体"/>
          <w:color w:val="auto"/>
          <w:szCs w:val="21"/>
          <w:highlight w:val="none"/>
        </w:rPr>
        <w:t>(深府</w:t>
      </w:r>
      <w:r>
        <w:rPr>
          <w:rFonts w:hint="eastAsia" w:ascii="宋体" w:hAnsi="宋体" w:eastAsia="宋体" w:cs="宋体"/>
          <w:color w:val="auto"/>
          <w:szCs w:val="21"/>
          <w:highlight w:val="none"/>
          <w:lang w:val="en-US" w:eastAsia="zh-CN"/>
        </w:rPr>
        <w:t>规</w:t>
      </w:r>
      <w:r>
        <w:rPr>
          <w:rFonts w:hint="eastAsia" w:ascii="宋体" w:hAnsi="宋体" w:eastAsia="宋体" w:cs="宋体"/>
          <w:color w:val="auto"/>
          <w:szCs w:val="21"/>
          <w:highlight w:val="none"/>
        </w:rPr>
        <w:t>〔20</w:t>
      </w:r>
      <w:r>
        <w:rPr>
          <w:rFonts w:hint="eastAsia" w:ascii="宋体" w:hAnsi="宋体" w:eastAsia="宋体" w:cs="宋体"/>
          <w:color w:val="auto"/>
          <w:szCs w:val="21"/>
          <w:highlight w:val="none"/>
          <w:lang w:val="en-US" w:eastAsia="zh-CN"/>
        </w:rPr>
        <w:t>24</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号)</w:t>
      </w:r>
      <w:r>
        <w:rPr>
          <w:rFonts w:hint="eastAsia" w:ascii="宋体" w:hAnsi="宋体" w:eastAsia="宋体" w:cs="宋体"/>
          <w:color w:val="auto"/>
          <w:szCs w:val="21"/>
          <w:highlight w:val="none"/>
          <w:lang w:eastAsia="zh-CN"/>
        </w:rPr>
        <w:t>；</w:t>
      </w:r>
    </w:p>
    <w:p>
      <w:pPr>
        <w:adjustRightInd w:val="0"/>
        <w:snapToGrid w:val="0"/>
        <w:spacing w:line="360" w:lineRule="auto"/>
        <w:ind w:firstLine="420" w:firstLineChars="20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lang w:val="en-US" w:eastAsia="zh-CN"/>
        </w:rPr>
        <w:t>8</w:t>
      </w:r>
      <w:r>
        <w:rPr>
          <w:rFonts w:hint="eastAsia" w:ascii="宋体" w:hAnsi="宋体" w:eastAsia="宋体" w:cs="宋体"/>
          <w:snapToGrid w:val="0"/>
          <w:color w:val="auto"/>
          <w:kern w:val="0"/>
          <w:szCs w:val="21"/>
          <w:highlight w:val="none"/>
        </w:rPr>
        <w:t>.《关于进一步完善建设工程招标投标制度的若干措施》</w:t>
      </w:r>
      <w:r>
        <w:rPr>
          <w:rFonts w:hint="eastAsia" w:ascii="宋体" w:hAnsi="宋体" w:eastAsia="宋体" w:cs="宋体"/>
          <w:color w:val="auto"/>
          <w:kern w:val="0"/>
          <w:szCs w:val="21"/>
          <w:highlight w:val="none"/>
        </w:rPr>
        <w:t>(深建规〔2020〕1号)</w:t>
      </w:r>
      <w:r>
        <w:rPr>
          <w:rFonts w:hint="eastAsia" w:ascii="宋体" w:hAnsi="宋体" w:eastAsia="宋体" w:cs="宋体"/>
          <w:snapToGrid w:val="0"/>
          <w:color w:val="auto"/>
          <w:kern w:val="0"/>
          <w:szCs w:val="21"/>
          <w:highlight w:val="none"/>
        </w:rPr>
        <w:t>；</w:t>
      </w:r>
    </w:p>
    <w:p>
      <w:pPr>
        <w:adjustRightInd w:val="0"/>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snapToGrid w:val="0"/>
          <w:color w:val="auto"/>
          <w:kern w:val="0"/>
          <w:szCs w:val="21"/>
          <w:highlight w:val="none"/>
          <w:lang w:val="en-US" w:eastAsia="zh-CN"/>
        </w:rPr>
        <w:t>9.</w:t>
      </w:r>
      <w:r>
        <w:rPr>
          <w:rFonts w:hint="eastAsia" w:ascii="宋体" w:hAnsi="宋体" w:eastAsia="宋体" w:cs="宋体"/>
          <w:color w:val="auto"/>
          <w:szCs w:val="21"/>
          <w:highlight w:val="none"/>
        </w:rPr>
        <w:t>其他有关工程建设的法律、法规、规章</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规范性文件</w:t>
      </w:r>
      <w:r>
        <w:rPr>
          <w:rFonts w:hint="eastAsia" w:ascii="宋体" w:hAnsi="宋体" w:eastAsia="宋体" w:cs="宋体"/>
          <w:color w:val="auto"/>
          <w:szCs w:val="21"/>
          <w:highlight w:val="none"/>
          <w:lang w:val="en-US" w:eastAsia="zh-CN"/>
        </w:rPr>
        <w:t>和政策文件</w:t>
      </w:r>
      <w:r>
        <w:rPr>
          <w:rFonts w:hint="eastAsia" w:ascii="宋体" w:hAnsi="宋体" w:eastAsia="宋体" w:cs="宋体"/>
          <w:color w:val="auto"/>
          <w:szCs w:val="21"/>
          <w:highlight w:val="none"/>
        </w:rPr>
        <w:t>。</w:t>
      </w:r>
    </w:p>
    <w:p>
      <w:pPr>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四、本工程招标投标活动在</w:t>
      </w:r>
      <w:r>
        <w:rPr>
          <w:rFonts w:hint="eastAsia" w:ascii="宋体" w:hAnsi="宋体" w:eastAsia="宋体" w:cs="宋体"/>
          <w:b w:val="0"/>
          <w:bCs w:val="0"/>
          <w:i w:val="0"/>
          <w:iCs w:val="0"/>
          <w:color w:val="auto"/>
          <w:spacing w:val="0"/>
          <w:w w:val="100"/>
          <w:sz w:val="21"/>
          <w:szCs w:val="21"/>
          <w:highlight w:val="none"/>
          <w:vertAlign w:val="baseline"/>
        </w:rPr>
        <w:t>深圳交易集团有限公司（深圳公共资源交易中心）</w:t>
      </w:r>
      <w:r>
        <w:rPr>
          <w:rFonts w:hint="eastAsia" w:ascii="宋体" w:hAnsi="宋体" w:eastAsia="宋体" w:cs="宋体"/>
          <w:color w:val="auto"/>
          <w:kern w:val="0"/>
          <w:szCs w:val="21"/>
          <w:highlight w:val="none"/>
        </w:rPr>
        <w:t>进行。</w:t>
      </w:r>
    </w:p>
    <w:p>
      <w:pPr>
        <w:wordWrap w:val="0"/>
        <w:adjustRightInd w:val="0"/>
        <w:snapToGrid w:val="0"/>
        <w:spacing w:line="44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五、该招标文件所指交易网为：</w:t>
      </w:r>
      <w:r>
        <w:rPr>
          <w:rFonts w:hint="eastAsia" w:ascii="宋体" w:hAnsi="宋体" w:eastAsia="宋体" w:cs="宋体"/>
          <w:color w:val="auto"/>
          <w:szCs w:val="21"/>
          <w:highlight w:val="none"/>
        </w:rPr>
        <w:t>深圳公共资源交易网（http://www.szggzy.com/）</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本招标文件所指交易平台的网址详见投标须知前附表。</w:t>
      </w:r>
    </w:p>
    <w:p>
      <w:pPr>
        <w:adjustRightInd w:val="0"/>
        <w:snapToGrid w:val="0"/>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kern w:val="0"/>
          <w:szCs w:val="21"/>
          <w:highlight w:val="none"/>
        </w:rPr>
        <w:t>六、招标人和投标人应事先办理企业的数字证书或电子营业执照，同时应办理相关人员的数字证书（办理项目总监个人数字证书）。有关手续请查看交易网中的“建设工程数字证书办事指南”。使用电子营业执照的，须提前在</w:t>
      </w:r>
      <w:r>
        <w:rPr>
          <w:rFonts w:hint="eastAsia" w:ascii="宋体" w:hAnsi="宋体" w:eastAsia="宋体" w:cs="宋体"/>
          <w:color w:val="auto"/>
          <w:szCs w:val="21"/>
          <w:highlight w:val="none"/>
        </w:rPr>
        <w:t>国家市场监督管理总局</w:t>
      </w:r>
      <w:r>
        <w:rPr>
          <w:rFonts w:hint="eastAsia" w:ascii="宋体" w:hAnsi="宋体" w:eastAsia="宋体" w:cs="宋体"/>
          <w:color w:val="auto"/>
          <w:kern w:val="0"/>
          <w:szCs w:val="21"/>
          <w:highlight w:val="none"/>
        </w:rPr>
        <w:t>“电子营业执照”微信小程序电子营业执照应用程序中下载本企业电子营业执照，</w:t>
      </w:r>
      <w:r>
        <w:rPr>
          <w:rFonts w:hint="eastAsia" w:ascii="宋体" w:hAnsi="宋体" w:eastAsia="宋体" w:cs="宋体"/>
          <w:b w:val="0"/>
          <w:bCs w:val="0"/>
          <w:i w:val="0"/>
          <w:iCs w:val="0"/>
          <w:color w:val="auto"/>
          <w:spacing w:val="0"/>
          <w:w w:val="100"/>
          <w:sz w:val="21"/>
          <w:szCs w:val="21"/>
          <w:highlight w:val="none"/>
          <w:vertAlign w:val="baseline"/>
        </w:rPr>
        <w:t>有关手续请查看交易网“电子营业执照用户使用手册”。</w:t>
      </w:r>
    </w:p>
    <w:p>
      <w:pPr>
        <w:adjustRightInd w:val="0"/>
        <w:snapToGrid w:val="0"/>
        <w:spacing w:line="440" w:lineRule="exact"/>
        <w:ind w:firstLine="420" w:firstLineChars="20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七、电子招标文件通过</w:t>
      </w:r>
      <w:r>
        <w:rPr>
          <w:rFonts w:hint="eastAsia" w:ascii="宋体" w:hAnsi="宋体" w:eastAsia="宋体" w:cs="宋体"/>
          <w:color w:val="auto"/>
          <w:szCs w:val="21"/>
          <w:highlight w:val="none"/>
          <w:lang w:val="en-US" w:eastAsia="zh-CN"/>
        </w:rPr>
        <w:t>交易平台在线编制</w:t>
      </w:r>
      <w:r>
        <w:rPr>
          <w:rFonts w:hint="eastAsia" w:ascii="宋体" w:hAnsi="宋体" w:eastAsia="宋体" w:cs="宋体"/>
          <w:color w:val="auto"/>
          <w:szCs w:val="21"/>
          <w:highlight w:val="none"/>
          <w:lang w:eastAsia="zh-CN"/>
        </w:rPr>
        <w:t>，电子投标文件编制工具在交易网的服务</w:t>
      </w:r>
      <w:r>
        <w:rPr>
          <w:rFonts w:hint="eastAsia" w:ascii="宋体" w:hAnsi="宋体" w:eastAsia="宋体" w:cs="宋体"/>
          <w:color w:val="auto"/>
          <w:szCs w:val="21"/>
          <w:highlight w:val="none"/>
          <w:lang w:val="en-US" w:eastAsia="zh-CN"/>
        </w:rPr>
        <w:t>指南</w:t>
      </w:r>
      <w:r>
        <w:rPr>
          <w:rFonts w:hint="eastAsia" w:ascii="宋体" w:hAnsi="宋体" w:eastAsia="宋体" w:cs="宋体"/>
          <w:color w:val="auto"/>
          <w:szCs w:val="21"/>
          <w:highlight w:val="none"/>
          <w:lang w:eastAsia="zh-CN"/>
        </w:rPr>
        <w:t>-建设工程-资料下载-工具下载（</w:t>
      </w:r>
      <w:r>
        <w:rPr>
          <w:rFonts w:hint="eastAsia" w:ascii="宋体" w:hAnsi="宋体" w:eastAsia="宋体" w:cs="宋体"/>
          <w:color w:val="auto"/>
          <w:szCs w:val="21"/>
          <w:highlight w:val="none"/>
          <w:lang w:val="en-US" w:eastAsia="zh-CN"/>
        </w:rPr>
        <w:t>投标编制文件</w:t>
      </w:r>
      <w:r>
        <w:rPr>
          <w:rFonts w:hint="eastAsia" w:ascii="宋体" w:hAnsi="宋体" w:eastAsia="宋体" w:cs="宋体"/>
          <w:color w:val="auto"/>
          <w:szCs w:val="21"/>
          <w:highlight w:val="none"/>
          <w:lang w:eastAsia="zh-CN"/>
        </w:rPr>
        <w:t>）页面获取。</w:t>
      </w:r>
    </w:p>
    <w:p>
      <w:pPr>
        <w:adjustRightInd w:val="0"/>
        <w:snapToGrid w:val="0"/>
        <w:spacing w:line="440" w:lineRule="exact"/>
        <w:ind w:firstLine="420" w:firstLineChars="200"/>
        <w:jc w:val="lef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本项目的招标公告在深圳公共资源交易网(https://www.szggzy.com/)、广东省公共资源交易平台（https://ygp.gdzwfw.gov.cn/#/44/index）、广东省招标投标监管网(网址:http://zbtb.gd. gov.sn/)和中国招标投标公共服务平台(网址:http://www.cebpubservice.com/)发布。</w:t>
      </w:r>
    </w:p>
    <w:p>
      <w:pPr>
        <w:adjustRightInd w:val="0"/>
        <w:snapToGrid w:val="0"/>
        <w:spacing w:line="440" w:lineRule="exact"/>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八、有关招标问题的说明</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招标文件中的所有空格招标人必须按实填写，无内容者或不采用者应填写“无”。对本招标文件（含合同）示范文本进行补充、删除或修改的内容，应统一写入本招标文件的第三章。同时，应明确注明是对招标文件示范文本何部分的何章何节何条何款进行的补充或修改。第三章内容与其他部分有冲突时，以第三章内容为准，但与相关法律、法规、政策相冲突的除外。</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2．采用本示范文本以外的评标方法应经建设</w:t>
      </w:r>
      <w:r>
        <w:rPr>
          <w:rFonts w:hint="eastAsia" w:ascii="宋体" w:hAnsi="宋体" w:eastAsia="宋体" w:cs="宋体"/>
          <w:color w:val="auto"/>
          <w:kern w:val="0"/>
          <w:szCs w:val="21"/>
          <w:highlight w:val="none"/>
        </w:rPr>
        <w:t>、交通</w:t>
      </w:r>
      <w:r>
        <w:rPr>
          <w:rFonts w:hint="eastAsia" w:ascii="宋体" w:hAnsi="宋体" w:eastAsia="宋体" w:cs="宋体"/>
          <w:snapToGrid w:val="0"/>
          <w:color w:val="auto"/>
          <w:kern w:val="0"/>
          <w:szCs w:val="21"/>
          <w:highlight w:val="none"/>
        </w:rPr>
        <w:t>行政主管部门批准，并且必须在招标文件的评标方法中进行详细描述。</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3.采用本示范文本以外的定标方法应经建设</w:t>
      </w:r>
      <w:r>
        <w:rPr>
          <w:rFonts w:hint="eastAsia" w:ascii="宋体" w:hAnsi="宋体" w:eastAsia="宋体" w:cs="宋体"/>
          <w:color w:val="auto"/>
          <w:kern w:val="0"/>
          <w:szCs w:val="21"/>
          <w:highlight w:val="none"/>
        </w:rPr>
        <w:t>、交通</w:t>
      </w:r>
      <w:r>
        <w:rPr>
          <w:rFonts w:hint="eastAsia" w:ascii="宋体" w:hAnsi="宋体" w:eastAsia="宋体" w:cs="宋体"/>
          <w:snapToGrid w:val="0"/>
          <w:color w:val="auto"/>
          <w:kern w:val="0"/>
          <w:szCs w:val="21"/>
          <w:highlight w:val="none"/>
        </w:rPr>
        <w:t>行政主管部门批准，并且必须在招标文件中进行详细描述。</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snapToGrid w:val="0"/>
          <w:color w:val="auto"/>
          <w:kern w:val="0"/>
          <w:szCs w:val="21"/>
          <w:highlight w:val="none"/>
        </w:rPr>
        <w:t>4、</w:t>
      </w:r>
      <w:r>
        <w:rPr>
          <w:rFonts w:hint="eastAsia" w:ascii="宋体" w:hAnsi="宋体" w:eastAsia="宋体" w:cs="宋体"/>
          <w:color w:val="auto"/>
          <w:kern w:val="0"/>
          <w:szCs w:val="21"/>
          <w:highlight w:val="none"/>
        </w:rPr>
        <w:t>招标人注意事项：</w:t>
      </w:r>
    </w:p>
    <w:p>
      <w:pPr>
        <w:adjustRightInd w:val="0"/>
        <w:snapToGrid w:val="0"/>
        <w:spacing w:line="360" w:lineRule="auto"/>
        <w:ind w:firstLine="420" w:firstLineChars="200"/>
        <w:jc w:val="left"/>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4.1招标人提交的监理电子招标文件格式为*.</w:t>
      </w:r>
      <w:r>
        <w:rPr>
          <w:color w:val="auto"/>
          <w:highlight w:val="none"/>
        </w:rPr>
        <w:t>JLZB </w:t>
      </w:r>
      <w:r>
        <w:rPr>
          <w:rFonts w:hint="eastAsia" w:ascii="宋体" w:hAnsi="宋体" w:eastAsia="宋体" w:cs="宋体"/>
          <w:color w:val="auto"/>
          <w:kern w:val="0"/>
          <w:szCs w:val="21"/>
          <w:highlight w:val="none"/>
        </w:rPr>
        <w:t>（简称“</w:t>
      </w:r>
      <w:r>
        <w:rPr>
          <w:color w:val="auto"/>
          <w:highlight w:val="none"/>
        </w:rPr>
        <w:t>JLZB </w:t>
      </w:r>
      <w:r>
        <w:rPr>
          <w:rFonts w:hint="eastAsia" w:ascii="宋体" w:hAnsi="宋体" w:eastAsia="宋体" w:cs="宋体"/>
          <w:color w:val="auto"/>
          <w:kern w:val="0"/>
          <w:szCs w:val="21"/>
          <w:highlight w:val="none"/>
        </w:rPr>
        <w:t>文件”）</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该文件格式必须是</w:t>
      </w:r>
      <w:r>
        <w:rPr>
          <w:rFonts w:hint="eastAsia" w:ascii="宋体" w:hAnsi="宋体" w:eastAsia="宋体" w:cs="宋体"/>
          <w:color w:val="auto"/>
          <w:kern w:val="0"/>
          <w:szCs w:val="21"/>
          <w:highlight w:val="none"/>
          <w:lang w:val="en-US" w:eastAsia="zh-CN"/>
        </w:rPr>
        <w:t>交易平台在线编制</w:t>
      </w:r>
      <w:r>
        <w:rPr>
          <w:rFonts w:hint="eastAsia" w:ascii="宋体" w:hAnsi="宋体" w:eastAsia="宋体" w:cs="宋体"/>
          <w:color w:val="auto"/>
          <w:kern w:val="0"/>
          <w:szCs w:val="21"/>
          <w:highlight w:val="none"/>
        </w:rPr>
        <w:t>生成。</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4.2电子招标文件备案时，需通过交易</w:t>
      </w:r>
      <w:r>
        <w:rPr>
          <w:rFonts w:hint="eastAsia" w:ascii="宋体" w:hAnsi="宋体" w:eastAsia="宋体" w:cs="宋体"/>
          <w:color w:val="auto"/>
          <w:kern w:val="0"/>
          <w:szCs w:val="21"/>
          <w:highlight w:val="none"/>
          <w:lang w:val="en-US" w:eastAsia="zh-CN"/>
        </w:rPr>
        <w:t>网</w:t>
      </w:r>
      <w:r>
        <w:rPr>
          <w:rFonts w:hint="eastAsia" w:ascii="宋体" w:hAnsi="宋体" w:eastAsia="宋体" w:cs="宋体"/>
          <w:color w:val="auto"/>
          <w:kern w:val="0"/>
          <w:szCs w:val="21"/>
          <w:highlight w:val="none"/>
        </w:rPr>
        <w:t>上传提交电子招标文件。</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4.3电子招标文件有关评标方法、评审项目等重要评审内容变更或者补遗，都需要重新生成完整的“</w:t>
      </w:r>
      <w:r>
        <w:rPr>
          <w:rFonts w:hint="eastAsia" w:ascii="宋体" w:hAnsi="宋体" w:eastAsia="宋体" w:cs="宋体"/>
          <w:color w:val="auto"/>
          <w:kern w:val="0"/>
          <w:szCs w:val="21"/>
          <w:highlight w:val="none"/>
          <w:lang w:val="en-US" w:eastAsia="zh-CN"/>
        </w:rPr>
        <w:t>JLZB</w:t>
      </w:r>
      <w:r>
        <w:rPr>
          <w:rFonts w:hint="eastAsia" w:ascii="宋体" w:hAnsi="宋体" w:eastAsia="宋体" w:cs="宋体"/>
          <w:color w:val="auto"/>
          <w:kern w:val="0"/>
          <w:szCs w:val="21"/>
          <w:highlight w:val="none"/>
        </w:rPr>
        <w:t>文件”，并重新备案，不得以其他文件格式（比如Word、Excel等）进行变更或者补遗。</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九、有关投标问题的说明</w:t>
      </w:r>
    </w:p>
    <w:p>
      <w:pPr>
        <w:adjustRightInd w:val="0"/>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1.</w:t>
      </w:r>
      <w:r>
        <w:rPr>
          <w:rFonts w:hint="eastAsia" w:ascii="宋体" w:hAnsi="宋体" w:eastAsia="宋体" w:cs="宋体"/>
          <w:color w:val="auto"/>
          <w:szCs w:val="21"/>
          <w:highlight w:val="none"/>
        </w:rPr>
        <w:t>参加投标的单位（包含联合体投标的各成员）</w:t>
      </w:r>
      <w:r>
        <w:rPr>
          <w:rFonts w:hint="eastAsia" w:ascii="宋体" w:hAnsi="宋体" w:eastAsia="宋体" w:cs="宋体"/>
          <w:color w:val="auto"/>
          <w:kern w:val="0"/>
          <w:szCs w:val="21"/>
          <w:highlight w:val="none"/>
        </w:rPr>
        <w:t>须办理企业信息登记。勘察、设计、施工、监理、造价、检测等企业须在深圳市住房和建设局“企业与人员信息诚信申报平台”办理信息登记，</w:t>
      </w:r>
      <w:r>
        <w:rPr>
          <w:rFonts w:hint="eastAsia" w:ascii="宋体" w:hAnsi="宋体" w:eastAsia="宋体" w:cs="宋体"/>
          <w:b w:val="0"/>
          <w:bCs w:val="0"/>
          <w:i w:val="0"/>
          <w:iCs w:val="0"/>
          <w:color w:val="auto"/>
          <w:spacing w:val="0"/>
          <w:w w:val="100"/>
          <w:sz w:val="21"/>
          <w:szCs w:val="21"/>
          <w:highlight w:val="none"/>
          <w:vertAlign w:val="baseline"/>
        </w:rPr>
        <w:t>其他企业在深圳交易集团有限公司（深圳公共资源交易中心）-统一用户中心办理企业信息登记（https://trade.szggzy.com/ggzy/center/#/login）。</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2.投标人获取招标文件后，应仔细阅读招标文件及附件的全部内容，招标文件与附件具有同等效力。</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snapToGrid w:val="0"/>
          <w:color w:val="auto"/>
          <w:kern w:val="0"/>
          <w:szCs w:val="21"/>
          <w:highlight w:val="none"/>
        </w:rPr>
        <w:t>3.投标人应在投标截止时间前，</w:t>
      </w:r>
      <w:r>
        <w:rPr>
          <w:rFonts w:hint="eastAsia" w:ascii="宋体" w:hAnsi="宋体" w:eastAsia="宋体" w:cs="宋体"/>
          <w:color w:val="auto"/>
          <w:kern w:val="0"/>
          <w:szCs w:val="21"/>
          <w:highlight w:val="none"/>
        </w:rPr>
        <w:t>登录</w:t>
      </w:r>
      <w:r>
        <w:rPr>
          <w:rFonts w:hint="eastAsia" w:ascii="宋体" w:hAnsi="宋体" w:eastAsia="宋体" w:cs="宋体"/>
          <w:color w:val="auto"/>
          <w:szCs w:val="21"/>
          <w:highlight w:val="none"/>
          <w:lang w:val="en-US" w:eastAsia="zh-CN"/>
        </w:rPr>
        <w:t>交易网</w:t>
      </w:r>
      <w:r>
        <w:rPr>
          <w:rFonts w:hint="eastAsia" w:ascii="宋体" w:hAnsi="宋体" w:eastAsia="宋体" w:cs="宋体"/>
          <w:color w:val="auto"/>
          <w:kern w:val="0"/>
          <w:szCs w:val="21"/>
          <w:highlight w:val="none"/>
        </w:rPr>
        <w:t>免费查阅或下载招标文件、答疑及招标文件补充通知。</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4.投标人对招标文件有不同意见或不明之处，应登录</w:t>
      </w:r>
      <w:r>
        <w:rPr>
          <w:rFonts w:hint="eastAsia" w:ascii="宋体" w:hAnsi="宋体" w:eastAsia="宋体" w:cs="宋体"/>
          <w:color w:val="auto"/>
          <w:kern w:val="0"/>
          <w:szCs w:val="21"/>
          <w:highlight w:val="none"/>
        </w:rPr>
        <w:t>交易平台</w:t>
      </w:r>
      <w:r>
        <w:rPr>
          <w:rFonts w:hint="eastAsia" w:ascii="宋体" w:hAnsi="宋体" w:eastAsia="宋体" w:cs="宋体"/>
          <w:snapToGrid w:val="0"/>
          <w:color w:val="auto"/>
          <w:kern w:val="0"/>
          <w:szCs w:val="21"/>
          <w:highlight w:val="none"/>
        </w:rPr>
        <w:t>向招标人提出。</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5.投标人应在遵循招标文件的各项规定和要求的前提下，编制投标文件。投标文件必须满足招标文件中的实质性要求和条件。投标文件若出现否决性条款的情形其投标将会被否决。</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6.投标人应严格按招标文件要求在截标前将电子投标文件在交易平台</w:t>
      </w:r>
      <w:r>
        <w:rPr>
          <w:rFonts w:hint="eastAsia" w:ascii="宋体" w:hAnsi="宋体" w:eastAsia="宋体" w:cs="宋体"/>
          <w:snapToGrid w:val="0"/>
          <w:color w:val="auto"/>
          <w:kern w:val="0"/>
          <w:szCs w:val="21"/>
          <w:highlight w:val="none"/>
          <w:lang w:val="en-US" w:eastAsia="zh-CN"/>
        </w:rPr>
        <w:t>递交</w:t>
      </w:r>
      <w:r>
        <w:rPr>
          <w:rFonts w:hint="eastAsia" w:ascii="宋体" w:hAnsi="宋体" w:eastAsia="宋体" w:cs="宋体"/>
          <w:snapToGrid w:val="0"/>
          <w:color w:val="auto"/>
          <w:kern w:val="0"/>
          <w:szCs w:val="21"/>
          <w:highlight w:val="none"/>
        </w:rPr>
        <w:t>。网上递交投标文件时，必须在截标前通过交易平台成功上传电子标书，上传成功后打印回执；；</w:t>
      </w:r>
      <w:r>
        <w:rPr>
          <w:rFonts w:hint="eastAsia" w:ascii="宋体" w:hAnsi="宋体" w:eastAsia="宋体" w:cs="宋体"/>
          <w:color w:val="auto"/>
          <w:szCs w:val="21"/>
          <w:highlight w:val="none"/>
        </w:rPr>
        <w:t>为避免因网络堵塞、延迟、操作失误或其他不可抗力等因素影响投标文件传输，建议应预留充足时间上传投标文件</w:t>
      </w:r>
      <w:r>
        <w:rPr>
          <w:rFonts w:hint="eastAsia" w:ascii="宋体" w:hAnsi="宋体" w:eastAsia="宋体" w:cs="宋体"/>
          <w:snapToGrid w:val="0"/>
          <w:color w:val="auto"/>
          <w:kern w:val="0"/>
          <w:szCs w:val="21"/>
          <w:highlight w:val="none"/>
        </w:rPr>
        <w:t>。</w:t>
      </w:r>
      <w:r>
        <w:rPr>
          <w:rFonts w:hint="eastAsia" w:ascii="宋体" w:hAnsi="宋体" w:eastAsia="宋体" w:cs="宋体"/>
          <w:color w:val="auto"/>
          <w:kern w:val="0"/>
          <w:szCs w:val="21"/>
          <w:highlight w:val="none"/>
        </w:rPr>
        <w:t>投标人在递交投标文件时登记的投标员应为本单位在职人员</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在该</w:t>
      </w:r>
      <w:r>
        <w:rPr>
          <w:rFonts w:hint="eastAsia" w:ascii="宋体" w:hAnsi="宋体" w:eastAsia="宋体" w:cs="宋体"/>
          <w:color w:val="auto"/>
          <w:kern w:val="0"/>
          <w:szCs w:val="21"/>
          <w:highlight w:val="none"/>
          <w:lang w:eastAsia="zh-CN"/>
        </w:rPr>
        <w:t>单位工作且签订劳动合同,并</w:t>
      </w:r>
      <w:r>
        <w:rPr>
          <w:rFonts w:hint="eastAsia" w:ascii="宋体" w:hAnsi="宋体" w:eastAsia="宋体" w:cs="宋体"/>
          <w:color w:val="auto"/>
          <w:kern w:val="0"/>
          <w:szCs w:val="21"/>
          <w:highlight w:val="none"/>
          <w:lang w:val="en-US" w:eastAsia="zh-CN"/>
        </w:rPr>
        <w:t>由该</w:t>
      </w:r>
      <w:r>
        <w:rPr>
          <w:rFonts w:hint="eastAsia" w:ascii="宋体" w:hAnsi="宋体" w:eastAsia="宋体" w:cs="宋体"/>
          <w:color w:val="auto"/>
          <w:kern w:val="0"/>
          <w:szCs w:val="21"/>
          <w:highlight w:val="none"/>
          <w:lang w:eastAsia="zh-CN"/>
        </w:rPr>
        <w:t>单位</w:t>
      </w:r>
      <w:r>
        <w:rPr>
          <w:rFonts w:hint="eastAsia" w:ascii="宋体" w:hAnsi="宋体" w:eastAsia="宋体" w:cs="宋体"/>
          <w:color w:val="auto"/>
          <w:kern w:val="0"/>
          <w:szCs w:val="21"/>
          <w:highlight w:val="none"/>
          <w:lang w:val="en-US" w:eastAsia="zh-CN"/>
        </w:rPr>
        <w:t>购买</w:t>
      </w:r>
      <w:r>
        <w:rPr>
          <w:rFonts w:hint="eastAsia" w:ascii="宋体" w:hAnsi="宋体" w:eastAsia="宋体" w:cs="宋体"/>
          <w:color w:val="auto"/>
          <w:kern w:val="0"/>
          <w:szCs w:val="21"/>
          <w:highlight w:val="none"/>
          <w:lang w:eastAsia="zh-CN"/>
        </w:rPr>
        <w:t>社会保险</w:t>
      </w:r>
      <w:r>
        <w:rPr>
          <w:rFonts w:hint="eastAsia" w:ascii="宋体" w:hAnsi="宋体" w:eastAsia="宋体" w:cs="宋体"/>
          <w:color w:val="auto"/>
          <w:kern w:val="0"/>
          <w:szCs w:val="21"/>
          <w:highlight w:val="none"/>
          <w:lang w:val="en-US" w:eastAsia="zh-CN"/>
        </w:rPr>
        <w:t>的人员</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，投标人应对投标员身份信息的真实性、有效性负责。</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7.交易</w:t>
      </w:r>
      <w:r>
        <w:rPr>
          <w:rFonts w:hint="eastAsia" w:ascii="宋体" w:hAnsi="宋体" w:eastAsia="宋体" w:cs="宋体"/>
          <w:snapToGrid w:val="0"/>
          <w:color w:val="auto"/>
          <w:kern w:val="0"/>
          <w:szCs w:val="21"/>
          <w:highlight w:val="none"/>
          <w:lang w:val="en-US" w:eastAsia="zh-CN"/>
        </w:rPr>
        <w:t>网</w:t>
      </w:r>
      <w:r>
        <w:rPr>
          <w:rFonts w:hint="eastAsia" w:ascii="宋体" w:hAnsi="宋体" w:eastAsia="宋体" w:cs="宋体"/>
          <w:snapToGrid w:val="0"/>
          <w:color w:val="auto"/>
          <w:kern w:val="0"/>
          <w:szCs w:val="21"/>
          <w:highlight w:val="none"/>
        </w:rPr>
        <w:t>是投标人获取建设工程电子招标文件的唯一合法渠道。投标人需随时关注交易网</w:t>
      </w:r>
      <w:r>
        <w:rPr>
          <w:rFonts w:hint="eastAsia" w:ascii="宋体" w:hAnsi="宋体" w:eastAsia="宋体" w:cs="宋体"/>
          <w:snapToGrid w:val="0"/>
          <w:color w:val="auto"/>
          <w:kern w:val="0"/>
          <w:szCs w:val="21"/>
          <w:highlight w:val="none"/>
          <w:lang w:val="en-US" w:eastAsia="zh-CN"/>
        </w:rPr>
        <w:t>或</w:t>
      </w:r>
      <w:r>
        <w:rPr>
          <w:rFonts w:hint="eastAsia" w:ascii="宋体" w:hAnsi="宋体" w:eastAsia="宋体" w:cs="宋体"/>
          <w:snapToGrid w:val="0"/>
          <w:color w:val="auto"/>
          <w:kern w:val="0"/>
          <w:szCs w:val="21"/>
          <w:highlight w:val="none"/>
        </w:rPr>
        <w:t>交易平台，确认所投标的项目监理招标文件（*.</w:t>
      </w:r>
      <w:r>
        <w:rPr>
          <w:color w:val="auto"/>
          <w:highlight w:val="none"/>
        </w:rPr>
        <w:t>JLZB </w:t>
      </w:r>
      <w:r>
        <w:rPr>
          <w:rFonts w:hint="eastAsia" w:ascii="宋体" w:hAnsi="宋体" w:eastAsia="宋体" w:cs="宋体"/>
          <w:snapToGrid w:val="0"/>
          <w:color w:val="auto"/>
          <w:kern w:val="0"/>
          <w:szCs w:val="21"/>
          <w:highlight w:val="none"/>
        </w:rPr>
        <w:t>）是否更新。如果有更新，须下载最新的招标文件用于制作电子投标文件，否则后果由投标人自行承担。</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8．参加开标会的必须是投标人的法定代表人或投标员，并必须遵守办理程序及人员身份的相关规定。</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9.投标人应当遵守</w:t>
      </w:r>
      <w:r>
        <w:rPr>
          <w:rFonts w:hint="eastAsia" w:ascii="宋体" w:hAnsi="宋体" w:eastAsia="宋体" w:cs="宋体"/>
          <w:color w:val="auto"/>
          <w:szCs w:val="21"/>
          <w:highlight w:val="none"/>
        </w:rPr>
        <w:t>深圳交易集团有限公司（深圳公共资源交易中心）</w:t>
      </w:r>
      <w:r>
        <w:rPr>
          <w:rFonts w:hint="eastAsia" w:ascii="宋体" w:hAnsi="宋体" w:eastAsia="宋体" w:cs="宋体"/>
          <w:snapToGrid w:val="0"/>
          <w:color w:val="auto"/>
          <w:kern w:val="0"/>
          <w:szCs w:val="21"/>
          <w:highlight w:val="none"/>
        </w:rPr>
        <w:t>的相关交易服务规定，违反交易服务规定导致的不利后果，由投标人自行承担。</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10.投标人须对投标资料的真实性负责。招标人有权将投标文件的部分或全部内容向外公示，若公示期间收到有关弄虚作假投诉的，招标人将提请</w:t>
      </w:r>
      <w:r>
        <w:rPr>
          <w:rFonts w:hint="eastAsia" w:ascii="宋体" w:hAnsi="宋体" w:eastAsia="宋体" w:cs="宋体"/>
          <w:color w:val="auto"/>
          <w:szCs w:val="21"/>
          <w:highlight w:val="none"/>
        </w:rPr>
        <w:t>建设、交通行政主管部门</w:t>
      </w:r>
      <w:r>
        <w:rPr>
          <w:rFonts w:hint="eastAsia" w:ascii="宋体" w:hAnsi="宋体" w:eastAsia="宋体" w:cs="宋体"/>
          <w:snapToGrid w:val="0"/>
          <w:color w:val="auto"/>
          <w:kern w:val="0"/>
          <w:szCs w:val="21"/>
          <w:highlight w:val="none"/>
        </w:rPr>
        <w:t>查处。一旦查实将严格按照法律法规以及《投标承诺书》的有关承诺作出处理。</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11.若投标人资质证书被暂扣或吊销，但仍参与投标的，招标人将取消其投标或中标资格，建设</w:t>
      </w:r>
      <w:r>
        <w:rPr>
          <w:rFonts w:hint="eastAsia" w:ascii="宋体" w:hAnsi="宋体" w:eastAsia="宋体" w:cs="宋体"/>
          <w:snapToGrid w:val="0"/>
          <w:color w:val="auto"/>
          <w:kern w:val="0"/>
          <w:szCs w:val="21"/>
          <w:highlight w:val="none"/>
          <w:lang w:eastAsia="zh-CN"/>
        </w:rPr>
        <w:t>、</w:t>
      </w:r>
      <w:r>
        <w:rPr>
          <w:rFonts w:hint="eastAsia" w:ascii="宋体" w:hAnsi="宋体" w:eastAsia="宋体" w:cs="宋体"/>
          <w:snapToGrid w:val="0"/>
          <w:color w:val="auto"/>
          <w:kern w:val="0"/>
          <w:szCs w:val="21"/>
          <w:highlight w:val="none"/>
          <w:lang w:val="en-US" w:eastAsia="zh-CN"/>
        </w:rPr>
        <w:t>交通</w:t>
      </w:r>
      <w:r>
        <w:rPr>
          <w:rFonts w:hint="eastAsia" w:ascii="宋体" w:hAnsi="宋体" w:eastAsia="宋体" w:cs="宋体"/>
          <w:snapToGrid w:val="0"/>
          <w:color w:val="auto"/>
          <w:kern w:val="0"/>
          <w:szCs w:val="21"/>
          <w:highlight w:val="none"/>
        </w:rPr>
        <w:t>行政主管部门将按弄虚作假行为对其进行行政处罚。</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12.投标人注意事项：</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12.1《电子文件编制工具》安装软件可在</w:t>
      </w:r>
      <w:r>
        <w:rPr>
          <w:rFonts w:hint="eastAsia" w:ascii="宋体" w:hAnsi="宋体" w:eastAsia="宋体" w:cs="宋体"/>
          <w:color w:val="auto"/>
          <w:szCs w:val="21"/>
          <w:highlight w:val="none"/>
          <w:lang w:eastAsia="zh-CN"/>
        </w:rPr>
        <w:t>交易网的服务</w:t>
      </w:r>
      <w:r>
        <w:rPr>
          <w:rFonts w:hint="eastAsia" w:ascii="宋体" w:hAnsi="宋体" w:eastAsia="宋体" w:cs="宋体"/>
          <w:color w:val="auto"/>
          <w:szCs w:val="21"/>
          <w:highlight w:val="none"/>
          <w:lang w:val="en-US" w:eastAsia="zh-CN"/>
        </w:rPr>
        <w:t>指南</w:t>
      </w:r>
      <w:r>
        <w:rPr>
          <w:rFonts w:hint="eastAsia" w:ascii="宋体" w:hAnsi="宋体" w:eastAsia="宋体" w:cs="宋体"/>
          <w:color w:val="auto"/>
          <w:szCs w:val="21"/>
          <w:highlight w:val="none"/>
          <w:lang w:eastAsia="zh-CN"/>
        </w:rPr>
        <w:t>-建设工程-资料下载-工具下载（</w:t>
      </w:r>
      <w:r>
        <w:rPr>
          <w:rFonts w:hint="eastAsia" w:ascii="宋体" w:hAnsi="宋体" w:eastAsia="宋体" w:cs="宋体"/>
          <w:color w:val="auto"/>
          <w:szCs w:val="21"/>
          <w:highlight w:val="none"/>
          <w:lang w:val="en-US" w:eastAsia="zh-CN"/>
        </w:rPr>
        <w:t>投标编制文件</w:t>
      </w:r>
      <w:r>
        <w:rPr>
          <w:rFonts w:hint="eastAsia" w:ascii="宋体" w:hAnsi="宋体" w:eastAsia="宋体" w:cs="宋体"/>
          <w:color w:val="auto"/>
          <w:szCs w:val="21"/>
          <w:highlight w:val="none"/>
          <w:lang w:eastAsia="zh-CN"/>
        </w:rPr>
        <w:t>）</w:t>
      </w:r>
      <w:r>
        <w:rPr>
          <w:rFonts w:hint="eastAsia" w:ascii="宋体" w:hAnsi="宋体" w:eastAsia="宋体" w:cs="宋体"/>
          <w:color w:val="auto"/>
          <w:kern w:val="0"/>
          <w:szCs w:val="21"/>
          <w:highlight w:val="none"/>
          <w:lang w:val="en-US" w:eastAsia="zh-CN"/>
        </w:rPr>
        <w:t>中下载</w:t>
      </w:r>
      <w:r>
        <w:rPr>
          <w:rFonts w:hint="eastAsia" w:ascii="宋体" w:hAnsi="宋体" w:eastAsia="宋体" w:cs="宋体"/>
          <w:color w:val="auto"/>
          <w:kern w:val="0"/>
          <w:szCs w:val="21"/>
          <w:highlight w:val="none"/>
        </w:rPr>
        <w:t>，请注意使用正确的版本，并及时更新。</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12.2电子投标文件必须按招标文件要求有数字证书或电子营业执照签名方为合法的投标文件。未对电子文件进行数字证书或电子营业执照签名的以及对投标文件进行加密但在开标会规定的时间内没有进行解密的开标会现场将作为不予受理的投标文件处理。</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在电子投标文件编制工具中，生成电子标书时，须将所签名的证书或电子营业执照的电子签名签署到相应的位置中。共包括三类签名：(1)机构证书或电子营业执照；(2)法定代表人证书；(3)人员证书[项目总监]。</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12.3评标时以电子标书为准，因此在制作电子标书的时候，需要反复核对单位工程、单项工程、工程项目的相关报价。如果递交的投标文件已加密但未在规定时间内成功解密，则视为此投标文件无法读取导入。</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可使用电子文件编制工具系统中的加密功能对网上传输的投标文件进行加密（可使用数字证书或电子营业执照进行加密）,其中：用于投标文件加密的数字证书必须是本单位的任意一个数字证书，包括机构数字证书、机构个人数字证书。用于投标文件加密的电子营业执照必须是由本单位法定代表人在市场监督管理总局的电子营业执照小程序中下载的真实有效的电子营业执照，且投标操作人员须法定代表人在授权并下载本单位电子营业执照后才可进行标书加密等相关操作。</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12.4在编制技术标投标文件时，如果需要粘贴图片，</w:t>
      </w:r>
      <w:r>
        <w:rPr>
          <w:rFonts w:hint="eastAsia" w:ascii="宋体" w:hAnsi="宋体" w:eastAsia="宋体" w:cs="宋体"/>
          <w:color w:val="auto"/>
          <w:szCs w:val="21"/>
          <w:highlight w:val="none"/>
        </w:rPr>
        <w:t>可使用J</w:t>
      </w:r>
      <w:r>
        <w:rPr>
          <w:rFonts w:ascii="宋体" w:hAnsi="宋体" w:eastAsia="宋体" w:cs="宋体"/>
          <w:color w:val="auto"/>
          <w:szCs w:val="21"/>
          <w:highlight w:val="none"/>
        </w:rPr>
        <w:t>PG/PNG/BMP</w:t>
      </w:r>
      <w:r>
        <w:rPr>
          <w:rFonts w:hint="eastAsia" w:ascii="宋体" w:hAnsi="宋体" w:eastAsia="宋体" w:cs="宋体"/>
          <w:color w:val="auto"/>
          <w:szCs w:val="21"/>
          <w:highlight w:val="none"/>
        </w:rPr>
        <w:t>格式</w:t>
      </w:r>
      <w:r>
        <w:rPr>
          <w:rFonts w:hint="eastAsia" w:ascii="宋体" w:hAnsi="宋体" w:eastAsia="宋体" w:cs="宋体"/>
          <w:color w:val="auto"/>
          <w:kern w:val="0"/>
          <w:szCs w:val="21"/>
          <w:highlight w:val="none"/>
        </w:rPr>
        <w:t>的文件，并且每张图片的分辨率应小于100dpi，</w:t>
      </w:r>
      <w:r>
        <w:rPr>
          <w:rFonts w:hint="eastAsia" w:ascii="宋体" w:hAnsi="宋体" w:eastAsia="宋体" w:cs="宋体"/>
          <w:b w:val="0"/>
          <w:bCs w:val="0"/>
          <w:i w:val="0"/>
          <w:iCs w:val="0"/>
          <w:color w:val="auto"/>
          <w:spacing w:val="0"/>
          <w:w w:val="100"/>
          <w:kern w:val="0"/>
          <w:sz w:val="21"/>
          <w:szCs w:val="21"/>
          <w:highlight w:val="none"/>
          <w:vertAlign w:val="baseline"/>
        </w:rPr>
        <w:t>最终的标书文件所占用的磁盘空间必须小于50</w:t>
      </w:r>
      <w:r>
        <w:rPr>
          <w:rFonts w:hint="eastAsia" w:ascii="宋体" w:hAnsi="宋体" w:eastAsia="宋体" w:cs="宋体"/>
          <w:b w:val="0"/>
          <w:bCs w:val="0"/>
          <w:i w:val="0"/>
          <w:iCs w:val="0"/>
          <w:color w:val="auto"/>
          <w:spacing w:val="0"/>
          <w:w w:val="100"/>
          <w:kern w:val="0"/>
          <w:sz w:val="21"/>
          <w:szCs w:val="21"/>
          <w:highlight w:val="none"/>
          <w:vertAlign w:val="baseline"/>
          <w:lang w:val="en-US" w:eastAsia="zh-CN"/>
        </w:rPr>
        <w:t>0</w:t>
      </w:r>
      <w:r>
        <w:rPr>
          <w:rFonts w:hint="eastAsia" w:ascii="宋体" w:hAnsi="宋体" w:eastAsia="宋体" w:cs="宋体"/>
          <w:b w:val="0"/>
          <w:bCs w:val="0"/>
          <w:i w:val="0"/>
          <w:iCs w:val="0"/>
          <w:color w:val="auto"/>
          <w:spacing w:val="0"/>
          <w:w w:val="100"/>
          <w:kern w:val="0"/>
          <w:sz w:val="21"/>
          <w:szCs w:val="21"/>
          <w:highlight w:val="none"/>
          <w:vertAlign w:val="baseline"/>
        </w:rPr>
        <w:t>0M；资审文件占用的磁盘空间必须小于</w:t>
      </w:r>
      <w:r>
        <w:rPr>
          <w:rFonts w:hint="eastAsia" w:ascii="宋体" w:hAnsi="宋体" w:eastAsia="宋体" w:cs="宋体"/>
          <w:b w:val="0"/>
          <w:bCs w:val="0"/>
          <w:i w:val="0"/>
          <w:iCs w:val="0"/>
          <w:color w:val="auto"/>
          <w:spacing w:val="0"/>
          <w:w w:val="100"/>
          <w:kern w:val="0"/>
          <w:sz w:val="21"/>
          <w:szCs w:val="21"/>
          <w:highlight w:val="none"/>
          <w:vertAlign w:val="baseline"/>
          <w:lang w:val="en-US" w:eastAsia="zh-CN"/>
        </w:rPr>
        <w:t>2</w:t>
      </w:r>
      <w:r>
        <w:rPr>
          <w:rFonts w:hint="eastAsia" w:ascii="宋体" w:hAnsi="宋体" w:eastAsia="宋体" w:cs="宋体"/>
          <w:b w:val="0"/>
          <w:bCs w:val="0"/>
          <w:i w:val="0"/>
          <w:iCs w:val="0"/>
          <w:color w:val="auto"/>
          <w:spacing w:val="0"/>
          <w:w w:val="100"/>
          <w:kern w:val="0"/>
          <w:sz w:val="21"/>
          <w:szCs w:val="21"/>
          <w:highlight w:val="none"/>
          <w:vertAlign w:val="baseline"/>
        </w:rPr>
        <w:t>00M。</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13.本工程采用</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kern w:val="0"/>
          <w:szCs w:val="21"/>
          <w:highlight w:val="none"/>
        </w:rPr>
        <w:t>进行投标、开标及评标</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请认真阅读本说明，若有疑问可通过载明的联系方式要求技术咨询。</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十、关于</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szCs w:val="21"/>
          <w:highlight w:val="none"/>
        </w:rPr>
        <w:t>咨询方式：</w:t>
      </w:r>
      <w:bookmarkStart w:id="69" w:name="_GoBack"/>
      <w:bookmarkEnd w:id="69"/>
    </w:p>
    <w:p>
      <w:pPr>
        <w:adjustRightInd w:val="0"/>
        <w:snapToGrid w:val="0"/>
        <w:spacing w:line="440" w:lineRule="exact"/>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建设工程技术咨询电话:0755-36568999、0755-88653390</w:t>
      </w:r>
      <w:r>
        <w:rPr>
          <w:rFonts w:hint="eastAsia" w:ascii="宋体" w:hAnsi="宋体" w:eastAsia="宋体" w:cs="宋体"/>
          <w:color w:val="auto"/>
          <w:szCs w:val="21"/>
          <w:highlight w:val="none"/>
          <w:lang w:val="en-US" w:eastAsia="zh-CN"/>
        </w:rPr>
        <w:t>。</w:t>
      </w:r>
    </w:p>
    <w:p>
      <w:pPr>
        <w:adjustRightInd w:val="0"/>
        <w:snapToGrid w:val="0"/>
        <w:spacing w:line="360" w:lineRule="auto"/>
        <w:ind w:firstLine="420" w:firstLineChars="200"/>
        <w:jc w:val="left"/>
        <w:rPr>
          <w:rFonts w:hint="eastAsia" w:ascii="宋体" w:hAnsi="宋体" w:eastAsia="宋体" w:cs="宋体"/>
          <w:color w:val="auto"/>
          <w:kern w:val="0"/>
          <w:szCs w:val="21"/>
          <w:highlight w:val="none"/>
        </w:rPr>
      </w:pP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p>
    <w:tbl>
      <w:tblPr>
        <w:tblStyle w:val="20"/>
        <w:tblW w:w="9289" w:type="dxa"/>
        <w:jc w:val="center"/>
        <w:tblInd w:w="0" w:type="dxa"/>
        <w:tblLayout w:type="fixed"/>
        <w:tblCellMar>
          <w:top w:w="0" w:type="dxa"/>
          <w:left w:w="108" w:type="dxa"/>
          <w:bottom w:w="0" w:type="dxa"/>
          <w:right w:w="108" w:type="dxa"/>
        </w:tblCellMar>
      </w:tblPr>
      <w:tblGrid>
        <w:gridCol w:w="1639"/>
        <w:gridCol w:w="2755"/>
        <w:gridCol w:w="1770"/>
        <w:gridCol w:w="3125"/>
      </w:tblGrid>
      <w:tr>
        <w:tblPrEx>
          <w:tblLayout w:type="fixed"/>
          <w:tblCellMar>
            <w:top w:w="0" w:type="dxa"/>
            <w:left w:w="108" w:type="dxa"/>
            <w:bottom w:w="0" w:type="dxa"/>
            <w:right w:w="108" w:type="dxa"/>
          </w:tblCellMar>
        </w:tblPrEx>
        <w:trPr>
          <w:trHeight w:val="454" w:hRule="atLeast"/>
          <w:jc w:val="center"/>
        </w:trPr>
        <w:tc>
          <w:tcPr>
            <w:tcW w:w="1639" w:type="dxa"/>
            <w:shd w:val="clear" w:color="auto" w:fill="auto"/>
            <w:vAlign w:val="center"/>
          </w:tcPr>
          <w:p>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 标 人：</w:t>
            </w:r>
          </w:p>
        </w:tc>
        <w:tc>
          <w:tcPr>
            <w:tcW w:w="2755"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p>
        </w:tc>
        <w:tc>
          <w:tcPr>
            <w:tcW w:w="1770" w:type="dxa"/>
            <w:shd w:val="clear" w:color="auto" w:fill="auto"/>
            <w:vAlign w:val="center"/>
          </w:tcPr>
          <w:p>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招标代理机构：</w:t>
            </w:r>
          </w:p>
        </w:tc>
        <w:tc>
          <w:tcPr>
            <w:tcW w:w="3125"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p>
        </w:tc>
      </w:tr>
      <w:tr>
        <w:tblPrEx>
          <w:tblLayout w:type="fixed"/>
          <w:tblCellMar>
            <w:top w:w="0" w:type="dxa"/>
            <w:left w:w="108" w:type="dxa"/>
            <w:bottom w:w="0" w:type="dxa"/>
            <w:right w:w="108" w:type="dxa"/>
          </w:tblCellMar>
        </w:tblPrEx>
        <w:trPr>
          <w:trHeight w:val="454" w:hRule="atLeast"/>
          <w:jc w:val="center"/>
        </w:trPr>
        <w:tc>
          <w:tcPr>
            <w:tcW w:w="1639" w:type="dxa"/>
            <w:shd w:val="clear" w:color="auto" w:fill="auto"/>
            <w:vAlign w:val="center"/>
          </w:tcPr>
          <w:p>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法定代表人或其委托代理人：</w:t>
            </w:r>
          </w:p>
        </w:tc>
        <w:tc>
          <w:tcPr>
            <w:tcW w:w="2755"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p>
        </w:tc>
        <w:tc>
          <w:tcPr>
            <w:tcW w:w="1770" w:type="dxa"/>
            <w:shd w:val="clear" w:color="auto" w:fill="auto"/>
            <w:vAlign w:val="center"/>
          </w:tcPr>
          <w:p>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法定代表人或</w:t>
            </w:r>
          </w:p>
          <w:p>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其委托代理人：</w:t>
            </w:r>
          </w:p>
        </w:tc>
        <w:tc>
          <w:tcPr>
            <w:tcW w:w="3125"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p>
        </w:tc>
      </w:tr>
      <w:tr>
        <w:tblPrEx>
          <w:tblLayout w:type="fixed"/>
          <w:tblCellMar>
            <w:top w:w="0" w:type="dxa"/>
            <w:left w:w="108" w:type="dxa"/>
            <w:bottom w:w="0" w:type="dxa"/>
            <w:right w:w="108" w:type="dxa"/>
          </w:tblCellMar>
        </w:tblPrEx>
        <w:trPr>
          <w:trHeight w:val="454" w:hRule="atLeast"/>
          <w:jc w:val="center"/>
        </w:trPr>
        <w:tc>
          <w:tcPr>
            <w:tcW w:w="1639" w:type="dxa"/>
            <w:shd w:val="clear" w:color="auto" w:fill="auto"/>
            <w:vAlign w:val="center"/>
          </w:tcPr>
          <w:p>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联系地址：</w:t>
            </w:r>
          </w:p>
        </w:tc>
        <w:tc>
          <w:tcPr>
            <w:tcW w:w="2755"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p>
        </w:tc>
        <w:tc>
          <w:tcPr>
            <w:tcW w:w="1770" w:type="dxa"/>
            <w:shd w:val="clear" w:color="auto" w:fill="auto"/>
            <w:vAlign w:val="center"/>
          </w:tcPr>
          <w:p>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联系地址：</w:t>
            </w:r>
          </w:p>
        </w:tc>
        <w:tc>
          <w:tcPr>
            <w:tcW w:w="3125"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p>
        </w:tc>
      </w:tr>
      <w:tr>
        <w:tblPrEx>
          <w:tblLayout w:type="fixed"/>
          <w:tblCellMar>
            <w:top w:w="0" w:type="dxa"/>
            <w:left w:w="108" w:type="dxa"/>
            <w:bottom w:w="0" w:type="dxa"/>
            <w:right w:w="108" w:type="dxa"/>
          </w:tblCellMar>
        </w:tblPrEx>
        <w:trPr>
          <w:trHeight w:val="454" w:hRule="atLeast"/>
          <w:jc w:val="center"/>
        </w:trPr>
        <w:tc>
          <w:tcPr>
            <w:tcW w:w="1639" w:type="dxa"/>
            <w:shd w:val="clear" w:color="auto" w:fill="auto"/>
            <w:vAlign w:val="center"/>
          </w:tcPr>
          <w:p>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联系电话：</w:t>
            </w:r>
          </w:p>
        </w:tc>
        <w:tc>
          <w:tcPr>
            <w:tcW w:w="2755"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p>
        </w:tc>
        <w:tc>
          <w:tcPr>
            <w:tcW w:w="1770" w:type="dxa"/>
            <w:shd w:val="clear" w:color="auto" w:fill="auto"/>
            <w:vAlign w:val="center"/>
          </w:tcPr>
          <w:p>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联系电话：</w:t>
            </w:r>
          </w:p>
        </w:tc>
        <w:tc>
          <w:tcPr>
            <w:tcW w:w="3125"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p>
        </w:tc>
      </w:tr>
      <w:tr>
        <w:tblPrEx>
          <w:tblLayout w:type="fixed"/>
          <w:tblCellMar>
            <w:top w:w="0" w:type="dxa"/>
            <w:left w:w="108" w:type="dxa"/>
            <w:bottom w:w="0" w:type="dxa"/>
            <w:right w:w="108" w:type="dxa"/>
          </w:tblCellMar>
        </w:tblPrEx>
        <w:trPr>
          <w:trHeight w:val="454" w:hRule="atLeast"/>
          <w:jc w:val="center"/>
        </w:trPr>
        <w:tc>
          <w:tcPr>
            <w:tcW w:w="1639" w:type="dxa"/>
            <w:shd w:val="clear" w:color="auto" w:fill="auto"/>
            <w:vAlign w:val="center"/>
          </w:tcPr>
          <w:p>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传真电话：</w:t>
            </w:r>
          </w:p>
        </w:tc>
        <w:tc>
          <w:tcPr>
            <w:tcW w:w="2755"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p>
        </w:tc>
        <w:tc>
          <w:tcPr>
            <w:tcW w:w="1770" w:type="dxa"/>
            <w:shd w:val="clear" w:color="auto" w:fill="auto"/>
            <w:vAlign w:val="center"/>
          </w:tcPr>
          <w:p>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传真电话：</w:t>
            </w:r>
          </w:p>
        </w:tc>
        <w:tc>
          <w:tcPr>
            <w:tcW w:w="3125"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p>
        </w:tc>
      </w:tr>
      <w:tr>
        <w:tblPrEx>
          <w:tblLayout w:type="fixed"/>
          <w:tblCellMar>
            <w:top w:w="0" w:type="dxa"/>
            <w:left w:w="108" w:type="dxa"/>
            <w:bottom w:w="0" w:type="dxa"/>
            <w:right w:w="108" w:type="dxa"/>
          </w:tblCellMar>
        </w:tblPrEx>
        <w:trPr>
          <w:trHeight w:val="454" w:hRule="atLeast"/>
          <w:jc w:val="center"/>
        </w:trPr>
        <w:tc>
          <w:tcPr>
            <w:tcW w:w="1639" w:type="dxa"/>
            <w:shd w:val="clear" w:color="auto" w:fill="auto"/>
            <w:vAlign w:val="center"/>
          </w:tcPr>
          <w:p>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电子信箱：</w:t>
            </w:r>
          </w:p>
        </w:tc>
        <w:tc>
          <w:tcPr>
            <w:tcW w:w="2755"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p>
        </w:tc>
        <w:tc>
          <w:tcPr>
            <w:tcW w:w="1770" w:type="dxa"/>
            <w:shd w:val="clear" w:color="auto" w:fill="auto"/>
            <w:vAlign w:val="center"/>
          </w:tcPr>
          <w:p>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电子信箱：</w:t>
            </w:r>
          </w:p>
        </w:tc>
        <w:tc>
          <w:tcPr>
            <w:tcW w:w="3125"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p>
        </w:tc>
      </w:tr>
      <w:tr>
        <w:tblPrEx>
          <w:tblLayout w:type="fixed"/>
          <w:tblCellMar>
            <w:top w:w="0" w:type="dxa"/>
            <w:left w:w="108" w:type="dxa"/>
            <w:bottom w:w="0" w:type="dxa"/>
            <w:right w:w="108" w:type="dxa"/>
          </w:tblCellMar>
        </w:tblPrEx>
        <w:trPr>
          <w:trHeight w:val="454" w:hRule="atLeast"/>
          <w:jc w:val="center"/>
        </w:trPr>
        <w:tc>
          <w:tcPr>
            <w:tcW w:w="1639" w:type="dxa"/>
            <w:shd w:val="clear" w:color="auto" w:fill="auto"/>
            <w:vAlign w:val="center"/>
          </w:tcPr>
          <w:p>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日    期：</w:t>
            </w:r>
          </w:p>
        </w:tc>
        <w:tc>
          <w:tcPr>
            <w:tcW w:w="2755"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p>
        </w:tc>
        <w:tc>
          <w:tcPr>
            <w:tcW w:w="1770" w:type="dxa"/>
            <w:shd w:val="clear" w:color="auto" w:fill="auto"/>
            <w:vAlign w:val="center"/>
          </w:tcPr>
          <w:p>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日    期：</w:t>
            </w:r>
          </w:p>
        </w:tc>
        <w:tc>
          <w:tcPr>
            <w:tcW w:w="3125"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p>
        </w:tc>
      </w:tr>
    </w:tbl>
    <w:p>
      <w:pPr>
        <w:adjustRightInd w:val="0"/>
        <w:snapToGrid w:val="0"/>
        <w:spacing w:line="20" w:lineRule="exac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br w:type="page"/>
      </w:r>
    </w:p>
    <w:p>
      <w:pPr>
        <w:adjustRightInd w:val="0"/>
        <w:snapToGrid w:val="0"/>
        <w:spacing w:line="20" w:lineRule="exact"/>
        <w:rPr>
          <w:snapToGrid w:val="0"/>
          <w:color w:val="auto"/>
          <w:kern w:val="0"/>
          <w:highlight w:val="none"/>
        </w:rPr>
      </w:pPr>
    </w:p>
    <w:p>
      <w:pPr>
        <w:adjustRightInd w:val="0"/>
        <w:snapToGrid w:val="0"/>
        <w:spacing w:line="360" w:lineRule="auto"/>
        <w:jc w:val="center"/>
        <w:outlineLvl w:val="0"/>
        <w:rPr>
          <w:rFonts w:ascii="黑体" w:hAnsi="黑体" w:eastAsia="黑体" w:cs="黑体"/>
          <w:snapToGrid w:val="0"/>
          <w:color w:val="auto"/>
          <w:kern w:val="0"/>
          <w:sz w:val="32"/>
          <w:szCs w:val="32"/>
          <w:highlight w:val="none"/>
        </w:rPr>
      </w:pPr>
      <w:bookmarkStart w:id="1" w:name="_Toc45702606"/>
      <w:r>
        <w:rPr>
          <w:rFonts w:hint="eastAsia" w:ascii="黑体" w:hAnsi="黑体" w:eastAsia="黑体" w:cs="黑体"/>
          <w:snapToGrid w:val="0"/>
          <w:color w:val="auto"/>
          <w:kern w:val="0"/>
          <w:sz w:val="32"/>
          <w:szCs w:val="32"/>
          <w:highlight w:val="none"/>
        </w:rPr>
        <w:t>第二章  投标须知</w:t>
      </w:r>
      <w:bookmarkEnd w:id="1"/>
    </w:p>
    <w:p>
      <w:pPr>
        <w:adjustRightInd w:val="0"/>
        <w:snapToGrid w:val="0"/>
        <w:spacing w:line="360" w:lineRule="auto"/>
        <w:jc w:val="center"/>
        <w:outlineLvl w:val="1"/>
        <w:rPr>
          <w:rFonts w:ascii="黑体" w:hAnsi="黑体" w:eastAsia="黑体" w:cs="黑体"/>
          <w:snapToGrid w:val="0"/>
          <w:color w:val="auto"/>
          <w:kern w:val="0"/>
          <w:sz w:val="32"/>
          <w:szCs w:val="32"/>
          <w:highlight w:val="none"/>
        </w:rPr>
      </w:pPr>
      <w:bookmarkStart w:id="2" w:name="_Toc45702607"/>
      <w:r>
        <w:rPr>
          <w:rFonts w:hint="eastAsia" w:ascii="黑体" w:hAnsi="黑体" w:eastAsia="黑体" w:cs="黑体"/>
          <w:snapToGrid w:val="0"/>
          <w:color w:val="auto"/>
          <w:kern w:val="0"/>
          <w:sz w:val="32"/>
          <w:szCs w:val="32"/>
          <w:highlight w:val="none"/>
        </w:rPr>
        <w:t>一、投标须知前附表</w:t>
      </w:r>
      <w:bookmarkEnd w:id="2"/>
    </w:p>
    <w:tbl>
      <w:tblPr>
        <w:tblStyle w:val="20"/>
        <w:tblW w:w="913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4"/>
        <w:gridCol w:w="1787"/>
        <w:gridCol w:w="6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blHeader/>
          <w:jc w:val="center"/>
        </w:trPr>
        <w:tc>
          <w:tcPr>
            <w:tcW w:w="644" w:type="dxa"/>
            <w:shd w:val="clear" w:color="auto" w:fill="auto"/>
            <w:vAlign w:val="center"/>
          </w:tcPr>
          <w:p>
            <w:pPr>
              <w:adjustRightInd w:val="0"/>
              <w:snapToGrid w:val="0"/>
              <w:spacing w:line="360" w:lineRule="auto"/>
              <w:jc w:val="center"/>
              <w:rPr>
                <w:rFonts w:ascii="宋体" w:hAnsi="宋体" w:eastAsia="宋体" w:cs="宋体"/>
                <w:b/>
                <w:bCs/>
                <w:snapToGrid w:val="0"/>
                <w:color w:val="auto"/>
                <w:kern w:val="0"/>
                <w:szCs w:val="18"/>
                <w:highlight w:val="none"/>
              </w:rPr>
            </w:pPr>
            <w:r>
              <w:rPr>
                <w:rFonts w:hint="eastAsia" w:ascii="宋体" w:hAnsi="宋体" w:eastAsia="宋体" w:cs="宋体"/>
                <w:b/>
                <w:bCs/>
                <w:snapToGrid w:val="0"/>
                <w:color w:val="auto"/>
                <w:kern w:val="0"/>
                <w:szCs w:val="18"/>
                <w:highlight w:val="none"/>
              </w:rPr>
              <w:t>序号</w:t>
            </w:r>
          </w:p>
        </w:tc>
        <w:tc>
          <w:tcPr>
            <w:tcW w:w="1787" w:type="dxa"/>
            <w:shd w:val="clear" w:color="auto" w:fill="auto"/>
            <w:vAlign w:val="center"/>
          </w:tcPr>
          <w:p>
            <w:pPr>
              <w:adjustRightInd w:val="0"/>
              <w:snapToGrid w:val="0"/>
              <w:spacing w:line="360" w:lineRule="auto"/>
              <w:jc w:val="center"/>
              <w:rPr>
                <w:rFonts w:ascii="宋体" w:hAnsi="宋体" w:eastAsia="宋体" w:cs="宋体"/>
                <w:b/>
                <w:bCs/>
                <w:snapToGrid w:val="0"/>
                <w:color w:val="auto"/>
                <w:kern w:val="0"/>
                <w:szCs w:val="18"/>
                <w:highlight w:val="none"/>
              </w:rPr>
            </w:pPr>
            <w:r>
              <w:rPr>
                <w:rFonts w:hint="eastAsia" w:ascii="宋体" w:hAnsi="宋体" w:eastAsia="宋体" w:cs="宋体"/>
                <w:b/>
                <w:bCs/>
                <w:snapToGrid w:val="0"/>
                <w:color w:val="auto"/>
                <w:kern w:val="0"/>
                <w:szCs w:val="18"/>
                <w:highlight w:val="none"/>
              </w:rPr>
              <w:t>内    容</w:t>
            </w:r>
          </w:p>
        </w:tc>
        <w:tc>
          <w:tcPr>
            <w:tcW w:w="6706" w:type="dxa"/>
            <w:shd w:val="clear" w:color="auto" w:fill="auto"/>
            <w:vAlign w:val="center"/>
          </w:tcPr>
          <w:p>
            <w:pPr>
              <w:adjustRightInd w:val="0"/>
              <w:snapToGrid w:val="0"/>
              <w:spacing w:line="360" w:lineRule="auto"/>
              <w:jc w:val="center"/>
              <w:rPr>
                <w:rFonts w:ascii="宋体" w:hAnsi="宋体" w:eastAsia="宋体" w:cs="宋体"/>
                <w:b/>
                <w:bCs/>
                <w:snapToGrid w:val="0"/>
                <w:color w:val="auto"/>
                <w:kern w:val="0"/>
                <w:szCs w:val="18"/>
                <w:highlight w:val="none"/>
              </w:rPr>
            </w:pPr>
            <w:r>
              <w:rPr>
                <w:rFonts w:hint="eastAsia" w:ascii="宋体" w:hAnsi="宋体" w:eastAsia="宋体" w:cs="宋体"/>
                <w:b/>
                <w:bCs/>
                <w:snapToGrid w:val="0"/>
                <w:color w:val="auto"/>
                <w:kern w:val="0"/>
                <w:szCs w:val="18"/>
                <w:highlight w:val="none"/>
              </w:rPr>
              <w:t>规           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6" w:hRule="atLeast"/>
          <w:jc w:val="center"/>
        </w:trPr>
        <w:tc>
          <w:tcPr>
            <w:tcW w:w="644" w:type="dxa"/>
            <w:shd w:val="clear" w:color="auto" w:fill="auto"/>
            <w:vAlign w:val="center"/>
          </w:tcPr>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1</w:t>
            </w:r>
          </w:p>
        </w:tc>
        <w:tc>
          <w:tcPr>
            <w:tcW w:w="1787" w:type="dxa"/>
            <w:shd w:val="clear" w:color="auto" w:fill="auto"/>
            <w:vAlign w:val="center"/>
          </w:tcPr>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标段名称</w:t>
            </w:r>
          </w:p>
        </w:tc>
        <w:tc>
          <w:tcPr>
            <w:tcW w:w="6706" w:type="dxa"/>
            <w:shd w:val="clear" w:color="auto" w:fill="auto"/>
            <w:vAlign w:val="center"/>
          </w:tcPr>
          <w:p>
            <w:pPr>
              <w:adjustRightInd w:val="0"/>
              <w:snapToGrid w:val="0"/>
              <w:spacing w:line="360" w:lineRule="auto"/>
              <w:rPr>
                <w:rFonts w:ascii="宋体" w:hAnsi="宋体" w:eastAsia="宋体" w:cs="宋体"/>
                <w:snapToGrid w:val="0"/>
                <w:color w:val="auto"/>
                <w:kern w:val="0"/>
                <w:szCs w:val="18"/>
                <w:highlight w:val="none"/>
                <w:u w:val="single"/>
              </w:rPr>
            </w:pPr>
            <w:r>
              <w:rPr>
                <w:rFonts w:hint="eastAsia" w:ascii="宋体" w:hAnsi="宋体" w:eastAsia="宋体" w:cs="宋体"/>
                <w:snapToGrid w:val="0"/>
                <w:color w:val="auto"/>
                <w:kern w:val="0"/>
                <w:szCs w:val="18"/>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 w:hRule="atLeast"/>
          <w:jc w:val="center"/>
        </w:trPr>
        <w:tc>
          <w:tcPr>
            <w:tcW w:w="644" w:type="dxa"/>
            <w:shd w:val="clear" w:color="auto" w:fill="auto"/>
            <w:vAlign w:val="center"/>
          </w:tcPr>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2</w:t>
            </w:r>
          </w:p>
        </w:tc>
        <w:tc>
          <w:tcPr>
            <w:tcW w:w="1787" w:type="dxa"/>
            <w:shd w:val="clear" w:color="auto" w:fill="auto"/>
            <w:vAlign w:val="center"/>
          </w:tcPr>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工程地点</w:t>
            </w:r>
          </w:p>
        </w:tc>
        <w:tc>
          <w:tcPr>
            <w:tcW w:w="6706" w:type="dxa"/>
            <w:shd w:val="clear" w:color="auto" w:fill="auto"/>
            <w:vAlign w:val="center"/>
          </w:tcPr>
          <w:p>
            <w:pPr>
              <w:adjustRightInd w:val="0"/>
              <w:snapToGrid w:val="0"/>
              <w:spacing w:line="360" w:lineRule="auto"/>
              <w:rPr>
                <w:rFonts w:ascii="宋体" w:hAnsi="宋体" w:eastAsia="宋体" w:cs="宋体"/>
                <w:snapToGrid w:val="0"/>
                <w:color w:val="auto"/>
                <w:kern w:val="0"/>
                <w:szCs w:val="18"/>
                <w:highlight w:val="none"/>
                <w:u w:val="single"/>
              </w:rPr>
            </w:pPr>
            <w:r>
              <w:rPr>
                <w:rFonts w:hint="eastAsia" w:ascii="宋体" w:hAnsi="宋体" w:eastAsia="宋体" w:cs="宋体"/>
                <w:snapToGrid w:val="0"/>
                <w:color w:val="auto"/>
                <w:kern w:val="0"/>
                <w:szCs w:val="18"/>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3" w:hRule="atLeast"/>
          <w:jc w:val="center"/>
        </w:trPr>
        <w:tc>
          <w:tcPr>
            <w:tcW w:w="644" w:type="dxa"/>
            <w:shd w:val="clear" w:color="auto" w:fill="auto"/>
            <w:vAlign w:val="center"/>
          </w:tcPr>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3</w:t>
            </w:r>
          </w:p>
        </w:tc>
        <w:tc>
          <w:tcPr>
            <w:tcW w:w="1787" w:type="dxa"/>
            <w:shd w:val="clear" w:color="auto" w:fill="auto"/>
            <w:vAlign w:val="center"/>
          </w:tcPr>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color w:val="auto"/>
                <w:kern w:val="0"/>
                <w:szCs w:val="21"/>
                <w:highlight w:val="none"/>
              </w:rPr>
              <w:t>是否场外工程</w:t>
            </w:r>
          </w:p>
        </w:tc>
        <w:tc>
          <w:tcPr>
            <w:tcW w:w="6706" w:type="dxa"/>
            <w:shd w:val="clear" w:color="auto" w:fill="auto"/>
            <w:vAlign w:val="center"/>
          </w:tcPr>
          <w:p>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□是         □否</w:t>
            </w:r>
          </w:p>
          <w:p>
            <w:pPr>
              <w:adjustRightInd w:val="0"/>
              <w:snapToGrid w:val="0"/>
              <w:spacing w:line="360" w:lineRule="auto"/>
              <w:rPr>
                <w:rFonts w:ascii="宋体" w:hAnsi="宋体" w:eastAsia="宋体" w:cs="宋体"/>
                <w:snapToGrid w:val="0"/>
                <w:color w:val="auto"/>
                <w:kern w:val="0"/>
                <w:szCs w:val="18"/>
                <w:highlight w:val="none"/>
                <w:u w:val="single"/>
              </w:rPr>
            </w:pPr>
            <w:r>
              <w:rPr>
                <w:rFonts w:hint="eastAsia" w:ascii="宋体" w:hAnsi="宋体" w:eastAsia="宋体" w:cs="宋体"/>
                <w:color w:val="auto"/>
                <w:kern w:val="0"/>
                <w:szCs w:val="21"/>
                <w:highlight w:val="none"/>
              </w:rPr>
              <w:t>行政监督部门</w:t>
            </w:r>
            <w:r>
              <w:rPr>
                <w:rFonts w:hint="eastAsia" w:ascii="宋体" w:hAnsi="宋体" w:eastAsia="宋体" w:cs="宋体"/>
                <w:color w:val="auto"/>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jc w:val="center"/>
        </w:trPr>
        <w:tc>
          <w:tcPr>
            <w:tcW w:w="644" w:type="dxa"/>
            <w:shd w:val="clear" w:color="auto" w:fill="auto"/>
            <w:vAlign w:val="center"/>
          </w:tcPr>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4</w:t>
            </w:r>
          </w:p>
        </w:tc>
        <w:tc>
          <w:tcPr>
            <w:tcW w:w="1787" w:type="dxa"/>
            <w:shd w:val="clear" w:color="auto" w:fill="auto"/>
            <w:vAlign w:val="center"/>
          </w:tcPr>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工程规模及特征</w:t>
            </w:r>
          </w:p>
        </w:tc>
        <w:tc>
          <w:tcPr>
            <w:tcW w:w="6706" w:type="dxa"/>
            <w:shd w:val="clear" w:color="auto" w:fill="auto"/>
            <w:vAlign w:val="center"/>
          </w:tcPr>
          <w:p>
            <w:pPr>
              <w:adjustRightInd w:val="0"/>
              <w:snapToGrid w:val="0"/>
              <w:spacing w:line="360" w:lineRule="auto"/>
              <w:rPr>
                <w:rFonts w:ascii="宋体" w:hAnsi="宋体" w:eastAsia="宋体" w:cs="宋体"/>
                <w:snapToGrid w:val="0"/>
                <w:color w:val="auto"/>
                <w:kern w:val="0"/>
                <w:szCs w:val="18"/>
                <w:highlight w:val="none"/>
                <w:u w:val="single"/>
              </w:rPr>
            </w:pPr>
            <w:r>
              <w:rPr>
                <w:rFonts w:hint="eastAsia" w:ascii="宋体" w:hAnsi="宋体" w:eastAsia="宋体" w:cs="宋体"/>
                <w:snapToGrid w:val="0"/>
                <w:color w:val="auto"/>
                <w:kern w:val="0"/>
                <w:szCs w:val="18"/>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2" w:hRule="atLeast"/>
          <w:jc w:val="center"/>
        </w:trPr>
        <w:tc>
          <w:tcPr>
            <w:tcW w:w="644" w:type="dxa"/>
            <w:shd w:val="clear" w:color="auto" w:fill="auto"/>
            <w:vAlign w:val="center"/>
          </w:tcPr>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5</w:t>
            </w:r>
          </w:p>
        </w:tc>
        <w:tc>
          <w:tcPr>
            <w:tcW w:w="1787" w:type="dxa"/>
            <w:shd w:val="clear" w:color="auto" w:fill="auto"/>
            <w:vAlign w:val="center"/>
          </w:tcPr>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招标范围</w:t>
            </w:r>
          </w:p>
        </w:tc>
        <w:tc>
          <w:tcPr>
            <w:tcW w:w="6706" w:type="dxa"/>
            <w:shd w:val="clear" w:color="auto" w:fill="auto"/>
            <w:vAlign w:val="center"/>
          </w:tcPr>
          <w:p>
            <w:pPr>
              <w:adjustRightInd w:val="0"/>
              <w:snapToGrid w:val="0"/>
              <w:spacing w:line="360" w:lineRule="auto"/>
              <w:rPr>
                <w:rFonts w:ascii="宋体" w:hAnsi="宋体" w:eastAsia="宋体" w:cs="宋体"/>
                <w:snapToGrid w:val="0"/>
                <w:color w:val="auto"/>
                <w:kern w:val="0"/>
                <w:szCs w:val="18"/>
                <w:highlight w:val="none"/>
                <w:u w:val="single"/>
              </w:rPr>
            </w:pPr>
            <w:r>
              <w:rPr>
                <w:rFonts w:hint="eastAsia" w:ascii="宋体" w:hAnsi="宋体" w:eastAsia="宋体" w:cs="宋体"/>
                <w:snapToGrid w:val="0"/>
                <w:color w:val="auto"/>
                <w:kern w:val="0"/>
                <w:szCs w:val="18"/>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2" w:hRule="atLeast"/>
          <w:jc w:val="center"/>
        </w:trPr>
        <w:tc>
          <w:tcPr>
            <w:tcW w:w="644" w:type="dxa"/>
            <w:vMerge w:val="restart"/>
            <w:shd w:val="clear" w:color="auto" w:fill="auto"/>
            <w:vAlign w:val="center"/>
          </w:tcPr>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6</w:t>
            </w:r>
          </w:p>
        </w:tc>
        <w:tc>
          <w:tcPr>
            <w:tcW w:w="1787" w:type="dxa"/>
            <w:vMerge w:val="restart"/>
            <w:shd w:val="clear" w:color="auto" w:fill="auto"/>
            <w:vAlign w:val="center"/>
          </w:tcPr>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color w:val="auto"/>
                <w:kern w:val="0"/>
                <w:szCs w:val="21"/>
                <w:highlight w:val="none"/>
              </w:rPr>
              <w:t>资金来源</w:t>
            </w:r>
            <w:r>
              <w:rPr>
                <w:rFonts w:hint="eastAsia" w:ascii="宋体" w:hAnsi="宋体" w:eastAsia="宋体" w:cs="宋体"/>
                <w:color w:val="auto"/>
                <w:kern w:val="0"/>
                <w:szCs w:val="21"/>
                <w:highlight w:val="none"/>
                <w:lang w:eastAsia="zh-CN"/>
              </w:rPr>
              <w:t>及支持中小企业发展措施</w:t>
            </w:r>
          </w:p>
        </w:tc>
        <w:tc>
          <w:tcPr>
            <w:tcW w:w="6706" w:type="dxa"/>
            <w:shd w:val="clear" w:color="auto" w:fill="auto"/>
            <w:vAlign w:val="center"/>
          </w:tcPr>
          <w:p>
            <w:pPr>
              <w:adjustRightInd/>
              <w:snapToGrid/>
              <w:spacing w:line="240" w:lineRule="auto"/>
              <w:rPr>
                <w:rFonts w:hint="eastAsia" w:ascii="宋体" w:hAnsi="宋体" w:eastAsia="宋体" w:cs="宋体"/>
                <w:bCs/>
                <w:color w:val="auto"/>
                <w:kern w:val="0"/>
                <w:szCs w:val="21"/>
                <w:highlight w:val="none"/>
                <w:u w:val="none"/>
              </w:rPr>
            </w:pPr>
            <w:r>
              <w:rPr>
                <w:rFonts w:hint="eastAsia" w:ascii="宋体" w:hAnsi="宋体" w:eastAsia="宋体" w:cs="宋体"/>
                <w:bCs/>
                <w:color w:val="auto"/>
                <w:kern w:val="0"/>
                <w:szCs w:val="21"/>
                <w:highlight w:val="none"/>
                <w:u w:val="none"/>
                <w:lang w:eastAsia="zh-CN"/>
              </w:rPr>
              <w:t>资金来源：</w:t>
            </w:r>
            <w:r>
              <w:rPr>
                <w:rFonts w:hint="eastAsia" w:ascii="宋体" w:hAnsi="宋体" w:eastAsia="宋体" w:cs="宋体"/>
                <w:bCs/>
                <w:color w:val="auto"/>
                <w:kern w:val="0"/>
                <w:szCs w:val="21"/>
                <w:highlight w:val="none"/>
                <w:u w:val="none"/>
              </w:rPr>
              <w:t xml:space="preserve"> </w:t>
            </w:r>
            <w:r>
              <w:rPr>
                <w:rFonts w:hint="eastAsia" w:ascii="宋体" w:hAnsi="宋体" w:eastAsia="宋体" w:cs="宋体"/>
                <w:bCs/>
                <w:color w:val="auto"/>
                <w:kern w:val="0"/>
                <w:szCs w:val="21"/>
                <w:highlight w:val="none"/>
                <w:u w:val="none"/>
                <w:lang w:val="en-US" w:eastAsia="zh-CN"/>
              </w:rPr>
              <w:t xml:space="preserve">     </w:t>
            </w:r>
            <w:r>
              <w:rPr>
                <w:rFonts w:hint="eastAsia" w:ascii="宋体" w:hAnsi="宋体" w:eastAsia="宋体" w:cs="宋体"/>
                <w:bCs/>
                <w:color w:val="auto"/>
                <w:kern w:val="0"/>
                <w:szCs w:val="21"/>
                <w:highlight w:val="none"/>
                <w:u w:val="none"/>
              </w:rPr>
              <w:t xml:space="preserve">     </w:t>
            </w:r>
          </w:p>
          <w:p>
            <w:pPr>
              <w:adjustRightInd/>
              <w:snapToGrid/>
              <w:spacing w:line="240" w:lineRule="auto"/>
              <w:rPr>
                <w:rFonts w:hint="eastAsia"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rPr>
              <w:t>□</w:t>
            </w:r>
            <w:r>
              <w:rPr>
                <w:rFonts w:hint="eastAsia" w:ascii="宋体" w:hAnsi="宋体" w:eastAsia="宋体" w:cs="宋体"/>
                <w:color w:val="auto"/>
                <w:kern w:val="0"/>
                <w:szCs w:val="21"/>
                <w:highlight w:val="none"/>
                <w:u w:val="none"/>
                <w:lang w:eastAsia="zh-CN"/>
              </w:rPr>
              <w:t>政府投资</w:t>
            </w:r>
            <w:r>
              <w:rPr>
                <w:rFonts w:hint="eastAsia" w:ascii="宋体" w:hAnsi="宋体" w:eastAsia="宋体" w:cs="宋体"/>
                <w:color w:val="auto"/>
                <w:kern w:val="0"/>
                <w:szCs w:val="21"/>
                <w:highlight w:val="none"/>
                <w:u w:val="none"/>
                <w:lang w:val="en-US" w:eastAsia="zh-CN"/>
              </w:rPr>
              <w:t xml:space="preserve"> 占比</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 xml:space="preserve">% </w:t>
            </w:r>
          </w:p>
          <w:p>
            <w:pPr>
              <w:adjustRightInd/>
              <w:snapToGrid/>
              <w:spacing w:line="240" w:lineRule="auto"/>
              <w:rPr>
                <w:rFonts w:hint="eastAsia"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lang w:eastAsia="zh-CN"/>
              </w:rPr>
              <w:t>□国有企业投资</w:t>
            </w:r>
            <w:r>
              <w:rPr>
                <w:rFonts w:hint="eastAsia" w:ascii="宋体" w:hAnsi="宋体" w:eastAsia="宋体" w:cs="宋体"/>
                <w:color w:val="auto"/>
                <w:kern w:val="0"/>
                <w:szCs w:val="21"/>
                <w:highlight w:val="none"/>
                <w:u w:val="none"/>
                <w:lang w:val="en-US" w:eastAsia="zh-CN"/>
              </w:rPr>
              <w:t xml:space="preserve">  占比</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 xml:space="preserve">%  </w:t>
            </w:r>
          </w:p>
          <w:p>
            <w:pPr>
              <w:adjustRightInd/>
              <w:snapToGrid/>
              <w:spacing w:line="24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eastAsia="zh-CN"/>
              </w:rPr>
              <w:t>□集体资金投资</w:t>
            </w:r>
            <w:r>
              <w:rPr>
                <w:rFonts w:hint="eastAsia" w:ascii="宋体" w:hAnsi="宋体" w:eastAsia="宋体" w:cs="宋体"/>
                <w:color w:val="auto"/>
                <w:kern w:val="0"/>
                <w:szCs w:val="21"/>
                <w:highlight w:val="none"/>
                <w:lang w:val="en-US" w:eastAsia="zh-CN"/>
              </w:rPr>
              <w:t xml:space="preserve"> </w:t>
            </w:r>
            <w:r>
              <w:rPr>
                <w:rFonts w:hint="eastAsia" w:ascii="宋体" w:hAnsi="宋体" w:eastAsia="宋体" w:cs="宋体"/>
                <w:color w:val="auto"/>
                <w:kern w:val="0"/>
                <w:szCs w:val="21"/>
                <w:highlight w:val="none"/>
                <w:u w:val="none"/>
                <w:lang w:val="en-US" w:eastAsia="zh-CN"/>
              </w:rPr>
              <w:t xml:space="preserve"> 占比</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 xml:space="preserve">% </w:t>
            </w:r>
          </w:p>
          <w:p>
            <w:pPr>
              <w:adjustRightInd w:val="0"/>
              <w:snapToGrid w:val="0"/>
              <w:spacing w:line="360" w:lineRule="auto"/>
              <w:rPr>
                <w:rFonts w:hint="eastAsia" w:ascii="宋体" w:hAnsi="宋体" w:eastAsia="宋体" w:cs="宋体"/>
                <w:snapToGrid w:val="0"/>
                <w:color w:val="auto"/>
                <w:kern w:val="0"/>
                <w:szCs w:val="18"/>
                <w:highlight w:val="none"/>
                <w:u w:val="single"/>
              </w:rPr>
            </w:pPr>
            <w:r>
              <w:rPr>
                <w:rFonts w:hint="eastAsia" w:ascii="宋体" w:hAnsi="宋体" w:eastAsia="宋体" w:cs="宋体"/>
                <w:color w:val="auto"/>
                <w:kern w:val="0"/>
                <w:szCs w:val="21"/>
                <w:highlight w:val="none"/>
                <w:lang w:eastAsia="zh-CN"/>
              </w:rPr>
              <w:t>□其他</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 xml:space="preserve"> 占比</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5" w:hRule="atLeast"/>
          <w:jc w:val="center"/>
        </w:trPr>
        <w:tc>
          <w:tcPr>
            <w:tcW w:w="644" w:type="dxa"/>
            <w:vMerge w:val="continue"/>
            <w:shd w:val="clear" w:color="auto" w:fill="auto"/>
            <w:vAlign w:val="center"/>
          </w:tcPr>
          <w:p>
            <w:pPr>
              <w:adjustRightInd w:val="0"/>
              <w:snapToGrid w:val="0"/>
              <w:spacing w:line="360" w:lineRule="auto"/>
              <w:jc w:val="center"/>
              <w:rPr>
                <w:rFonts w:ascii="宋体" w:hAnsi="宋体" w:eastAsia="宋体" w:cs="宋体"/>
                <w:snapToGrid w:val="0"/>
                <w:color w:val="auto"/>
                <w:kern w:val="0"/>
                <w:szCs w:val="18"/>
                <w:highlight w:val="none"/>
              </w:rPr>
            </w:pPr>
          </w:p>
        </w:tc>
        <w:tc>
          <w:tcPr>
            <w:tcW w:w="1787" w:type="dxa"/>
            <w:vMerge w:val="continue"/>
            <w:shd w:val="clear" w:color="auto" w:fill="auto"/>
            <w:vAlign w:val="center"/>
          </w:tcPr>
          <w:p>
            <w:pPr>
              <w:adjustRightInd w:val="0"/>
              <w:snapToGrid w:val="0"/>
              <w:spacing w:line="360" w:lineRule="auto"/>
              <w:jc w:val="center"/>
              <w:rPr>
                <w:rFonts w:ascii="宋体" w:hAnsi="宋体" w:eastAsia="宋体" w:cs="宋体"/>
                <w:snapToGrid w:val="0"/>
                <w:color w:val="auto"/>
                <w:kern w:val="0"/>
                <w:szCs w:val="18"/>
                <w:highlight w:val="none"/>
              </w:rPr>
            </w:pPr>
          </w:p>
        </w:tc>
        <w:tc>
          <w:tcPr>
            <w:tcW w:w="6706" w:type="dxa"/>
            <w:shd w:val="clear" w:color="auto" w:fill="auto"/>
            <w:vAlign w:val="center"/>
          </w:tcPr>
          <w:p>
            <w:pPr>
              <w:adjustRightInd w:val="0"/>
              <w:snapToGrid w:val="0"/>
              <w:spacing w:line="360" w:lineRule="auto"/>
              <w:rPr>
                <w:rFonts w:hint="default"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lang w:val="en-US" w:eastAsia="zh-CN"/>
              </w:rPr>
              <w:t>是否采取下列支持中小企业发展措施：</w:t>
            </w:r>
            <w:r>
              <w:rPr>
                <w:rFonts w:hint="eastAsia" w:ascii="宋体" w:hAnsi="宋体" w:eastAsia="宋体" w:cs="宋体"/>
                <w:color w:val="auto"/>
                <w:kern w:val="0"/>
                <w:szCs w:val="21"/>
                <w:highlight w:val="none"/>
                <w:u w:val="none"/>
              </w:rPr>
              <w:t>□</w:t>
            </w:r>
            <w:r>
              <w:rPr>
                <w:rFonts w:hint="eastAsia" w:ascii="宋体" w:hAnsi="宋体" w:eastAsia="宋体" w:cs="宋体"/>
                <w:color w:val="auto"/>
                <w:kern w:val="0"/>
                <w:szCs w:val="21"/>
                <w:highlight w:val="none"/>
                <w:u w:val="none"/>
                <w:lang w:eastAsia="zh-CN"/>
              </w:rPr>
              <w:t>是</w:t>
            </w:r>
            <w:r>
              <w:rPr>
                <w:rFonts w:hint="eastAsia" w:ascii="宋体" w:hAnsi="宋体" w:eastAsia="宋体" w:cs="宋体"/>
                <w:color w:val="auto"/>
                <w:kern w:val="0"/>
                <w:szCs w:val="21"/>
                <w:highlight w:val="none"/>
                <w:u w:val="none"/>
                <w:lang w:val="en-US" w:eastAsia="zh-CN"/>
              </w:rPr>
              <w:t xml:space="preserve">   </w:t>
            </w:r>
            <w:r>
              <w:rPr>
                <w:rFonts w:hint="eastAsia" w:ascii="宋体" w:hAnsi="宋体" w:eastAsia="宋体" w:cs="宋体"/>
                <w:color w:val="auto"/>
                <w:kern w:val="0"/>
                <w:szCs w:val="21"/>
                <w:highlight w:val="none"/>
                <w:u w:val="none"/>
                <w:lang w:eastAsia="zh-CN"/>
              </w:rPr>
              <w:t>□否</w:t>
            </w:r>
          </w:p>
          <w:p>
            <w:pPr>
              <w:adjustRightInd w:val="0"/>
              <w:snapToGrid w:val="0"/>
              <w:spacing w:line="360" w:lineRule="auto"/>
              <w:ind w:firstLine="0" w:firstLineChars="0"/>
              <w:rPr>
                <w:rFonts w:hint="eastAsia"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lang w:eastAsia="zh-CN"/>
              </w:rPr>
              <w:t>□</w:t>
            </w:r>
            <w:r>
              <w:rPr>
                <w:rFonts w:hint="eastAsia" w:ascii="宋体" w:hAnsi="宋体" w:eastAsia="宋体" w:cs="宋体"/>
                <w:color w:val="auto"/>
                <w:kern w:val="0"/>
                <w:szCs w:val="21"/>
                <w:highlight w:val="none"/>
                <w:u w:val="none"/>
                <w:lang w:val="en-US" w:eastAsia="zh-CN"/>
              </w:rPr>
              <w:t>同等条件下优先选择符合条件的中小企业中标。</w:t>
            </w:r>
          </w:p>
          <w:p>
            <w:pPr>
              <w:adjustRightInd w:val="0"/>
              <w:snapToGrid w:val="0"/>
              <w:spacing w:line="360" w:lineRule="auto"/>
              <w:rPr>
                <w:rFonts w:hint="default"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rPr>
              <w:t>□</w:t>
            </w:r>
            <w:r>
              <w:rPr>
                <w:rFonts w:hint="default" w:ascii="宋体" w:hAnsi="宋体" w:eastAsia="宋体" w:cs="宋体"/>
                <w:color w:val="auto"/>
                <w:kern w:val="0"/>
                <w:szCs w:val="21"/>
                <w:highlight w:val="none"/>
                <w:u w:val="none"/>
                <w:lang w:val="en-US" w:eastAsia="zh-CN"/>
              </w:rPr>
              <w:t>以联合体形式参加本次投标的，</w:t>
            </w:r>
            <w:r>
              <w:rPr>
                <w:rFonts w:hint="eastAsia" w:ascii="宋体" w:hAnsi="宋体" w:eastAsia="宋体" w:cs="宋体"/>
                <w:color w:val="auto"/>
                <w:kern w:val="0"/>
                <w:szCs w:val="21"/>
                <w:highlight w:val="none"/>
                <w:u w:val="none"/>
                <w:lang w:val="en-US" w:eastAsia="zh-CN"/>
              </w:rPr>
              <w:t>联合体中中小企业承担的</w:t>
            </w:r>
            <w:r>
              <w:rPr>
                <w:rFonts w:hint="default" w:ascii="宋体" w:hAnsi="宋体" w:eastAsia="宋体" w:cs="宋体"/>
                <w:color w:val="auto"/>
                <w:kern w:val="0"/>
                <w:szCs w:val="21"/>
                <w:highlight w:val="none"/>
                <w:u w:val="none"/>
                <w:lang w:val="en-US" w:eastAsia="zh-CN"/>
              </w:rPr>
              <w:t>合同份额需达到</w:t>
            </w:r>
            <w:r>
              <w:rPr>
                <w:rFonts w:hint="eastAsia" w:ascii="宋体" w:hAnsi="宋体" w:eastAsia="宋体" w:cs="宋体"/>
                <w:color w:val="auto"/>
                <w:kern w:val="0"/>
                <w:szCs w:val="21"/>
                <w:highlight w:val="none"/>
                <w:u w:val="single"/>
                <w:lang w:val="en-US" w:eastAsia="zh-CN"/>
              </w:rPr>
              <w:t xml:space="preserve">   </w:t>
            </w:r>
            <w:r>
              <w:rPr>
                <w:rFonts w:hint="default" w:ascii="宋体" w:hAnsi="宋体" w:eastAsia="宋体" w:cs="宋体"/>
                <w:color w:val="auto"/>
                <w:kern w:val="0"/>
                <w:szCs w:val="21"/>
                <w:highlight w:val="none"/>
                <w:u w:val="none"/>
                <w:lang w:val="en-US" w:eastAsia="zh-CN"/>
              </w:rPr>
              <w:t>%以上。</w:t>
            </w:r>
          </w:p>
          <w:p>
            <w:pPr>
              <w:adjustRightInd w:val="0"/>
              <w:snapToGrid w:val="0"/>
              <w:spacing w:line="360" w:lineRule="auto"/>
              <w:rPr>
                <w:color w:val="auto"/>
                <w:highlight w:val="none"/>
              </w:rPr>
            </w:pPr>
            <w:r>
              <w:rPr>
                <w:rFonts w:hint="eastAsia" w:ascii="宋体" w:hAnsi="宋体" w:eastAsia="宋体" w:cs="宋体"/>
                <w:color w:val="auto"/>
                <w:kern w:val="0"/>
                <w:szCs w:val="21"/>
                <w:highlight w:val="none"/>
                <w:u w:val="none"/>
              </w:rPr>
              <w:t>□</w:t>
            </w:r>
            <w:r>
              <w:rPr>
                <w:rFonts w:hint="eastAsia" w:ascii="宋体" w:hAnsi="宋体" w:eastAsia="宋体" w:cs="宋体"/>
                <w:color w:val="auto"/>
                <w:kern w:val="0"/>
                <w:szCs w:val="21"/>
                <w:highlight w:val="none"/>
                <w:u w:val="none"/>
                <w:lang w:val="en-US" w:eastAsia="zh-CN"/>
              </w:rPr>
              <w:t>其他措施</w:t>
            </w:r>
            <w:r>
              <w:rPr>
                <w:rFonts w:hint="eastAsia" w:ascii="宋体" w:hAnsi="宋体" w:eastAsia="宋体" w:cs="宋体"/>
                <w:color w:val="auto"/>
                <w:kern w:val="0"/>
                <w:szCs w:val="21"/>
                <w:highlight w:val="none"/>
                <w:u w:val="single"/>
                <w:lang w:val="en-US" w:eastAsia="zh-CN"/>
              </w:rPr>
              <w:t xml:space="preserve">            </w:t>
            </w:r>
          </w:p>
          <w:p>
            <w:pPr>
              <w:adjustRightInd/>
              <w:snapToGrid/>
              <w:spacing w:line="240" w:lineRule="auto"/>
              <w:rPr>
                <w:rFonts w:hint="eastAsia" w:ascii="宋体" w:hAnsi="宋体" w:eastAsia="宋体" w:cs="宋体"/>
                <w:snapToGrid w:val="0"/>
                <w:color w:val="auto"/>
                <w:kern w:val="0"/>
                <w:szCs w:val="18"/>
                <w:highlight w:val="none"/>
              </w:rPr>
            </w:pPr>
            <w:r>
              <w:rPr>
                <w:rFonts w:hint="eastAsia" w:ascii="宋体" w:hAnsi="宋体" w:eastAsia="宋体" w:cs="宋体"/>
                <w:color w:val="auto"/>
                <w:kern w:val="0"/>
                <w:szCs w:val="21"/>
                <w:highlight w:val="none"/>
                <w:u w:val="none"/>
                <w:lang w:eastAsia="zh-CN"/>
              </w:rPr>
              <w:t>注：根据《深圳市住房和建设局关于在政府投资建设工程招标投标中落实支持中小企业发展政策的通知》（深建市场〔2024〕3号）的规定，依法必须进行招标且适宜由中小企业承接的</w:t>
            </w:r>
            <w:r>
              <w:rPr>
                <w:rFonts w:hint="eastAsia" w:ascii="宋体" w:hAnsi="宋体" w:eastAsia="宋体" w:cs="宋体"/>
                <w:b/>
                <w:bCs/>
                <w:color w:val="auto"/>
                <w:kern w:val="0"/>
                <w:szCs w:val="21"/>
                <w:highlight w:val="none"/>
                <w:u w:val="none"/>
                <w:lang w:eastAsia="zh-CN"/>
              </w:rPr>
              <w:t>政府投资建设工程项目</w:t>
            </w:r>
            <w:r>
              <w:rPr>
                <w:rFonts w:hint="eastAsia" w:ascii="宋体" w:hAnsi="宋体" w:eastAsia="宋体" w:cs="宋体"/>
                <w:color w:val="auto"/>
                <w:kern w:val="0"/>
                <w:szCs w:val="21"/>
                <w:highlight w:val="none"/>
                <w:u w:val="none"/>
                <w:lang w:eastAsia="zh-CN"/>
              </w:rPr>
              <w:t>，建设单位可以采取相应措施促进中小企业发展，并确保中小企业承接（含分包）部分的预算金额达到项目预算总额的40%</w:t>
            </w:r>
            <w:r>
              <w:rPr>
                <w:rFonts w:hint="eastAsia" w:ascii="宋体" w:hAnsi="宋体" w:eastAsia="宋体" w:cs="宋体"/>
                <w:color w:val="auto"/>
                <w:kern w:val="0"/>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2" w:hRule="atLeast"/>
          <w:jc w:val="center"/>
        </w:trPr>
        <w:tc>
          <w:tcPr>
            <w:tcW w:w="644" w:type="dxa"/>
            <w:shd w:val="clear" w:color="auto" w:fill="auto"/>
            <w:vAlign w:val="center"/>
          </w:tcPr>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7</w:t>
            </w:r>
          </w:p>
        </w:tc>
        <w:tc>
          <w:tcPr>
            <w:tcW w:w="1787" w:type="dxa"/>
            <w:shd w:val="clear" w:color="auto" w:fill="auto"/>
            <w:vAlign w:val="center"/>
          </w:tcPr>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color w:val="auto"/>
                <w:kern w:val="0"/>
                <w:szCs w:val="21"/>
                <w:highlight w:val="none"/>
              </w:rPr>
              <w:t>采用的币种</w:t>
            </w:r>
          </w:p>
        </w:tc>
        <w:tc>
          <w:tcPr>
            <w:tcW w:w="6706" w:type="dxa"/>
            <w:shd w:val="clear" w:color="auto" w:fill="auto"/>
            <w:vAlign w:val="center"/>
          </w:tcPr>
          <w:p>
            <w:pPr>
              <w:adjustRightInd w:val="0"/>
              <w:snapToGrid w:val="0"/>
              <w:spacing w:line="360" w:lineRule="auto"/>
              <w:rPr>
                <w:rFonts w:ascii="宋体" w:hAnsi="宋体" w:eastAsia="宋体" w:cs="宋体"/>
                <w:b/>
                <w:snapToGrid w:val="0"/>
                <w:color w:val="auto"/>
                <w:kern w:val="0"/>
                <w:szCs w:val="18"/>
                <w:highlight w:val="none"/>
                <w:u w:val="single"/>
              </w:rPr>
            </w:pPr>
            <w:r>
              <w:rPr>
                <w:rFonts w:hint="eastAsia" w:ascii="宋体" w:hAnsi="宋体" w:eastAsia="宋体" w:cs="宋体"/>
                <w:color w:val="auto"/>
                <w:kern w:val="0"/>
                <w:szCs w:val="21"/>
                <w:highlight w:val="none"/>
              </w:rPr>
              <w:t>结合项目确定币种</w:t>
            </w:r>
            <w:r>
              <w:rPr>
                <w:rFonts w:hint="eastAsia" w:ascii="宋体" w:hAnsi="宋体" w:eastAsia="宋体" w:cs="宋体"/>
                <w:color w:val="auto"/>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5" w:hRule="atLeast"/>
          <w:jc w:val="center"/>
        </w:trPr>
        <w:tc>
          <w:tcPr>
            <w:tcW w:w="644" w:type="dxa"/>
            <w:shd w:val="clear" w:color="auto" w:fill="auto"/>
            <w:vAlign w:val="center"/>
          </w:tcPr>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8</w:t>
            </w:r>
          </w:p>
        </w:tc>
        <w:tc>
          <w:tcPr>
            <w:tcW w:w="1787" w:type="dxa"/>
            <w:shd w:val="clear" w:color="auto" w:fill="auto"/>
            <w:vAlign w:val="center"/>
          </w:tcPr>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工程监理服务类型</w:t>
            </w:r>
          </w:p>
        </w:tc>
        <w:tc>
          <w:tcPr>
            <w:tcW w:w="6706" w:type="dxa"/>
            <w:shd w:val="clear" w:color="auto" w:fill="auto"/>
            <w:vAlign w:val="center"/>
          </w:tcPr>
          <w:p>
            <w:pPr>
              <w:adjustRightInd w:val="0"/>
              <w:snapToGrid w:val="0"/>
              <w:spacing w:line="360" w:lineRule="auto"/>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□工程监理</w:t>
            </w:r>
          </w:p>
          <w:p>
            <w:pPr>
              <w:adjustRightInd w:val="0"/>
              <w:snapToGrid w:val="0"/>
              <w:spacing w:line="360" w:lineRule="auto"/>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□其他服务：</w:t>
            </w:r>
            <w:r>
              <w:rPr>
                <w:rFonts w:hint="eastAsia" w:ascii="宋体" w:hAnsi="宋体" w:eastAsia="宋体" w:cs="宋体"/>
                <w:snapToGrid w:val="0"/>
                <w:color w:val="auto"/>
                <w:kern w:val="0"/>
                <w:szCs w:val="18"/>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90" w:hRule="atLeast"/>
          <w:jc w:val="center"/>
        </w:trPr>
        <w:tc>
          <w:tcPr>
            <w:tcW w:w="644" w:type="dxa"/>
            <w:shd w:val="clear" w:color="auto" w:fill="auto"/>
            <w:vAlign w:val="center"/>
          </w:tcPr>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9</w:t>
            </w:r>
          </w:p>
        </w:tc>
        <w:tc>
          <w:tcPr>
            <w:tcW w:w="1787" w:type="dxa"/>
            <w:shd w:val="clear" w:color="auto" w:fill="auto"/>
            <w:vAlign w:val="center"/>
          </w:tcPr>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工程监理阶段与期限</w:t>
            </w:r>
          </w:p>
        </w:tc>
        <w:tc>
          <w:tcPr>
            <w:tcW w:w="6706" w:type="dxa"/>
            <w:shd w:val="clear" w:color="auto" w:fill="auto"/>
            <w:vAlign w:val="center"/>
          </w:tcPr>
          <w:p>
            <w:pPr>
              <w:adjustRightInd w:val="0"/>
              <w:snapToGrid w:val="0"/>
              <w:spacing w:line="360" w:lineRule="auto"/>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自</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szCs w:val="18"/>
                <w:highlight w:val="none"/>
              </w:rPr>
              <w:t>起至</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szCs w:val="18"/>
                <w:highlight w:val="none"/>
              </w:rPr>
              <w:t>止，总计</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szCs w:val="18"/>
                <w:highlight w:val="none"/>
              </w:rPr>
              <w:t>日历天。其中：</w:t>
            </w:r>
          </w:p>
          <w:p>
            <w:pPr>
              <w:adjustRightInd w:val="0"/>
              <w:snapToGrid w:val="0"/>
              <w:spacing w:line="360" w:lineRule="auto"/>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□施工阶段：自</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szCs w:val="18"/>
                <w:highlight w:val="none"/>
              </w:rPr>
              <w:t>起至</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szCs w:val="18"/>
                <w:highlight w:val="none"/>
              </w:rPr>
              <w:t>止，共</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szCs w:val="18"/>
                <w:highlight w:val="none"/>
              </w:rPr>
              <w:t>日历天；</w:t>
            </w:r>
          </w:p>
          <w:p>
            <w:pPr>
              <w:adjustRightInd w:val="0"/>
              <w:snapToGrid w:val="0"/>
              <w:spacing w:line="360" w:lineRule="auto"/>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□保修阶段：自</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szCs w:val="18"/>
                <w:highlight w:val="none"/>
              </w:rPr>
              <w:t>起至</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szCs w:val="18"/>
                <w:highlight w:val="none"/>
              </w:rPr>
              <w:t>止，共</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szCs w:val="18"/>
                <w:highlight w:val="none"/>
              </w:rPr>
              <w:t>日历天；</w:t>
            </w:r>
          </w:p>
          <w:p>
            <w:pPr>
              <w:adjustRightInd w:val="0"/>
              <w:snapToGrid w:val="0"/>
              <w:spacing w:line="360" w:lineRule="auto"/>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□其他服务：自</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szCs w:val="18"/>
                <w:highlight w:val="none"/>
              </w:rPr>
              <w:t>起至</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szCs w:val="18"/>
                <w:highlight w:val="none"/>
              </w:rPr>
              <w:t>止，共</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szCs w:val="18"/>
                <w:highlight w:val="none"/>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8" w:hRule="atLeast"/>
          <w:jc w:val="center"/>
        </w:trPr>
        <w:tc>
          <w:tcPr>
            <w:tcW w:w="644" w:type="dxa"/>
            <w:shd w:val="clear" w:color="auto" w:fill="auto"/>
            <w:vAlign w:val="center"/>
          </w:tcPr>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10</w:t>
            </w:r>
          </w:p>
        </w:tc>
        <w:tc>
          <w:tcPr>
            <w:tcW w:w="1787" w:type="dxa"/>
            <w:shd w:val="clear" w:color="auto" w:fill="auto"/>
            <w:vAlign w:val="center"/>
          </w:tcPr>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工程质量要求</w:t>
            </w:r>
          </w:p>
        </w:tc>
        <w:tc>
          <w:tcPr>
            <w:tcW w:w="6706" w:type="dxa"/>
            <w:shd w:val="clear" w:color="auto" w:fill="auto"/>
            <w:vAlign w:val="center"/>
          </w:tcPr>
          <w:p>
            <w:pPr>
              <w:adjustRightInd w:val="0"/>
              <w:snapToGrid w:val="0"/>
              <w:spacing w:line="360" w:lineRule="auto"/>
              <w:ind w:firstLine="105" w:firstLineChars="50"/>
              <w:rPr>
                <w:rFonts w:ascii="宋体" w:hAnsi="宋体" w:eastAsia="宋体" w:cs="宋体"/>
                <w:snapToGrid w:val="0"/>
                <w:color w:val="auto"/>
                <w:kern w:val="0"/>
                <w:szCs w:val="18"/>
                <w:highlight w:val="none"/>
                <w:u w:val="single"/>
              </w:rPr>
            </w:pPr>
            <w:r>
              <w:rPr>
                <w:rFonts w:hint="eastAsia" w:ascii="宋体" w:hAnsi="宋体" w:eastAsia="宋体" w:cs="宋体"/>
                <w:snapToGrid w:val="0"/>
                <w:color w:val="auto"/>
                <w:kern w:val="0"/>
                <w:szCs w:val="18"/>
                <w:highlight w:val="none"/>
              </w:rPr>
              <w:t>工程质量标准：合格；      工程质量目标：</w:t>
            </w:r>
            <w:r>
              <w:rPr>
                <w:rFonts w:hint="eastAsia" w:ascii="宋体" w:hAnsi="宋体" w:eastAsia="宋体" w:cs="宋体"/>
                <w:snapToGrid w:val="0"/>
                <w:color w:val="auto"/>
                <w:kern w:val="0"/>
                <w:szCs w:val="18"/>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7" w:hRule="atLeast"/>
          <w:jc w:val="center"/>
        </w:trPr>
        <w:tc>
          <w:tcPr>
            <w:tcW w:w="644" w:type="dxa"/>
            <w:vMerge w:val="restart"/>
            <w:shd w:val="clear" w:color="auto" w:fill="auto"/>
            <w:vAlign w:val="center"/>
          </w:tcPr>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11</w:t>
            </w:r>
          </w:p>
        </w:tc>
        <w:tc>
          <w:tcPr>
            <w:tcW w:w="1787" w:type="dxa"/>
            <w:vMerge w:val="restart"/>
            <w:shd w:val="clear" w:color="auto" w:fill="auto"/>
            <w:vAlign w:val="center"/>
          </w:tcPr>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投标人要求</w:t>
            </w:r>
          </w:p>
        </w:tc>
        <w:tc>
          <w:tcPr>
            <w:tcW w:w="6706" w:type="dxa"/>
            <w:shd w:val="clear" w:color="auto" w:fill="auto"/>
            <w:vAlign w:val="center"/>
          </w:tcPr>
          <w:p>
            <w:pPr>
              <w:adjustRightInd w:val="0"/>
              <w:snapToGrid w:val="0"/>
              <w:spacing w:line="360" w:lineRule="auto"/>
              <w:rPr>
                <w:rFonts w:ascii="宋体" w:hAnsi="宋体" w:eastAsia="宋体" w:cs="宋体"/>
                <w:snapToGrid w:val="0"/>
                <w:color w:val="auto"/>
                <w:kern w:val="0"/>
                <w:szCs w:val="18"/>
                <w:highlight w:val="none"/>
                <w:u w:val="single"/>
              </w:rPr>
            </w:pPr>
            <w:r>
              <w:rPr>
                <w:rFonts w:hint="eastAsia" w:ascii="宋体" w:hAnsi="宋体" w:eastAsia="宋体" w:cs="宋体"/>
                <w:snapToGrid w:val="0"/>
                <w:color w:val="auto"/>
                <w:kern w:val="0"/>
                <w:szCs w:val="18"/>
                <w:highlight w:val="none"/>
              </w:rPr>
              <w:t>资质等级：</w:t>
            </w:r>
            <w:r>
              <w:rPr>
                <w:rFonts w:hint="eastAsia" w:ascii="宋体" w:hAnsi="宋体" w:eastAsia="宋体" w:cs="宋体"/>
                <w:snapToGrid w:val="0"/>
                <w:color w:val="auto"/>
                <w:kern w:val="0"/>
                <w:szCs w:val="18"/>
                <w:highlight w:val="none"/>
                <w:u w:val="single"/>
              </w:rPr>
              <w:t xml:space="preserve">      </w:t>
            </w:r>
          </w:p>
          <w:p>
            <w:pPr>
              <w:adjustRightInd w:val="0"/>
              <w:snapToGrid w:val="0"/>
              <w:spacing w:line="360" w:lineRule="auto"/>
              <w:rPr>
                <w:rFonts w:ascii="宋体" w:hAnsi="宋体" w:eastAsia="宋体" w:cs="宋体"/>
                <w:snapToGrid w:val="0"/>
                <w:color w:val="auto"/>
                <w:kern w:val="0"/>
                <w:szCs w:val="18"/>
                <w:highlight w:val="none"/>
              </w:rPr>
            </w:pPr>
            <w:r>
              <w:rPr>
                <w:rFonts w:hint="eastAsia" w:ascii="宋体" w:hAnsi="宋体" w:eastAsia="宋体" w:cs="宋体"/>
                <w:color w:val="auto"/>
                <w:kern w:val="0"/>
                <w:szCs w:val="21"/>
                <w:highlight w:val="none"/>
              </w:rPr>
              <w:t>联合体投标：□接受    □不接受</w:t>
            </w:r>
          </w:p>
          <w:p>
            <w:pPr>
              <w:adjustRightInd w:val="0"/>
              <w:snapToGrid w:val="0"/>
              <w:spacing w:line="360" w:lineRule="auto"/>
              <w:rPr>
                <w:rFonts w:ascii="宋体" w:hAnsi="宋体" w:eastAsia="宋体" w:cs="宋体"/>
                <w:snapToGrid w:val="0"/>
                <w:color w:val="auto"/>
                <w:kern w:val="0"/>
                <w:szCs w:val="18"/>
                <w:highlight w:val="none"/>
                <w:u w:val="single"/>
              </w:rPr>
            </w:pPr>
            <w:r>
              <w:rPr>
                <w:rFonts w:hint="eastAsia" w:ascii="宋体" w:hAnsi="宋体" w:eastAsia="宋体" w:cs="宋体"/>
                <w:snapToGrid w:val="0"/>
                <w:color w:val="auto"/>
                <w:kern w:val="0"/>
                <w:szCs w:val="18"/>
                <w:highlight w:val="none"/>
              </w:rPr>
              <w:t>其他：</w:t>
            </w:r>
            <w:r>
              <w:rPr>
                <w:rFonts w:hint="eastAsia" w:ascii="宋体" w:hAnsi="宋体" w:eastAsia="宋体" w:cs="宋体"/>
                <w:snapToGrid w:val="0"/>
                <w:color w:val="auto"/>
                <w:kern w:val="0"/>
                <w:szCs w:val="18"/>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jc w:val="center"/>
        </w:trPr>
        <w:tc>
          <w:tcPr>
            <w:tcW w:w="644" w:type="dxa"/>
            <w:vMerge w:val="continue"/>
            <w:shd w:val="clear" w:color="auto" w:fill="auto"/>
            <w:vAlign w:val="center"/>
          </w:tcPr>
          <w:p>
            <w:pPr>
              <w:adjustRightInd w:val="0"/>
              <w:snapToGrid w:val="0"/>
              <w:spacing w:line="360" w:lineRule="auto"/>
              <w:jc w:val="center"/>
              <w:rPr>
                <w:rFonts w:hint="eastAsia" w:ascii="宋体" w:hAnsi="宋体" w:eastAsia="宋体" w:cs="宋体"/>
                <w:snapToGrid w:val="0"/>
                <w:color w:val="auto"/>
                <w:kern w:val="0"/>
                <w:szCs w:val="18"/>
                <w:highlight w:val="none"/>
              </w:rPr>
            </w:pPr>
          </w:p>
        </w:tc>
        <w:tc>
          <w:tcPr>
            <w:tcW w:w="1787" w:type="dxa"/>
            <w:vMerge w:val="continue"/>
            <w:shd w:val="clear" w:color="auto" w:fill="auto"/>
            <w:vAlign w:val="center"/>
          </w:tcPr>
          <w:p>
            <w:pPr>
              <w:adjustRightInd w:val="0"/>
              <w:snapToGrid w:val="0"/>
              <w:spacing w:line="360" w:lineRule="auto"/>
              <w:jc w:val="center"/>
              <w:rPr>
                <w:rFonts w:hint="eastAsia" w:ascii="宋体" w:hAnsi="宋体" w:eastAsia="宋体" w:cs="宋体"/>
                <w:snapToGrid w:val="0"/>
                <w:color w:val="auto"/>
                <w:kern w:val="0"/>
                <w:szCs w:val="18"/>
                <w:highlight w:val="none"/>
              </w:rPr>
            </w:pPr>
          </w:p>
        </w:tc>
        <w:tc>
          <w:tcPr>
            <w:tcW w:w="6706" w:type="dxa"/>
            <w:shd w:val="clear" w:color="auto" w:fill="auto"/>
            <w:vAlign w:val="center"/>
          </w:tcPr>
          <w:p>
            <w:pPr>
              <w:adjustRightInd w:val="0"/>
              <w:snapToGrid w:val="0"/>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利害关系单位投标：</w:t>
            </w:r>
            <w:r>
              <w:rPr>
                <w:rFonts w:hint="eastAsia" w:ascii="宋体" w:hAnsi="宋体" w:eastAsia="宋体" w:cs="宋体"/>
                <w:color w:val="auto"/>
                <w:kern w:val="0"/>
                <w:szCs w:val="21"/>
                <w:highlight w:val="none"/>
              </w:rPr>
              <w:t>□接受    □不接受</w:t>
            </w:r>
          </w:p>
          <w:p>
            <w:pPr>
              <w:adjustRightInd w:val="0"/>
              <w:snapToGrid w:val="0"/>
              <w:spacing w:line="360" w:lineRule="auto"/>
              <w:rPr>
                <w:rFonts w:hint="eastAsia" w:ascii="宋体" w:hAnsi="宋体" w:eastAsia="宋体" w:cs="宋体"/>
                <w:snapToGrid w:val="0"/>
                <w:color w:val="auto"/>
                <w:kern w:val="0"/>
                <w:szCs w:val="18"/>
                <w:highlight w:val="none"/>
              </w:rPr>
            </w:pPr>
            <w:r>
              <w:rPr>
                <w:rFonts w:hint="default" w:ascii="宋体" w:hAnsi="宋体" w:eastAsia="宋体" w:cs="宋体"/>
                <w:b w:val="0"/>
                <w:bCs w:val="0"/>
                <w:color w:val="auto"/>
                <w:kern w:val="0"/>
                <w:sz w:val="21"/>
                <w:szCs w:val="21"/>
                <w:highlight w:val="none"/>
                <w:lang w:val="en-US" w:eastAsia="zh-CN"/>
              </w:rPr>
              <w:t>招标人可接受与其存在利害关系单位的投标，但在评标委员会评审合格投标人中，按照投标报价由低往高排序，该利害关系单位的排位未在前1/2（含与其中投标报价差价不超过1%的投标人）人数时，不得确定其为中标人</w:t>
            </w:r>
            <w:r>
              <w:rPr>
                <w:rFonts w:hint="eastAsia" w:ascii="宋体" w:hAnsi="宋体" w:eastAsia="宋体" w:cs="宋体"/>
                <w:b w:val="0"/>
                <w:bCs w:val="0"/>
                <w:color w:val="auto"/>
                <w:kern w:val="0"/>
                <w:sz w:val="21"/>
                <w:szCs w:val="21"/>
                <w:highlight w:val="none"/>
                <w:vertAlign w:val="superscript"/>
                <w:lang w:val="en-US" w:eastAsia="zh-CN"/>
              </w:rPr>
              <w:t>[</w:t>
            </w:r>
            <w:r>
              <w:rPr>
                <w:rStyle w:val="25"/>
                <w:rFonts w:hint="eastAsia" w:ascii="宋体" w:hAnsi="宋体" w:eastAsia="宋体" w:cs="宋体"/>
                <w:b w:val="0"/>
                <w:bCs w:val="0"/>
                <w:color w:val="auto"/>
                <w:kern w:val="0"/>
                <w:sz w:val="21"/>
                <w:szCs w:val="21"/>
                <w:highlight w:val="none"/>
                <w:lang w:val="en-US" w:eastAsia="zh-CN"/>
              </w:rPr>
              <w:footnoteReference w:id="0"/>
            </w:r>
            <w:r>
              <w:rPr>
                <w:rFonts w:hint="eastAsia" w:ascii="宋体" w:hAnsi="宋体" w:eastAsia="宋体" w:cs="宋体"/>
                <w:b w:val="0"/>
                <w:bCs w:val="0"/>
                <w:color w:val="auto"/>
                <w:kern w:val="0"/>
                <w:sz w:val="21"/>
                <w:szCs w:val="21"/>
                <w:highlight w:val="none"/>
                <w:vertAlign w:val="superscript"/>
                <w:lang w:val="en-US" w:eastAsia="zh-CN"/>
              </w:rPr>
              <w:t>]</w:t>
            </w:r>
            <w:r>
              <w:rPr>
                <w:rFonts w:hint="default" w:ascii="宋体" w:hAnsi="宋体" w:eastAsia="宋体" w:cs="宋体"/>
                <w:b w:val="0"/>
                <w:bCs w:val="0"/>
                <w:color w:val="auto"/>
                <w:kern w:val="0"/>
                <w:sz w:val="21"/>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jc w:val="center"/>
        </w:trPr>
        <w:tc>
          <w:tcPr>
            <w:tcW w:w="644" w:type="dxa"/>
            <w:shd w:val="clear" w:color="auto" w:fill="auto"/>
            <w:vAlign w:val="center"/>
          </w:tcPr>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12</w:t>
            </w:r>
          </w:p>
        </w:tc>
        <w:tc>
          <w:tcPr>
            <w:tcW w:w="1787" w:type="dxa"/>
            <w:shd w:val="clear" w:color="auto" w:fill="auto"/>
            <w:vAlign w:val="center"/>
          </w:tcPr>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资格审查方式</w:t>
            </w:r>
          </w:p>
        </w:tc>
        <w:tc>
          <w:tcPr>
            <w:tcW w:w="6706" w:type="dxa"/>
            <w:shd w:val="clear" w:color="auto" w:fill="auto"/>
            <w:vAlign w:val="center"/>
          </w:tcPr>
          <w:p>
            <w:pPr>
              <w:adjustRightInd w:val="0"/>
              <w:snapToGrid w:val="0"/>
              <w:spacing w:line="360" w:lineRule="auto"/>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资格后审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0" w:hRule="atLeast"/>
          <w:jc w:val="center"/>
        </w:trPr>
        <w:tc>
          <w:tcPr>
            <w:tcW w:w="644" w:type="dxa"/>
            <w:shd w:val="clear" w:color="auto" w:fill="auto"/>
            <w:vAlign w:val="center"/>
          </w:tcPr>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13</w:t>
            </w:r>
          </w:p>
        </w:tc>
        <w:tc>
          <w:tcPr>
            <w:tcW w:w="1787" w:type="dxa"/>
            <w:shd w:val="clear" w:color="auto" w:fill="auto"/>
            <w:vAlign w:val="center"/>
          </w:tcPr>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投标人业绩要求</w:t>
            </w:r>
          </w:p>
        </w:tc>
        <w:tc>
          <w:tcPr>
            <w:tcW w:w="6706" w:type="dxa"/>
            <w:shd w:val="clear" w:color="auto" w:fill="auto"/>
            <w:vAlign w:val="center"/>
          </w:tcPr>
          <w:p>
            <w:pPr>
              <w:adjustRightInd w:val="0"/>
              <w:snapToGrid w:val="0"/>
              <w:spacing w:line="360" w:lineRule="auto"/>
              <w:rPr>
                <w:rFonts w:ascii="宋体" w:hAnsi="宋体" w:eastAsia="宋体" w:cs="宋体"/>
                <w:snapToGrid w:val="0"/>
                <w:color w:val="auto"/>
                <w:kern w:val="0"/>
                <w:szCs w:val="18"/>
                <w:highlight w:val="none"/>
                <w:u w:val="single"/>
              </w:rPr>
            </w:pPr>
            <w:r>
              <w:rPr>
                <w:rFonts w:hint="eastAsia" w:ascii="宋体" w:hAnsi="宋体" w:eastAsia="宋体" w:cs="宋体"/>
                <w:snapToGrid w:val="0"/>
                <w:color w:val="auto"/>
                <w:kern w:val="0"/>
                <w:szCs w:val="18"/>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7" w:hRule="atLeast"/>
          <w:jc w:val="center"/>
        </w:trPr>
        <w:tc>
          <w:tcPr>
            <w:tcW w:w="644" w:type="dxa"/>
            <w:shd w:val="clear" w:color="auto" w:fill="auto"/>
            <w:vAlign w:val="center"/>
          </w:tcPr>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14</w:t>
            </w:r>
          </w:p>
        </w:tc>
        <w:tc>
          <w:tcPr>
            <w:tcW w:w="1787" w:type="dxa"/>
            <w:shd w:val="clear" w:color="auto" w:fill="auto"/>
            <w:vAlign w:val="center"/>
          </w:tcPr>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投标人项目总监要求</w:t>
            </w:r>
          </w:p>
        </w:tc>
        <w:tc>
          <w:tcPr>
            <w:tcW w:w="6706" w:type="dxa"/>
            <w:shd w:val="clear" w:color="auto" w:fill="auto"/>
            <w:vAlign w:val="center"/>
          </w:tcPr>
          <w:p>
            <w:pPr>
              <w:adjustRightInd w:val="0"/>
              <w:snapToGrid w:val="0"/>
              <w:spacing w:line="360" w:lineRule="auto"/>
              <w:rPr>
                <w:rFonts w:ascii="宋体" w:hAnsi="宋体" w:eastAsia="宋体" w:cs="宋体"/>
                <w:snapToGrid w:val="0"/>
                <w:color w:val="auto"/>
                <w:kern w:val="0"/>
                <w:szCs w:val="18"/>
                <w:highlight w:val="none"/>
                <w:u w:val="single"/>
              </w:rPr>
            </w:pPr>
            <w:r>
              <w:rPr>
                <w:rFonts w:hint="eastAsia" w:ascii="宋体" w:hAnsi="宋体" w:eastAsia="宋体" w:cs="宋体"/>
                <w:snapToGrid w:val="0"/>
                <w:color w:val="auto"/>
                <w:kern w:val="0"/>
                <w:szCs w:val="18"/>
                <w:highlight w:val="none"/>
              </w:rPr>
              <w:t>项目总监：</w:t>
            </w:r>
            <w:r>
              <w:rPr>
                <w:rFonts w:hint="eastAsia" w:ascii="宋体" w:hAnsi="宋体" w:eastAsia="宋体" w:cs="宋体"/>
                <w:snapToGrid w:val="0"/>
                <w:color w:val="auto"/>
                <w:kern w:val="0"/>
                <w:szCs w:val="18"/>
                <w:highlight w:val="none"/>
                <w:u w:val="single"/>
              </w:rPr>
              <w:t xml:space="preserve">      </w:t>
            </w:r>
          </w:p>
          <w:p>
            <w:pPr>
              <w:topLinePunct w:val="0"/>
              <w:adjustRightInd w:val="0"/>
              <w:snapToGrid w:val="0"/>
              <w:spacing w:line="360" w:lineRule="auto"/>
              <w:rPr>
                <w:rFonts w:hint="eastAsia" w:ascii="宋体" w:hAnsi="宋体" w:eastAsia="宋体" w:cs="宋体"/>
                <w:snapToGrid w:val="0"/>
                <w:color w:val="auto"/>
                <w:kern w:val="0"/>
                <w:szCs w:val="18"/>
                <w:highlight w:val="none"/>
                <w:u w:val="single"/>
              </w:rPr>
            </w:pPr>
            <w:r>
              <w:rPr>
                <w:rFonts w:hint="eastAsia" w:ascii="宋体" w:hAnsi="宋体" w:eastAsia="宋体" w:cs="宋体"/>
                <w:snapToGrid w:val="0"/>
                <w:color w:val="auto"/>
                <w:kern w:val="0"/>
                <w:szCs w:val="18"/>
                <w:highlight w:val="none"/>
              </w:rPr>
              <w:t>其他：</w:t>
            </w:r>
            <w:r>
              <w:rPr>
                <w:rFonts w:hint="eastAsia" w:ascii="宋体" w:hAnsi="宋体" w:eastAsia="宋体" w:cs="宋体"/>
                <w:snapToGrid w:val="0"/>
                <w:color w:val="auto"/>
                <w:kern w:val="0"/>
                <w:szCs w:val="18"/>
                <w:highlight w:val="none"/>
                <w:u w:val="single"/>
              </w:rPr>
              <w:t xml:space="preserve">      </w:t>
            </w:r>
          </w:p>
          <w:p>
            <w:pPr>
              <w:topLinePunct w:val="0"/>
              <w:adjustRightInd/>
              <w:snapToGrid/>
              <w:spacing w:line="240" w:lineRule="auto"/>
              <w:rPr>
                <w:rFonts w:hint="eastAsia" w:ascii="宋体" w:hAnsi="宋体" w:eastAsia="宋体" w:cs="宋体"/>
                <w:snapToGrid w:val="0"/>
                <w:color w:val="auto"/>
                <w:kern w:val="0"/>
                <w:szCs w:val="18"/>
                <w:highlight w:val="none"/>
                <w:u w:val="single"/>
              </w:rPr>
            </w:pPr>
            <w:r>
              <w:rPr>
                <w:rFonts w:hint="eastAsia" w:ascii="宋体" w:hAnsi="宋体" w:eastAsia="宋体" w:cs="宋体"/>
                <w:color w:val="auto"/>
                <w:kern w:val="0"/>
                <w:szCs w:val="21"/>
                <w:highlight w:val="none"/>
                <w:u w:val="single"/>
                <w:lang w:val="en-US" w:eastAsia="zh-CN"/>
              </w:rPr>
              <w:t xml:space="preserve">是否将项目总监的资历、能力、信誉作为重要择优因素： </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是</w:t>
            </w:r>
            <w:r>
              <w:rPr>
                <w:rFonts w:hint="eastAsia" w:ascii="宋体" w:hAnsi="宋体" w:eastAsia="宋体" w:cs="宋体"/>
                <w:color w:val="auto"/>
                <w:kern w:val="0"/>
                <w:szCs w:val="21"/>
                <w:highlight w:val="none"/>
              </w:rPr>
              <w:t xml:space="preserve">   □</w:t>
            </w:r>
            <w:r>
              <w:rPr>
                <w:rFonts w:hint="eastAsia" w:ascii="宋体" w:hAnsi="宋体" w:eastAsia="宋体" w:cs="宋体"/>
                <w:color w:val="auto"/>
                <w:kern w:val="0"/>
                <w:szCs w:val="21"/>
                <w:highlight w:val="none"/>
                <w:lang w:val="en-US" w:eastAsia="zh-CN"/>
              </w:rPr>
              <w:t>否</w:t>
            </w:r>
          </w:p>
          <w:p>
            <w:pPr>
              <w:topLinePunct w:val="0"/>
              <w:adjustRightInd w:val="0"/>
              <w:snapToGrid w:val="0"/>
              <w:spacing w:line="360" w:lineRule="auto"/>
              <w:rPr>
                <w:rFonts w:hint="default" w:ascii="宋体" w:hAnsi="宋体" w:eastAsia="宋体" w:cs="宋体"/>
                <w:color w:val="auto"/>
                <w:szCs w:val="21"/>
                <w:highlight w:val="none"/>
                <w:u w:val="single"/>
                <w:lang w:val="en-US" w:eastAsia="zh-CN"/>
              </w:rPr>
            </w:pPr>
            <w:r>
              <w:rPr>
                <w:rFonts w:hint="eastAsia" w:ascii="宋体" w:hAnsi="宋体" w:eastAsia="宋体" w:cs="宋体"/>
                <w:color w:val="auto"/>
                <w:szCs w:val="21"/>
                <w:highlight w:val="none"/>
                <w:u w:val="single"/>
                <w:lang w:val="en-US" w:eastAsia="zh-CN"/>
              </w:rPr>
              <w:t>注：1.招标人在任何一个环节（包括过多投标人淘汰、评标、定标等），将</w:t>
            </w:r>
            <w:r>
              <w:rPr>
                <w:rFonts w:hint="eastAsia" w:ascii="宋体" w:hAnsi="宋体" w:eastAsia="宋体" w:cs="宋体"/>
                <w:color w:val="auto"/>
                <w:kern w:val="0"/>
                <w:szCs w:val="21"/>
                <w:highlight w:val="none"/>
                <w:u w:val="single"/>
                <w:lang w:val="en-US" w:eastAsia="zh-CN"/>
              </w:rPr>
              <w:t>项目总监资历、能力、信誉作为择优因素的，不能勾选否。</w:t>
            </w:r>
          </w:p>
          <w:p>
            <w:pPr>
              <w:topLinePunct w:val="0"/>
              <w:adjustRightInd w:val="0"/>
              <w:snapToGrid w:val="0"/>
              <w:spacing w:line="360" w:lineRule="auto"/>
              <w:rPr>
                <w:rFonts w:hint="eastAsia" w:ascii="宋体" w:hAnsi="宋体" w:eastAsia="宋体" w:cs="宋体"/>
                <w:color w:val="auto"/>
                <w:szCs w:val="21"/>
                <w:highlight w:val="none"/>
                <w:u w:val="single"/>
                <w:lang w:val="en-US" w:eastAsia="zh-CN"/>
              </w:rPr>
            </w:pPr>
            <w:r>
              <w:rPr>
                <w:rFonts w:hint="eastAsia" w:ascii="宋体" w:hAnsi="宋体" w:eastAsia="宋体" w:cs="宋体"/>
                <w:color w:val="auto"/>
                <w:szCs w:val="21"/>
                <w:highlight w:val="none"/>
                <w:u w:val="single"/>
                <w:lang w:val="en-US" w:eastAsia="zh-CN"/>
              </w:rPr>
              <w:t>2.招标人应督促投标人严格履行投标承诺，在招标文件（含合同）中明确投标人未履行投标承诺的违约责任</w:t>
            </w:r>
            <w:r>
              <w:rPr>
                <w:rStyle w:val="25"/>
                <w:rFonts w:hint="eastAsia" w:ascii="宋体" w:hAnsi="宋体" w:eastAsia="宋体" w:cs="宋体"/>
                <w:b w:val="0"/>
                <w:bCs w:val="0"/>
                <w:color w:val="auto"/>
                <w:kern w:val="0"/>
                <w:sz w:val="21"/>
                <w:szCs w:val="21"/>
                <w:highlight w:val="none"/>
                <w:lang w:val="en-US" w:eastAsia="zh-CN"/>
              </w:rPr>
              <w:t>[</w:t>
            </w:r>
            <w:r>
              <w:rPr>
                <w:rStyle w:val="25"/>
                <w:rFonts w:hint="eastAsia" w:ascii="宋体" w:hAnsi="宋体" w:eastAsia="宋体" w:cs="宋体"/>
                <w:b w:val="0"/>
                <w:bCs w:val="0"/>
                <w:color w:val="auto"/>
                <w:kern w:val="0"/>
                <w:sz w:val="21"/>
                <w:szCs w:val="21"/>
                <w:highlight w:val="none"/>
                <w:lang w:val="en-US" w:eastAsia="zh-CN"/>
              </w:rPr>
              <w:footnoteReference w:id="1"/>
            </w:r>
            <w:r>
              <w:rPr>
                <w:rStyle w:val="25"/>
                <w:rFonts w:hint="eastAsia" w:ascii="宋体" w:hAnsi="宋体" w:eastAsia="宋体" w:cs="宋体"/>
                <w:b w:val="0"/>
                <w:bCs w:val="0"/>
                <w:color w:val="auto"/>
                <w:kern w:val="0"/>
                <w:sz w:val="21"/>
                <w:szCs w:val="21"/>
                <w:highlight w:val="none"/>
                <w:lang w:val="en-US" w:eastAsia="zh-CN"/>
              </w:rPr>
              <w:t>]</w:t>
            </w:r>
            <w:r>
              <w:rPr>
                <w:rFonts w:hint="eastAsia" w:ascii="宋体" w:hAnsi="宋体" w:eastAsia="宋体" w:cs="宋体"/>
                <w:color w:val="auto"/>
                <w:szCs w:val="21"/>
                <w:highlight w:val="none"/>
                <w:u w:val="single"/>
                <w:lang w:val="en-US" w:eastAsia="zh-CN"/>
              </w:rPr>
              <w:t>：</w:t>
            </w:r>
          </w:p>
          <w:p>
            <w:pPr>
              <w:topLinePunct w:val="0"/>
              <w:adjustRightInd w:val="0"/>
              <w:snapToGrid w:val="0"/>
              <w:spacing w:line="360" w:lineRule="auto"/>
              <w:rPr>
                <w:rFonts w:hint="eastAsia" w:ascii="宋体" w:hAnsi="宋体" w:eastAsia="宋体" w:cs="宋体"/>
                <w:color w:val="auto"/>
                <w:szCs w:val="21"/>
                <w:highlight w:val="none"/>
                <w:u w:val="single"/>
                <w:lang w:val="en-US" w:eastAsia="zh-CN"/>
              </w:rPr>
            </w:pPr>
            <w:r>
              <w:rPr>
                <w:rFonts w:hint="eastAsia" w:ascii="宋体" w:hAnsi="宋体" w:eastAsia="宋体" w:cs="宋体"/>
                <w:color w:val="auto"/>
                <w:szCs w:val="21"/>
                <w:highlight w:val="none"/>
                <w:u w:val="single"/>
                <w:lang w:val="en-US" w:eastAsia="zh-CN"/>
              </w:rPr>
              <w:t>（1）</w:t>
            </w:r>
            <w:r>
              <w:rPr>
                <w:rFonts w:hint="default" w:ascii="宋体" w:hAnsi="宋体" w:eastAsia="宋体" w:cs="宋体"/>
                <w:color w:val="auto"/>
                <w:szCs w:val="21"/>
                <w:highlight w:val="none"/>
                <w:u w:val="single"/>
                <w:lang w:val="en-US" w:eastAsia="zh-CN"/>
              </w:rPr>
              <w:t>在取得施工许可或者相关主管部门批准开工（含开工备案）手续前，中标人确认项目</w:t>
            </w:r>
            <w:r>
              <w:rPr>
                <w:rFonts w:hint="eastAsia" w:ascii="宋体" w:hAnsi="宋体" w:eastAsia="宋体" w:cs="宋体"/>
                <w:color w:val="auto"/>
                <w:szCs w:val="21"/>
                <w:highlight w:val="none"/>
                <w:u w:val="single"/>
                <w:lang w:val="en-US" w:eastAsia="zh-CN"/>
              </w:rPr>
              <w:t>总监</w:t>
            </w:r>
            <w:r>
              <w:rPr>
                <w:rFonts w:hint="default" w:ascii="宋体" w:hAnsi="宋体" w:eastAsia="宋体" w:cs="宋体"/>
                <w:color w:val="auto"/>
                <w:szCs w:val="21"/>
                <w:highlight w:val="none"/>
                <w:u w:val="single"/>
                <w:lang w:val="en-US" w:eastAsia="zh-CN"/>
              </w:rPr>
              <w:t>无法到岗的，取消其中标资格并解除合同</w:t>
            </w:r>
            <w:r>
              <w:rPr>
                <w:rFonts w:hint="eastAsia" w:ascii="宋体" w:hAnsi="宋体" w:eastAsia="宋体" w:cs="宋体"/>
                <w:color w:val="auto"/>
                <w:szCs w:val="21"/>
                <w:highlight w:val="none"/>
                <w:u w:val="single"/>
                <w:lang w:val="en-US" w:eastAsia="zh-CN"/>
              </w:rPr>
              <w:t>。</w:t>
            </w:r>
          </w:p>
          <w:p>
            <w:pPr>
              <w:adjustRightInd w:val="0"/>
              <w:snapToGrid w:val="0"/>
              <w:spacing w:line="360" w:lineRule="auto"/>
              <w:rPr>
                <w:rFonts w:hint="eastAsia" w:ascii="宋体" w:hAnsi="宋体" w:eastAsia="宋体" w:cs="宋体"/>
                <w:snapToGrid w:val="0"/>
                <w:color w:val="auto"/>
                <w:kern w:val="0"/>
                <w:szCs w:val="18"/>
                <w:highlight w:val="none"/>
                <w:u w:val="single"/>
              </w:rPr>
            </w:pPr>
            <w:r>
              <w:rPr>
                <w:rFonts w:hint="eastAsia" w:ascii="宋体" w:hAnsi="宋体" w:eastAsia="宋体" w:cs="宋体"/>
                <w:color w:val="auto"/>
                <w:szCs w:val="21"/>
                <w:highlight w:val="none"/>
                <w:u w:val="single"/>
                <w:lang w:val="en-US" w:eastAsia="zh-CN"/>
              </w:rPr>
              <w:t>（2）取得上述</w:t>
            </w:r>
            <w:r>
              <w:rPr>
                <w:rFonts w:hint="default" w:ascii="宋体" w:hAnsi="宋体" w:eastAsia="宋体" w:cs="宋体"/>
                <w:color w:val="auto"/>
                <w:szCs w:val="21"/>
                <w:highlight w:val="none"/>
                <w:u w:val="single"/>
                <w:lang w:val="en-US" w:eastAsia="zh-CN"/>
              </w:rPr>
              <w:t>施工许可</w:t>
            </w:r>
            <w:r>
              <w:rPr>
                <w:rFonts w:hint="eastAsia" w:ascii="宋体" w:hAnsi="宋体" w:eastAsia="宋体" w:cs="宋体"/>
                <w:color w:val="auto"/>
                <w:szCs w:val="21"/>
                <w:highlight w:val="none"/>
                <w:u w:val="single"/>
                <w:lang w:val="en-US" w:eastAsia="zh-CN"/>
              </w:rPr>
              <w:t>或者开工手续后更换项目总监或管理团队成员的，约定处罚条款。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44" w:type="dxa"/>
            <w:shd w:val="clear" w:color="auto" w:fill="auto"/>
            <w:vAlign w:val="center"/>
          </w:tcPr>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15</w:t>
            </w:r>
          </w:p>
        </w:tc>
        <w:tc>
          <w:tcPr>
            <w:tcW w:w="1787" w:type="dxa"/>
            <w:shd w:val="clear" w:color="auto" w:fill="auto"/>
            <w:vAlign w:val="center"/>
          </w:tcPr>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项目机构各类组成人员类型与数量</w:t>
            </w:r>
          </w:p>
        </w:tc>
        <w:tc>
          <w:tcPr>
            <w:tcW w:w="6706" w:type="dxa"/>
            <w:shd w:val="clear" w:color="auto" w:fill="auto"/>
            <w:vAlign w:val="center"/>
          </w:tcPr>
          <w:p>
            <w:pPr>
              <w:adjustRightInd w:val="0"/>
              <w:snapToGrid w:val="0"/>
              <w:spacing w:line="360" w:lineRule="auto"/>
              <w:ind w:left="315" w:hanging="315" w:hangingChars="150"/>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□施工阶段：满足粤建管〔2002〕97号文有关项目监理人员配置的数量要求</w:t>
            </w:r>
          </w:p>
          <w:p>
            <w:pPr>
              <w:adjustRightInd w:val="0"/>
              <w:snapToGrid w:val="0"/>
              <w:spacing w:line="360" w:lineRule="auto"/>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□保修阶段：高级职称</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szCs w:val="18"/>
                <w:highlight w:val="none"/>
              </w:rPr>
              <w:t>名；中级职称</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szCs w:val="18"/>
                <w:highlight w:val="none"/>
              </w:rPr>
              <w:t>名；初级职称</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szCs w:val="18"/>
                <w:highlight w:val="none"/>
              </w:rPr>
              <w:t>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44" w:type="dxa"/>
            <w:shd w:val="clear" w:color="auto" w:fill="auto"/>
            <w:vAlign w:val="center"/>
          </w:tcPr>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16</w:t>
            </w:r>
          </w:p>
        </w:tc>
        <w:tc>
          <w:tcPr>
            <w:tcW w:w="1787" w:type="dxa"/>
            <w:shd w:val="clear" w:color="auto" w:fill="auto"/>
            <w:vAlign w:val="center"/>
          </w:tcPr>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工程监理收费报价方法及要求</w:t>
            </w:r>
          </w:p>
        </w:tc>
        <w:tc>
          <w:tcPr>
            <w:tcW w:w="6706" w:type="dxa"/>
            <w:shd w:val="clear" w:color="auto" w:fill="auto"/>
            <w:vAlign w:val="center"/>
          </w:tcPr>
          <w:p>
            <w:pPr>
              <w:adjustRightInd w:val="0"/>
              <w:snapToGrid w:val="0"/>
              <w:spacing w:line="360" w:lineRule="auto"/>
              <w:ind w:left="0" w:leftChars="0" w:firstLine="0" w:firstLineChars="0"/>
              <w:jc w:val="left"/>
              <w:rPr>
                <w:rFonts w:hint="default" w:ascii="宋体" w:hAnsi="宋体" w:eastAsia="宋体" w:cs="宋体"/>
                <w:snapToGrid w:val="0"/>
                <w:color w:val="auto"/>
                <w:kern w:val="0"/>
                <w:szCs w:val="18"/>
                <w:highlight w:val="none"/>
                <w:lang w:val="en-US" w:eastAsia="zh-CN"/>
              </w:rPr>
            </w:pPr>
            <w:r>
              <w:rPr>
                <w:rFonts w:hint="eastAsia" w:ascii="宋体" w:hAnsi="宋体" w:eastAsia="宋体" w:cs="宋体"/>
                <w:snapToGrid w:val="0"/>
                <w:color w:val="auto"/>
                <w:kern w:val="0"/>
                <w:szCs w:val="18"/>
                <w:highlight w:val="none"/>
                <w:lang w:eastAsia="zh-CN"/>
              </w:rPr>
              <w:t>□</w:t>
            </w:r>
            <w:r>
              <w:rPr>
                <w:rFonts w:hint="eastAsia" w:ascii="宋体" w:hAnsi="宋体" w:eastAsia="宋体" w:cs="宋体"/>
                <w:snapToGrid w:val="0"/>
                <w:color w:val="auto"/>
                <w:kern w:val="0"/>
                <w:szCs w:val="18"/>
                <w:highlight w:val="none"/>
              </w:rPr>
              <w:t>施工阶段：施工阶段监理收费的计费额为</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szCs w:val="18"/>
                <w:highlight w:val="none"/>
              </w:rPr>
              <w:t>万元，施工阶段监理收费的基价为</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szCs w:val="18"/>
                <w:highlight w:val="none"/>
              </w:rPr>
              <w:t>万元，施工阶段监理收费的基准价为</w:t>
            </w:r>
            <w:r>
              <w:rPr>
                <w:rFonts w:hint="eastAsia" w:ascii="宋体" w:hAnsi="宋体" w:eastAsia="宋体" w:cs="宋体"/>
                <w:snapToGrid w:val="0"/>
                <w:color w:val="auto"/>
                <w:kern w:val="0"/>
                <w:szCs w:val="18"/>
                <w:highlight w:val="none"/>
                <w:u w:val="single"/>
                <w:lang w:val="en-US" w:eastAsia="zh-CN"/>
              </w:rPr>
              <w:t xml:space="preserve">    </w:t>
            </w:r>
            <w:r>
              <w:rPr>
                <w:rFonts w:hint="eastAsia" w:ascii="宋体" w:hAnsi="宋体" w:eastAsia="宋体" w:cs="宋体"/>
                <w:snapToGrid w:val="0"/>
                <w:color w:val="auto"/>
                <w:kern w:val="0"/>
                <w:szCs w:val="18"/>
                <w:highlight w:val="none"/>
              </w:rPr>
              <w:t>万元。施工阶段监理收费的最高报价限价为</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szCs w:val="18"/>
                <w:highlight w:val="none"/>
              </w:rPr>
              <w:t>万元或费率</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szCs w:val="18"/>
                <w:highlight w:val="none"/>
              </w:rPr>
              <w:t>％。</w:t>
            </w:r>
            <w:r>
              <w:rPr>
                <w:rFonts w:hint="eastAsia" w:ascii="宋体" w:hAnsi="宋体" w:eastAsia="宋体" w:cs="宋体"/>
                <w:snapToGrid w:val="0"/>
                <w:color w:val="auto"/>
                <w:kern w:val="0"/>
                <w:szCs w:val="18"/>
                <w:highlight w:val="none"/>
                <w:lang w:val="en-US" w:eastAsia="zh-CN"/>
              </w:rPr>
              <w:t>报价方法为：</w:t>
            </w:r>
          </w:p>
          <w:p>
            <w:pPr>
              <w:adjustRightInd w:val="0"/>
              <w:snapToGrid w:val="0"/>
              <w:spacing w:line="360" w:lineRule="auto"/>
              <w:ind w:left="420" w:left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固定报价</w:t>
            </w:r>
          </w:p>
          <w:p>
            <w:pPr>
              <w:adjustRightInd w:val="0"/>
              <w:snapToGrid w:val="0"/>
              <w:spacing w:line="360" w:lineRule="auto"/>
              <w:ind w:left="420" w:leftChars="200" w:firstLine="210" w:firstLineChars="1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□固定总价</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万元</w:t>
            </w:r>
          </w:p>
          <w:p>
            <w:pPr>
              <w:adjustRightInd w:val="0"/>
              <w:snapToGrid w:val="0"/>
              <w:spacing w:line="360" w:lineRule="auto"/>
              <w:ind w:left="420" w:leftChars="200" w:firstLine="210" w:firstLineChars="100"/>
              <w:jc w:val="left"/>
              <w:rPr>
                <w:rFonts w:hint="eastAsia" w:ascii="宋体" w:hAnsi="宋体" w:eastAsia="宋体" w:cs="宋体"/>
                <w:snapToGrid w:val="0"/>
                <w:color w:val="auto"/>
                <w:kern w:val="0"/>
                <w:szCs w:val="18"/>
                <w:highlight w:val="none"/>
              </w:rPr>
            </w:pPr>
            <w:r>
              <w:rPr>
                <w:rFonts w:hint="eastAsia" w:ascii="宋体" w:hAnsi="宋体" w:eastAsia="宋体" w:cs="宋体"/>
                <w:color w:val="auto"/>
                <w:kern w:val="0"/>
                <w:szCs w:val="21"/>
                <w:highlight w:val="none"/>
              </w:rPr>
              <w:t>□基准价的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adjustRightInd w:val="0"/>
              <w:snapToGrid w:val="0"/>
              <w:spacing w:line="360" w:lineRule="auto"/>
              <w:ind w:left="420" w:left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□浮动报价</w:t>
            </w:r>
          </w:p>
          <w:p>
            <w:pPr>
              <w:adjustRightInd w:val="0"/>
              <w:snapToGrid w:val="0"/>
              <w:spacing w:line="360" w:lineRule="auto"/>
              <w:ind w:left="420" w:leftChars="200" w:firstLine="210" w:firstLineChars="1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□不高于</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万元</w:t>
            </w:r>
          </w:p>
          <w:p>
            <w:pPr>
              <w:adjustRightInd w:val="0"/>
              <w:snapToGrid w:val="0"/>
              <w:spacing w:line="360" w:lineRule="auto"/>
              <w:ind w:left="420" w:leftChars="200" w:firstLine="210" w:firstLineChars="1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不高于基准价的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adjustRightInd w:val="0"/>
              <w:snapToGrid w:val="0"/>
              <w:spacing w:line="360" w:lineRule="auto"/>
              <w:ind w:left="420" w:leftChars="200" w:firstLine="0" w:firstLineChars="0"/>
              <w:jc w:val="left"/>
              <w:rPr>
                <w:rFonts w:hint="eastAsia" w:ascii="宋体" w:hAnsi="宋体" w:eastAsia="宋体" w:cs="宋体"/>
                <w:snapToGrid w:val="0"/>
                <w:color w:val="auto"/>
                <w:kern w:val="0"/>
                <w:szCs w:val="18"/>
                <w:highlight w:val="none"/>
              </w:rPr>
            </w:pPr>
            <w:r>
              <w:rPr>
                <w:rFonts w:hint="eastAsia" w:ascii="宋体" w:hAnsi="宋体" w:eastAsia="宋体" w:cs="宋体"/>
                <w:color w:val="auto"/>
                <w:kern w:val="0"/>
                <w:szCs w:val="21"/>
                <w:highlight w:val="none"/>
              </w:rPr>
              <w:t>□其他</w:t>
            </w:r>
            <w:r>
              <w:rPr>
                <w:rFonts w:hint="eastAsia" w:ascii="宋体" w:hAnsi="宋体" w:eastAsia="宋体" w:cs="宋体"/>
                <w:color w:val="auto"/>
                <w:kern w:val="0"/>
                <w:szCs w:val="21"/>
                <w:highlight w:val="none"/>
                <w:u w:val="single"/>
              </w:rPr>
              <w:t xml:space="preserve">      </w:t>
            </w:r>
          </w:p>
          <w:p>
            <w:pPr>
              <w:adjustRightInd w:val="0"/>
              <w:snapToGrid w:val="0"/>
              <w:spacing w:line="360" w:lineRule="auto"/>
              <w:ind w:left="0" w:leftChars="0" w:firstLine="0" w:firstLineChars="0"/>
              <w:jc w:val="left"/>
              <w:rPr>
                <w:rFonts w:hint="eastAsia" w:ascii="宋体" w:hAnsi="宋体" w:eastAsia="宋体" w:cs="宋体"/>
                <w:color w:val="auto"/>
                <w:kern w:val="0"/>
                <w:szCs w:val="21"/>
                <w:highlight w:val="none"/>
                <w:lang w:eastAsia="zh-CN"/>
              </w:rPr>
            </w:pPr>
            <w:r>
              <w:rPr>
                <w:rFonts w:hint="eastAsia" w:ascii="宋体" w:hAnsi="宋体" w:eastAsia="宋体" w:cs="宋体"/>
                <w:snapToGrid w:val="0"/>
                <w:color w:val="auto"/>
                <w:kern w:val="0"/>
                <w:szCs w:val="18"/>
                <w:highlight w:val="none"/>
                <w:lang w:eastAsia="zh-CN"/>
              </w:rPr>
              <w:t>□</w:t>
            </w:r>
            <w:r>
              <w:rPr>
                <w:rFonts w:hint="eastAsia" w:ascii="宋体" w:hAnsi="宋体" w:eastAsia="宋体" w:cs="宋体"/>
                <w:snapToGrid w:val="0"/>
                <w:color w:val="auto"/>
                <w:kern w:val="0"/>
                <w:szCs w:val="18"/>
                <w:highlight w:val="none"/>
              </w:rPr>
              <w:t>保修阶段：保修阶段收费的最高报价限价为</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szCs w:val="18"/>
                <w:highlight w:val="none"/>
              </w:rPr>
              <w:t>万元。</w:t>
            </w:r>
            <w:r>
              <w:rPr>
                <w:rFonts w:hint="eastAsia" w:ascii="宋体" w:hAnsi="宋体" w:eastAsia="宋体" w:cs="宋体"/>
                <w:snapToGrid w:val="0"/>
                <w:color w:val="auto"/>
                <w:kern w:val="0"/>
                <w:szCs w:val="18"/>
                <w:highlight w:val="none"/>
                <w:lang w:val="en-US" w:eastAsia="zh-CN"/>
              </w:rPr>
              <w:t>报价方法为：</w:t>
            </w:r>
          </w:p>
          <w:p>
            <w:pPr>
              <w:adjustRightInd w:val="0"/>
              <w:snapToGrid w:val="0"/>
              <w:spacing w:line="360" w:lineRule="auto"/>
              <w:ind w:left="0" w:leftChars="0"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固定报价</w:t>
            </w:r>
          </w:p>
          <w:p>
            <w:pPr>
              <w:adjustRightInd w:val="0"/>
              <w:snapToGrid w:val="0"/>
              <w:spacing w:line="360" w:lineRule="auto"/>
              <w:ind w:left="420" w:leftChars="200" w:firstLine="210" w:firstLineChars="1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固定总价</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万元</w:t>
            </w:r>
          </w:p>
          <w:p>
            <w:pPr>
              <w:adjustRightInd w:val="0"/>
              <w:snapToGrid w:val="0"/>
              <w:spacing w:line="360" w:lineRule="auto"/>
              <w:ind w:left="420" w:leftChars="200" w:firstLine="210" w:firstLineChars="100"/>
              <w:jc w:val="left"/>
              <w:rPr>
                <w:rFonts w:hint="eastAsia" w:ascii="宋体" w:hAnsi="宋体" w:eastAsia="宋体" w:cs="宋体"/>
                <w:snapToGrid w:val="0"/>
                <w:color w:val="auto"/>
                <w:kern w:val="0"/>
                <w:szCs w:val="18"/>
                <w:highlight w:val="none"/>
              </w:rPr>
            </w:pP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施工阶段</w:t>
            </w:r>
            <w:r>
              <w:rPr>
                <w:rFonts w:hint="eastAsia" w:ascii="宋体" w:hAnsi="宋体" w:eastAsia="宋体" w:cs="宋体"/>
                <w:snapToGrid w:val="0"/>
                <w:color w:val="auto"/>
                <w:kern w:val="0"/>
                <w:szCs w:val="21"/>
                <w:highlight w:val="none"/>
              </w:rPr>
              <w:t>监理酬金总额</w:t>
            </w:r>
            <w:r>
              <w:rPr>
                <w:rFonts w:hint="eastAsia" w:ascii="宋体" w:hAnsi="宋体" w:eastAsia="宋体" w:cs="宋体"/>
                <w:color w:val="auto"/>
                <w:kern w:val="0"/>
                <w:szCs w:val="21"/>
                <w:highlight w:val="none"/>
              </w:rPr>
              <w:t>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adjustRightInd w:val="0"/>
              <w:snapToGrid w:val="0"/>
              <w:spacing w:line="360" w:lineRule="auto"/>
              <w:ind w:left="420" w:left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□浮动报价</w:t>
            </w:r>
          </w:p>
          <w:p>
            <w:pPr>
              <w:adjustRightInd w:val="0"/>
              <w:snapToGrid w:val="0"/>
              <w:spacing w:line="360" w:lineRule="auto"/>
              <w:ind w:left="420" w:leftChars="200" w:firstLine="210" w:firstLineChars="1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不高于</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万元</w:t>
            </w:r>
          </w:p>
          <w:p>
            <w:pPr>
              <w:adjustRightInd w:val="0"/>
              <w:snapToGrid w:val="0"/>
              <w:spacing w:line="360" w:lineRule="auto"/>
              <w:ind w:left="420" w:leftChars="200" w:firstLine="210" w:firstLineChars="1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不高于</w:t>
            </w:r>
            <w:r>
              <w:rPr>
                <w:rFonts w:hint="eastAsia" w:ascii="宋体" w:hAnsi="宋体" w:eastAsia="宋体" w:cs="宋体"/>
                <w:color w:val="auto"/>
                <w:kern w:val="0"/>
                <w:szCs w:val="21"/>
                <w:highlight w:val="none"/>
                <w:lang w:val="en-US" w:eastAsia="zh-CN"/>
              </w:rPr>
              <w:t>施工阶段</w:t>
            </w:r>
            <w:r>
              <w:rPr>
                <w:rFonts w:hint="eastAsia" w:ascii="宋体" w:hAnsi="宋体" w:eastAsia="宋体" w:cs="宋体"/>
                <w:snapToGrid w:val="0"/>
                <w:color w:val="auto"/>
                <w:kern w:val="0"/>
                <w:szCs w:val="21"/>
                <w:highlight w:val="none"/>
              </w:rPr>
              <w:t>监理酬金总额</w:t>
            </w:r>
            <w:r>
              <w:rPr>
                <w:rFonts w:hint="eastAsia" w:ascii="宋体" w:hAnsi="宋体" w:eastAsia="宋体" w:cs="宋体"/>
                <w:color w:val="auto"/>
                <w:kern w:val="0"/>
                <w:szCs w:val="21"/>
                <w:highlight w:val="none"/>
              </w:rPr>
              <w:t>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adjustRightInd w:val="0"/>
              <w:snapToGrid w:val="0"/>
              <w:spacing w:line="360" w:lineRule="auto"/>
              <w:ind w:left="420" w:leftChars="200" w:firstLine="0" w:firstLineChars="0"/>
              <w:jc w:val="left"/>
              <w:rPr>
                <w:rFonts w:hint="eastAsia" w:ascii="宋体" w:hAnsi="宋体" w:eastAsia="宋体" w:cs="宋体"/>
                <w:snapToGrid w:val="0"/>
                <w:color w:val="auto"/>
                <w:kern w:val="0"/>
                <w:szCs w:val="18"/>
                <w:highlight w:val="none"/>
              </w:rPr>
            </w:pPr>
            <w:r>
              <w:rPr>
                <w:rFonts w:hint="eastAsia" w:ascii="宋体" w:hAnsi="宋体" w:eastAsia="宋体" w:cs="宋体"/>
                <w:color w:val="auto"/>
                <w:kern w:val="0"/>
                <w:szCs w:val="21"/>
                <w:highlight w:val="none"/>
              </w:rPr>
              <w:t>□其他</w:t>
            </w:r>
            <w:r>
              <w:rPr>
                <w:rFonts w:hint="eastAsia" w:ascii="宋体" w:hAnsi="宋体" w:eastAsia="宋体" w:cs="宋体"/>
                <w:color w:val="auto"/>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5" w:hRule="atLeast"/>
          <w:jc w:val="center"/>
        </w:trPr>
        <w:tc>
          <w:tcPr>
            <w:tcW w:w="644" w:type="dxa"/>
            <w:vMerge w:val="restart"/>
            <w:shd w:val="clear" w:color="auto" w:fill="auto"/>
            <w:vAlign w:val="center"/>
          </w:tcPr>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17</w:t>
            </w:r>
          </w:p>
        </w:tc>
        <w:tc>
          <w:tcPr>
            <w:tcW w:w="1787" w:type="dxa"/>
            <w:vMerge w:val="restart"/>
            <w:shd w:val="clear" w:color="auto" w:fill="auto"/>
            <w:vAlign w:val="center"/>
          </w:tcPr>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color w:val="auto"/>
                <w:kern w:val="0"/>
                <w:szCs w:val="21"/>
                <w:highlight w:val="none"/>
              </w:rPr>
              <w:t>投标担保</w:t>
            </w:r>
          </w:p>
        </w:tc>
        <w:tc>
          <w:tcPr>
            <w:tcW w:w="6706"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□投标保证金额：</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万元</w:t>
            </w:r>
          </w:p>
          <w:p>
            <w:pPr>
              <w:adjustRightInd w:val="0"/>
              <w:snapToGrid w:val="0"/>
              <w:spacing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□无需提供投标担保</w:t>
            </w:r>
          </w:p>
          <w:p>
            <w:pPr>
              <w:adjustRightInd w:val="0"/>
              <w:snapToGrid w:val="0"/>
              <w:spacing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注：</w:t>
            </w:r>
            <w:r>
              <w:rPr>
                <w:rFonts w:hint="eastAsia" w:ascii="宋体" w:hAnsi="宋体" w:eastAsia="宋体" w:cs="宋体"/>
                <w:color w:val="auto"/>
                <w:kern w:val="0"/>
                <w:szCs w:val="21"/>
                <w:highlight w:val="none"/>
                <w:lang w:val="en-US" w:eastAsia="zh-CN"/>
              </w:rPr>
              <w:t>根据《深圳市住房和建设局关于推行差异化缴纳投标保证金进一步降低招标投标交易成本的通知》（深建市场〔2023〕2号）的规定，政府投资建设工程的监理等服务类项目原则上不再收取投标保证金，政府投资建设工程以外的其他依法必须招标建设工程项目，鼓励招标人免收投标保证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44" w:type="dxa"/>
            <w:vMerge w:val="continue"/>
            <w:shd w:val="clear" w:color="auto" w:fill="auto"/>
            <w:vAlign w:val="center"/>
          </w:tcPr>
          <w:p>
            <w:pPr>
              <w:adjustRightInd w:val="0"/>
              <w:snapToGrid w:val="0"/>
              <w:spacing w:line="360" w:lineRule="auto"/>
              <w:jc w:val="center"/>
              <w:rPr>
                <w:rFonts w:ascii="宋体" w:hAnsi="宋体" w:eastAsia="宋体" w:cs="宋体"/>
                <w:snapToGrid w:val="0"/>
                <w:color w:val="auto"/>
                <w:kern w:val="0"/>
                <w:szCs w:val="18"/>
                <w:highlight w:val="none"/>
              </w:rPr>
            </w:pPr>
          </w:p>
        </w:tc>
        <w:tc>
          <w:tcPr>
            <w:tcW w:w="1787" w:type="dxa"/>
            <w:vMerge w:val="continue"/>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p>
        </w:tc>
        <w:tc>
          <w:tcPr>
            <w:tcW w:w="6706" w:type="dxa"/>
            <w:shd w:val="clear" w:color="auto" w:fill="auto"/>
            <w:vAlign w:val="center"/>
          </w:tcPr>
          <w:p>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担保形式：</w:t>
            </w:r>
          </w:p>
          <w:p>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1.银行保函（电子/纸质），由投标人基本账户开户银行所在网点或其上级银行机构出具</w:t>
            </w:r>
          </w:p>
          <w:p>
            <w:pPr>
              <w:adjustRightInd w:val="0"/>
              <w:snapToGrid w:val="0"/>
              <w:spacing w:line="360" w:lineRule="auto"/>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2.保证金（现金/支票），从投标人基本账户汇出</w:t>
            </w:r>
            <w:r>
              <w:rPr>
                <w:rFonts w:hint="eastAsia" w:ascii="宋体" w:hAnsi="宋体" w:eastAsia="宋体" w:cs="宋体"/>
                <w:color w:val="auto"/>
                <w:kern w:val="0"/>
                <w:szCs w:val="21"/>
                <w:highlight w:val="none"/>
                <w:u w:val="single"/>
              </w:rPr>
              <w:t xml:space="preserve">      </w:t>
            </w:r>
          </w:p>
          <w:p>
            <w:pPr>
              <w:adjustRightInd w:val="0"/>
              <w:snapToGrid w:val="0"/>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3.保证保险（电子/纸质），保费通过投标人基本账户支付</w:t>
            </w:r>
          </w:p>
          <w:p>
            <w:pPr>
              <w:adjustRightInd w:val="0"/>
              <w:snapToGrid w:val="0"/>
              <w:spacing w:line="360" w:lineRule="auto"/>
              <w:rPr>
                <w:rFonts w:hint="default" w:ascii="宋体" w:hAnsi="宋体" w:eastAsia="宋体" w:cs="宋体"/>
                <w:color w:val="auto"/>
                <w:kern w:val="0"/>
                <w:szCs w:val="21"/>
                <w:highlight w:val="none"/>
                <w:u w:val="single"/>
                <w:lang w:val="en-US" w:eastAsia="zh-CN"/>
              </w:rPr>
            </w:pPr>
            <w:r>
              <w:rPr>
                <w:rFonts w:hint="eastAsia" w:ascii="宋体" w:hAnsi="宋体" w:eastAsia="宋体" w:cs="宋体"/>
                <w:color w:val="auto"/>
                <w:kern w:val="0"/>
                <w:szCs w:val="21"/>
                <w:highlight w:val="none"/>
                <w:lang w:val="en-US" w:eastAsia="zh-CN"/>
              </w:rPr>
              <w:t>4.其他</w:t>
            </w:r>
            <w:r>
              <w:rPr>
                <w:rFonts w:hint="eastAsia" w:ascii="宋体" w:hAnsi="宋体" w:eastAsia="宋体" w:cs="宋体"/>
                <w:color w:val="auto"/>
                <w:kern w:val="0"/>
                <w:szCs w:val="21"/>
                <w:highlight w:val="none"/>
                <w:u w:val="single"/>
                <w:lang w:val="en-US" w:eastAsia="zh-CN"/>
              </w:rPr>
              <w:t xml:space="preserve">                 </w:t>
            </w:r>
          </w:p>
          <w:p>
            <w:pPr>
              <w:adjustRightInd w:val="0"/>
              <w:snapToGrid w:val="0"/>
              <w:spacing w:line="360" w:lineRule="auto"/>
              <w:rPr>
                <w:rFonts w:hint="eastAsia" w:ascii="宋体" w:hAnsi="宋体" w:eastAsia="宋体" w:cs="宋体"/>
                <w:strike w:val="0"/>
                <w:color w:val="auto"/>
                <w:kern w:val="0"/>
                <w:szCs w:val="21"/>
                <w:highlight w:val="none"/>
                <w:lang w:eastAsia="zh-CN"/>
              </w:rPr>
            </w:pPr>
            <w:r>
              <w:rPr>
                <w:rFonts w:hint="eastAsia" w:ascii="宋体" w:hAnsi="宋体" w:eastAsia="宋体" w:cs="宋体"/>
                <w:color w:val="auto"/>
                <w:kern w:val="0"/>
                <w:szCs w:val="21"/>
                <w:highlight w:val="none"/>
                <w:lang w:val="en-US" w:eastAsia="zh-CN"/>
              </w:rPr>
              <w:t>注：1.</w:t>
            </w:r>
            <w:r>
              <w:rPr>
                <w:rFonts w:hint="eastAsia" w:ascii="宋体" w:hAnsi="宋体" w:eastAsia="宋体" w:cs="宋体"/>
                <w:strike w:val="0"/>
                <w:color w:val="auto"/>
                <w:kern w:val="0"/>
                <w:szCs w:val="21"/>
                <w:highlight w:val="none"/>
                <w:lang w:val="en-US" w:eastAsia="zh-CN"/>
              </w:rPr>
              <w:t>招标人可自主选择是否允许其他方式，如担保公司保函，采用其他方式的应要求</w:t>
            </w:r>
            <w:r>
              <w:rPr>
                <w:rFonts w:hint="eastAsia" w:ascii="宋体" w:hAnsi="宋体" w:eastAsia="宋体" w:cs="宋体"/>
                <w:strike w:val="0"/>
                <w:color w:val="auto"/>
                <w:kern w:val="0"/>
                <w:szCs w:val="21"/>
                <w:highlight w:val="none"/>
              </w:rPr>
              <w:t>保费通过投标人基本账户支付</w:t>
            </w:r>
            <w:r>
              <w:rPr>
                <w:rFonts w:hint="eastAsia" w:ascii="宋体" w:hAnsi="宋体" w:eastAsia="宋体" w:cs="宋体"/>
                <w:strike w:val="0"/>
                <w:color w:val="auto"/>
                <w:kern w:val="0"/>
                <w:szCs w:val="21"/>
                <w:highlight w:val="none"/>
                <w:lang w:eastAsia="zh-CN"/>
              </w:rPr>
              <w:t>。</w:t>
            </w:r>
          </w:p>
          <w:p>
            <w:pP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2.鼓励投标人使用电子保函、保险。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50" w:hRule="atLeast"/>
          <w:jc w:val="center"/>
        </w:trPr>
        <w:tc>
          <w:tcPr>
            <w:tcW w:w="644" w:type="dxa"/>
            <w:vMerge w:val="restart"/>
            <w:shd w:val="clear" w:color="auto" w:fill="auto"/>
            <w:vAlign w:val="center"/>
          </w:tcPr>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18</w:t>
            </w:r>
          </w:p>
        </w:tc>
        <w:tc>
          <w:tcPr>
            <w:tcW w:w="1787" w:type="dxa"/>
            <w:vMerge w:val="restart"/>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过多投标人淘汰</w:t>
            </w:r>
          </w:p>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color w:val="auto"/>
                <w:kern w:val="0"/>
                <w:szCs w:val="21"/>
                <w:highlight w:val="none"/>
              </w:rPr>
              <w:t>环节（资格审查合格的投标人</w:t>
            </w:r>
            <w:r>
              <w:rPr>
                <w:rFonts w:hint="eastAsia" w:ascii="宋体" w:hAnsi="宋体" w:eastAsia="宋体" w:cs="宋体"/>
                <w:color w:val="auto"/>
                <w:kern w:val="0"/>
                <w:highlight w:val="none"/>
              </w:rPr>
              <w:t>＞</w:t>
            </w:r>
            <w:r>
              <w:rPr>
                <w:rFonts w:hint="eastAsia" w:ascii="宋体" w:hAnsi="宋体" w:eastAsia="宋体" w:cs="宋体"/>
                <w:color w:val="auto"/>
                <w:kern w:val="0"/>
                <w:szCs w:val="21"/>
                <w:highlight w:val="none"/>
              </w:rPr>
              <w:t>20名）</w:t>
            </w:r>
          </w:p>
        </w:tc>
        <w:tc>
          <w:tcPr>
            <w:tcW w:w="6706" w:type="dxa"/>
            <w:shd w:val="clear" w:color="auto" w:fill="auto"/>
            <w:vAlign w:val="center"/>
          </w:tcPr>
          <w:p>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资格审查合格的投标人＞20名时，经淘汰进入后续招标程序的投标人为15至20名，具体数量产生方式为：</w:t>
            </w:r>
          </w:p>
          <w:p>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□由计算机随机产生</w:t>
            </w:r>
          </w:p>
          <w:p>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□招标人自行确定：</w:t>
            </w:r>
            <w:r>
              <w:rPr>
                <w:rFonts w:hint="eastAsia" w:ascii="宋体" w:hAnsi="宋体" w:eastAsia="宋体" w:cs="宋体"/>
                <w:color w:val="auto"/>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50" w:hRule="atLeast"/>
          <w:jc w:val="center"/>
        </w:trPr>
        <w:tc>
          <w:tcPr>
            <w:tcW w:w="644" w:type="dxa"/>
            <w:vMerge w:val="continue"/>
            <w:shd w:val="clear" w:color="auto" w:fill="auto"/>
            <w:vAlign w:val="center"/>
          </w:tcPr>
          <w:p>
            <w:pPr>
              <w:adjustRightInd w:val="0"/>
              <w:snapToGrid w:val="0"/>
              <w:spacing w:line="360" w:lineRule="auto"/>
              <w:jc w:val="center"/>
              <w:rPr>
                <w:rFonts w:hint="eastAsia" w:ascii="宋体" w:hAnsi="宋体" w:eastAsia="宋体" w:cs="宋体"/>
                <w:snapToGrid w:val="0"/>
                <w:color w:val="auto"/>
                <w:kern w:val="0"/>
                <w:szCs w:val="18"/>
                <w:highlight w:val="none"/>
              </w:rPr>
            </w:pPr>
          </w:p>
        </w:tc>
        <w:tc>
          <w:tcPr>
            <w:tcW w:w="1787" w:type="dxa"/>
            <w:vMerge w:val="continue"/>
            <w:shd w:val="clear" w:color="auto" w:fill="auto"/>
            <w:vAlign w:val="center"/>
          </w:tcPr>
          <w:p>
            <w:pPr>
              <w:adjustRightInd w:val="0"/>
              <w:snapToGrid w:val="0"/>
              <w:spacing w:line="360" w:lineRule="auto"/>
              <w:jc w:val="center"/>
              <w:rPr>
                <w:rFonts w:hint="eastAsia" w:ascii="宋体" w:hAnsi="宋体" w:eastAsia="宋体" w:cs="宋体"/>
                <w:color w:val="auto"/>
                <w:kern w:val="0"/>
                <w:szCs w:val="21"/>
                <w:highlight w:val="none"/>
              </w:rPr>
            </w:pPr>
          </w:p>
        </w:tc>
        <w:tc>
          <w:tcPr>
            <w:tcW w:w="6706" w:type="dxa"/>
            <w:shd w:val="clear" w:color="auto" w:fill="auto"/>
            <w:vAlign w:val="center"/>
          </w:tcPr>
          <w:p>
            <w:pPr>
              <w:widowControl/>
              <w:adjustRightInd w:val="0"/>
              <w:snapToGrid w:val="0"/>
              <w:spacing w:line="360" w:lineRule="auto"/>
              <w:ind w:firstLine="0" w:firstLineChars="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过多投标人淘汰</w:t>
            </w:r>
            <w:r>
              <w:rPr>
                <w:rFonts w:hint="eastAsia" w:ascii="宋体" w:hAnsi="宋体" w:eastAsia="宋体" w:cs="宋体"/>
                <w:color w:val="auto"/>
                <w:kern w:val="0"/>
                <w:szCs w:val="21"/>
                <w:highlight w:val="none"/>
                <w:lang w:val="en-US" w:eastAsia="zh-CN"/>
              </w:rPr>
              <w:t>方案</w:t>
            </w:r>
            <w:r>
              <w:rPr>
                <w:rStyle w:val="25"/>
                <w:rFonts w:hint="eastAsia" w:ascii="宋体" w:hAnsi="宋体" w:eastAsia="宋体" w:cs="宋体"/>
                <w:color w:val="auto"/>
                <w:kern w:val="0"/>
                <w:szCs w:val="21"/>
                <w:highlight w:val="none"/>
                <w:lang w:val="en-US" w:eastAsia="zh-CN"/>
              </w:rPr>
              <w:t>[</w:t>
            </w:r>
            <w:r>
              <w:rPr>
                <w:rStyle w:val="25"/>
                <w:rFonts w:hint="eastAsia" w:ascii="宋体" w:hAnsi="宋体" w:eastAsia="宋体" w:cs="宋体"/>
                <w:color w:val="auto"/>
                <w:kern w:val="0"/>
                <w:szCs w:val="21"/>
                <w:highlight w:val="none"/>
                <w:lang w:val="en-US" w:eastAsia="zh-CN"/>
              </w:rPr>
              <w:footnoteReference w:id="2"/>
            </w:r>
            <w:r>
              <w:rPr>
                <w:rStyle w:val="25"/>
                <w:rFonts w:hint="eastAsia" w:ascii="宋体" w:hAnsi="宋体" w:eastAsia="宋体" w:cs="宋体"/>
                <w:color w:val="auto"/>
                <w:kern w:val="0"/>
                <w:szCs w:val="21"/>
                <w:highlight w:val="none"/>
                <w:lang w:val="en-US" w:eastAsia="zh-CN"/>
              </w:rPr>
              <w:t>]</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u w:val="single"/>
              </w:rPr>
              <w:t xml:space="preserve">      </w:t>
            </w:r>
          </w:p>
          <w:p>
            <w:pPr>
              <w:widowControl/>
              <w:adjustRightInd w:val="0"/>
              <w:snapToGrid w:val="0"/>
              <w:spacing w:line="360" w:lineRule="auto"/>
              <w:jc w:val="left"/>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注：1.招标人应结合项目实际，提前制定规则清晰、可操作性强的过多投标人淘汰方案，并在过多投标人淘汰方案中合规合理设置择优因素，明确各择优因素的优先程度。</w:t>
            </w:r>
          </w:p>
          <w:p>
            <w:pPr>
              <w:adjustRightInd w:val="0"/>
              <w:snapToGrid w:val="0"/>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2.择优因素的设置应以投标人能否高质量履约为导向，可以突出投标人</w:t>
            </w:r>
            <w:r>
              <w:rPr>
                <w:rFonts w:hint="eastAsia" w:ascii="宋体" w:hAnsi="宋体" w:eastAsia="宋体" w:cs="宋体"/>
                <w:color w:val="auto"/>
                <w:sz w:val="21"/>
                <w:szCs w:val="21"/>
                <w:highlight w:val="none"/>
                <w:lang w:val="en-US" w:eastAsia="zh-CN"/>
              </w:rPr>
              <w:t>拟派项目总监及管理团队成员的资历、能力、信誉，企业资质、业绩、履约等，具体择优因素由招标人根据实际确定。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4" w:hRule="atLeast"/>
          <w:jc w:val="center"/>
        </w:trPr>
        <w:tc>
          <w:tcPr>
            <w:tcW w:w="644" w:type="dxa"/>
            <w:vMerge w:val="continue"/>
            <w:shd w:val="clear" w:color="auto" w:fill="auto"/>
            <w:vAlign w:val="center"/>
          </w:tcPr>
          <w:p>
            <w:pPr>
              <w:adjustRightInd w:val="0"/>
              <w:snapToGrid w:val="0"/>
              <w:spacing w:line="360" w:lineRule="auto"/>
              <w:jc w:val="center"/>
              <w:rPr>
                <w:rFonts w:ascii="宋体" w:hAnsi="宋体" w:eastAsia="宋体" w:cs="宋体"/>
                <w:snapToGrid w:val="0"/>
                <w:color w:val="auto"/>
                <w:kern w:val="0"/>
                <w:szCs w:val="18"/>
                <w:highlight w:val="none"/>
              </w:rPr>
            </w:pPr>
          </w:p>
        </w:tc>
        <w:tc>
          <w:tcPr>
            <w:tcW w:w="1787" w:type="dxa"/>
            <w:vMerge w:val="continue"/>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p>
        </w:tc>
        <w:tc>
          <w:tcPr>
            <w:tcW w:w="6706" w:type="dxa"/>
            <w:shd w:val="clear" w:color="auto" w:fill="auto"/>
            <w:vAlign w:val="center"/>
          </w:tcPr>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过多投标人淘汰方式：</w:t>
            </w:r>
          </w:p>
          <w:p>
            <w:pPr>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□直接票决  □逐轮票决 </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计算规则（采用直接票决或逐轮票决的）：简单多数。当被淘汰最后一名有并列情况以至超过应淘汰投标人数时，对此并列的投标人采取</w:t>
            </w:r>
            <w:r>
              <w:rPr>
                <w:rFonts w:hint="eastAsia" w:ascii="宋体" w:hAnsi="宋体" w:eastAsia="宋体" w:cs="宋体"/>
                <w:color w:val="auto"/>
                <w:kern w:val="0"/>
                <w:szCs w:val="21"/>
                <w:highlight w:val="none"/>
                <w:lang w:val="en-US" w:eastAsia="zh-CN"/>
              </w:rPr>
              <w:t>继续票决方式</w:t>
            </w:r>
            <w:r>
              <w:rPr>
                <w:rFonts w:hint="eastAsia" w:ascii="宋体" w:hAnsi="宋体" w:eastAsia="宋体" w:cs="宋体"/>
                <w:color w:val="auto"/>
                <w:kern w:val="0"/>
                <w:szCs w:val="21"/>
                <w:highlight w:val="none"/>
              </w:rPr>
              <w:t>确定</w:t>
            </w:r>
            <w:r>
              <w:rPr>
                <w:rFonts w:hint="eastAsia" w:ascii="宋体" w:hAnsi="宋体" w:eastAsia="宋体" w:cs="宋体"/>
                <w:color w:val="auto"/>
                <w:kern w:val="0"/>
                <w:szCs w:val="21"/>
                <w:highlight w:val="none"/>
                <w:lang w:val="en-US" w:eastAsia="zh-CN"/>
              </w:rPr>
              <w:t>入围投标人</w:t>
            </w:r>
            <w:r>
              <w:rPr>
                <w:rFonts w:hint="eastAsia" w:ascii="宋体" w:hAnsi="宋体" w:eastAsia="宋体" w:cs="宋体"/>
                <w:color w:val="auto"/>
                <w:kern w:val="0"/>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44" w:type="dxa"/>
            <w:shd w:val="clear" w:color="auto" w:fill="auto"/>
            <w:vAlign w:val="center"/>
          </w:tcPr>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19</w:t>
            </w:r>
          </w:p>
        </w:tc>
        <w:tc>
          <w:tcPr>
            <w:tcW w:w="1787" w:type="dxa"/>
            <w:shd w:val="clear" w:color="auto" w:fill="auto"/>
            <w:vAlign w:val="center"/>
          </w:tcPr>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评标办法及标准</w:t>
            </w:r>
          </w:p>
        </w:tc>
        <w:tc>
          <w:tcPr>
            <w:tcW w:w="6706" w:type="dxa"/>
            <w:shd w:val="clear" w:color="auto" w:fill="auto"/>
            <w:vAlign w:val="center"/>
          </w:tcPr>
          <w:p>
            <w:pPr>
              <w:adjustRightInd w:val="0"/>
              <w:snapToGrid w:val="0"/>
              <w:spacing w:line="360" w:lineRule="auto"/>
              <w:jc w:val="left"/>
              <w:rPr>
                <w:rFonts w:ascii="宋体" w:hAnsi="宋体" w:eastAsia="宋体" w:cs="宋体"/>
                <w:snapToGrid w:val="0"/>
                <w:color w:val="auto"/>
                <w:kern w:val="0"/>
                <w:szCs w:val="18"/>
                <w:highlight w:val="none"/>
              </w:rPr>
            </w:pPr>
            <w:r>
              <w:rPr>
                <w:rFonts w:hint="eastAsia" w:ascii="宋体" w:hAnsi="宋体" w:eastAsia="宋体" w:cs="宋体"/>
                <w:color w:val="auto"/>
                <w:kern w:val="0"/>
                <w:szCs w:val="21"/>
                <w:highlight w:val="none"/>
              </w:rPr>
              <w:t>□</w:t>
            </w:r>
            <w:r>
              <w:rPr>
                <w:rFonts w:hint="eastAsia" w:ascii="宋体" w:hAnsi="宋体" w:eastAsia="宋体" w:cs="宋体"/>
                <w:snapToGrid w:val="0"/>
                <w:color w:val="auto"/>
                <w:kern w:val="0"/>
                <w:szCs w:val="18"/>
                <w:highlight w:val="none"/>
              </w:rPr>
              <w:t>定性评审法</w:t>
            </w:r>
          </w:p>
          <w:p>
            <w:pPr>
              <w:adjustRightInd w:val="0"/>
              <w:snapToGrid w:val="0"/>
              <w:spacing w:line="360" w:lineRule="auto"/>
              <w:jc w:val="left"/>
              <w:rPr>
                <w:rFonts w:ascii="宋体" w:hAnsi="宋体" w:eastAsia="宋体" w:cs="宋体"/>
                <w:snapToGrid w:val="0"/>
                <w:color w:val="auto"/>
                <w:kern w:val="0"/>
                <w:szCs w:val="18"/>
                <w:highlight w:val="none"/>
              </w:rPr>
            </w:pPr>
            <w:r>
              <w:rPr>
                <w:rFonts w:hint="eastAsia" w:ascii="宋体" w:hAnsi="宋体" w:eastAsia="宋体" w:cs="宋体"/>
                <w:color w:val="auto"/>
                <w:kern w:val="0"/>
                <w:szCs w:val="21"/>
                <w:highlight w:val="none"/>
              </w:rPr>
              <w:t>□经建设、交通主管部门批准的其他方法：</w:t>
            </w:r>
            <w:r>
              <w:rPr>
                <w:rFonts w:hint="eastAsia" w:ascii="宋体" w:hAnsi="宋体" w:eastAsia="宋体" w:cs="宋体"/>
                <w:color w:val="auto"/>
                <w:kern w:val="0"/>
                <w:szCs w:val="21"/>
                <w:highlight w:val="none"/>
                <w:u w:val="single"/>
              </w:rPr>
              <w:t xml:space="preserve">      </w:t>
            </w:r>
          </w:p>
          <w:p>
            <w:pPr>
              <w:adjustRightInd w:val="0"/>
              <w:snapToGrid w:val="0"/>
              <w:spacing w:line="360" w:lineRule="auto"/>
              <w:jc w:val="left"/>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特别说明：资信标仅由投标人提交供招标人定标时参考，不需评标专家评审。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3" w:hRule="atLeast"/>
          <w:jc w:val="center"/>
        </w:trPr>
        <w:tc>
          <w:tcPr>
            <w:tcW w:w="644" w:type="dxa"/>
            <w:shd w:val="clear" w:color="auto" w:fill="auto"/>
            <w:vAlign w:val="center"/>
          </w:tcPr>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20</w:t>
            </w:r>
          </w:p>
        </w:tc>
        <w:tc>
          <w:tcPr>
            <w:tcW w:w="1787" w:type="dxa"/>
            <w:shd w:val="clear" w:color="auto" w:fill="auto"/>
            <w:vAlign w:val="center"/>
          </w:tcPr>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color w:val="auto"/>
                <w:kern w:val="0"/>
                <w:szCs w:val="21"/>
                <w:highlight w:val="none"/>
              </w:rPr>
              <w:t>专家推荐原则</w:t>
            </w:r>
          </w:p>
        </w:tc>
        <w:tc>
          <w:tcPr>
            <w:tcW w:w="6706" w:type="dxa"/>
            <w:shd w:val="clear" w:color="auto" w:fill="auto"/>
            <w:vAlign w:val="center"/>
          </w:tcPr>
          <w:p>
            <w:pPr>
              <w:spacing w:line="360" w:lineRule="auto"/>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招标人应根据项目实际合理设置评审要素，对专家评标质量提出要求，并明确专家推荐</w:t>
            </w:r>
            <w:r>
              <w:rPr>
                <w:rFonts w:hint="eastAsia" w:ascii="宋体" w:hAnsi="宋体" w:eastAsia="宋体" w:cs="宋体"/>
                <w:color w:val="auto"/>
                <w:kern w:val="0"/>
                <w:szCs w:val="21"/>
                <w:highlight w:val="none"/>
                <w:lang w:eastAsia="zh-CN"/>
              </w:rPr>
              <w:t>中标候选人</w:t>
            </w:r>
            <w:r>
              <w:rPr>
                <w:rFonts w:hint="eastAsia" w:ascii="宋体" w:hAnsi="宋体" w:eastAsia="宋体" w:cs="宋体"/>
                <w:color w:val="auto"/>
                <w:kern w:val="0"/>
                <w:szCs w:val="21"/>
                <w:highlight w:val="none"/>
              </w:rPr>
              <w:t>原则</w:t>
            </w:r>
            <w:r>
              <w:rPr>
                <w:rStyle w:val="25"/>
                <w:rFonts w:hint="eastAsia" w:ascii="宋体" w:hAnsi="宋体" w:eastAsia="宋体" w:cs="宋体"/>
                <w:color w:val="auto"/>
                <w:kern w:val="0"/>
                <w:szCs w:val="21"/>
                <w:highlight w:val="none"/>
              </w:rPr>
              <w:t>[</w:t>
            </w:r>
            <w:r>
              <w:rPr>
                <w:rStyle w:val="25"/>
                <w:rFonts w:hint="eastAsia" w:ascii="宋体" w:hAnsi="宋体" w:eastAsia="宋体" w:cs="宋体"/>
                <w:color w:val="auto"/>
                <w:kern w:val="0"/>
                <w:szCs w:val="21"/>
                <w:highlight w:val="none"/>
              </w:rPr>
              <w:footnoteReference w:id="3"/>
            </w:r>
            <w:r>
              <w:rPr>
                <w:rStyle w:val="25"/>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u w:val="single"/>
              </w:rPr>
              <w:t xml:space="preserve">             </w:t>
            </w:r>
          </w:p>
          <w:p>
            <w:pPr>
              <w:spacing w:line="360" w:lineRule="auto"/>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lang w:val="en-US" w:eastAsia="zh-CN"/>
              </w:rPr>
              <w:t>注：招标人应根据项目实际，设置规则清晰、可操作性强的推荐中标候选人原则，可以重点考虑项目管理人员配置、工程施工难点和关键部位的质量安全保证措施、投标报价等因素</w:t>
            </w:r>
            <w:r>
              <w:rPr>
                <w:rFonts w:hint="eastAsia" w:ascii="宋体" w:hAnsi="宋体" w:eastAsia="宋体" w:cs="宋体"/>
                <w:color w:val="auto"/>
                <w:sz w:val="21"/>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5" w:hRule="atLeast"/>
          <w:jc w:val="center"/>
        </w:trPr>
        <w:tc>
          <w:tcPr>
            <w:tcW w:w="644" w:type="dxa"/>
            <w:shd w:val="clear" w:color="auto" w:fill="auto"/>
            <w:vAlign w:val="center"/>
          </w:tcPr>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21</w:t>
            </w:r>
          </w:p>
        </w:tc>
        <w:tc>
          <w:tcPr>
            <w:tcW w:w="1787" w:type="dxa"/>
            <w:shd w:val="clear" w:color="auto" w:fill="auto"/>
            <w:vAlign w:val="center"/>
          </w:tcPr>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评标地点</w:t>
            </w:r>
          </w:p>
        </w:tc>
        <w:tc>
          <w:tcPr>
            <w:tcW w:w="6706" w:type="dxa"/>
            <w:shd w:val="clear" w:color="auto" w:fill="auto"/>
            <w:vAlign w:val="center"/>
          </w:tcPr>
          <w:p>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□交易场所评标</w:t>
            </w:r>
          </w:p>
          <w:p>
            <w:pPr>
              <w:spacing w:line="360" w:lineRule="auto"/>
              <w:rPr>
                <w:rFonts w:ascii="宋体" w:hAnsi="宋体" w:eastAsia="宋体" w:cs="宋体"/>
                <w:snapToGrid w:val="0"/>
                <w:color w:val="auto"/>
                <w:kern w:val="0"/>
                <w:szCs w:val="18"/>
                <w:highlight w:val="none"/>
              </w:rPr>
            </w:pPr>
            <w:r>
              <w:rPr>
                <w:rFonts w:hint="eastAsia" w:ascii="宋体" w:hAnsi="宋体" w:eastAsia="宋体" w:cs="宋体"/>
                <w:color w:val="auto"/>
                <w:kern w:val="0"/>
                <w:szCs w:val="21"/>
                <w:highlight w:val="none"/>
              </w:rPr>
              <w:t>□其他：</w:t>
            </w:r>
            <w:r>
              <w:rPr>
                <w:rFonts w:hint="eastAsia" w:ascii="宋体" w:hAnsi="宋体" w:eastAsia="宋体" w:cs="宋体"/>
                <w:color w:val="auto"/>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44" w:type="dxa"/>
            <w:shd w:val="clear" w:color="auto" w:fill="auto"/>
            <w:vAlign w:val="center"/>
          </w:tcPr>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22</w:t>
            </w:r>
          </w:p>
        </w:tc>
        <w:tc>
          <w:tcPr>
            <w:tcW w:w="1787" w:type="dxa"/>
            <w:shd w:val="clear" w:color="auto" w:fill="auto"/>
            <w:vAlign w:val="center"/>
          </w:tcPr>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color w:val="auto"/>
                <w:kern w:val="0"/>
                <w:szCs w:val="21"/>
                <w:highlight w:val="none"/>
              </w:rPr>
              <w:t>评标委员会的人员组成</w:t>
            </w:r>
          </w:p>
        </w:tc>
        <w:tc>
          <w:tcPr>
            <w:tcW w:w="6706" w:type="dxa"/>
            <w:shd w:val="clear" w:color="auto" w:fill="auto"/>
            <w:vAlign w:val="center"/>
          </w:tcPr>
          <w:p>
            <w:pPr>
              <w:adjustRightInd w:val="0"/>
              <w:snapToGrid w:val="0"/>
              <w:spacing w:line="360" w:lineRule="auto"/>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依法组建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35" w:hRule="atLeast"/>
          <w:jc w:val="center"/>
        </w:trPr>
        <w:tc>
          <w:tcPr>
            <w:tcW w:w="644" w:type="dxa"/>
            <w:shd w:val="clear" w:color="auto" w:fill="auto"/>
            <w:vAlign w:val="center"/>
          </w:tcPr>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23</w:t>
            </w:r>
          </w:p>
        </w:tc>
        <w:tc>
          <w:tcPr>
            <w:tcW w:w="1787" w:type="dxa"/>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定标工作规则和项目定标方案</w:t>
            </w:r>
          </w:p>
        </w:tc>
        <w:tc>
          <w:tcPr>
            <w:tcW w:w="6706"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定标工作规则：</w:t>
            </w:r>
            <w:r>
              <w:rPr>
                <w:rFonts w:hint="eastAsia" w:ascii="宋体" w:hAnsi="宋体" w:eastAsia="宋体" w:cs="宋体"/>
                <w:color w:val="auto"/>
                <w:kern w:val="0"/>
                <w:szCs w:val="21"/>
                <w:highlight w:val="none"/>
                <w:u w:val="single"/>
              </w:rPr>
              <w:t xml:space="preserve">             </w:t>
            </w:r>
          </w:p>
          <w:p>
            <w:pPr>
              <w:adjustRightInd w:val="0"/>
              <w:snapToGrid w:val="0"/>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项目定标方案：在报招标人内设（上级）的纪检监察机构（或督察机构）备案的基础上，于招标公告备案时上传至备案系统加密保存</w:t>
            </w:r>
            <w:r>
              <w:rPr>
                <w:rStyle w:val="25"/>
                <w:rFonts w:hint="eastAsia" w:ascii="宋体" w:hAnsi="宋体" w:eastAsia="宋体" w:cs="宋体"/>
                <w:color w:val="auto"/>
                <w:kern w:val="0"/>
                <w:szCs w:val="21"/>
                <w:highlight w:val="none"/>
              </w:rPr>
              <w:t>[</w:t>
            </w:r>
            <w:r>
              <w:rPr>
                <w:rStyle w:val="25"/>
                <w:rFonts w:hint="eastAsia" w:ascii="宋体" w:hAnsi="宋体" w:eastAsia="宋体" w:cs="宋体"/>
                <w:color w:val="auto"/>
                <w:kern w:val="0"/>
                <w:szCs w:val="21"/>
                <w:highlight w:val="none"/>
              </w:rPr>
              <w:footnoteReference w:id="4"/>
            </w:r>
            <w:r>
              <w:rPr>
                <w:rStyle w:val="25"/>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rPr>
              <w:t>。</w:t>
            </w:r>
          </w:p>
          <w:p>
            <w:pPr>
              <w:adjustRightInd w:val="0"/>
              <w:snapToGrid w:val="0"/>
              <w:spacing w:line="360" w:lineRule="auto"/>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kern w:val="0"/>
                <w:szCs w:val="21"/>
                <w:highlight w:val="none"/>
                <w:lang w:val="en-US" w:eastAsia="zh-CN"/>
              </w:rPr>
              <w:t>注 ：1.招标人应事先制定定标工作规则，</w:t>
            </w:r>
            <w:r>
              <w:rPr>
                <w:rFonts w:hint="eastAsia" w:ascii="宋体" w:hAnsi="宋体" w:eastAsia="宋体" w:cs="宋体"/>
                <w:color w:val="auto"/>
                <w:szCs w:val="21"/>
                <w:highlight w:val="none"/>
              </w:rPr>
              <w:t>对不同类别项目择优竞价结合方式、择优因素、竞价方法予以明确</w:t>
            </w:r>
            <w:r>
              <w:rPr>
                <w:rFonts w:hint="eastAsia" w:ascii="宋体" w:hAnsi="宋体" w:eastAsia="宋体" w:cs="宋体"/>
                <w:color w:val="auto"/>
                <w:szCs w:val="21"/>
                <w:highlight w:val="none"/>
                <w:lang w:val="en-US" w:eastAsia="zh-CN"/>
              </w:rPr>
              <w:t>。</w:t>
            </w:r>
          </w:p>
          <w:p>
            <w:pPr>
              <w:adjustRightInd w:val="0"/>
              <w:snapToGrid w:val="0"/>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lang w:val="en-US" w:eastAsia="zh-CN"/>
              </w:rPr>
              <w:t>2.</w:t>
            </w:r>
            <w:r>
              <w:rPr>
                <w:rFonts w:hint="eastAsia" w:ascii="宋体" w:hAnsi="宋体" w:eastAsia="宋体" w:cs="宋体"/>
                <w:color w:val="auto"/>
                <w:kern w:val="0"/>
                <w:szCs w:val="21"/>
                <w:highlight w:val="none"/>
              </w:rPr>
              <w:t>在招标公告发布前，招标人应结合定标工作规则和项目实际，制定</w:t>
            </w:r>
            <w:r>
              <w:rPr>
                <w:rFonts w:hint="eastAsia" w:ascii="宋体" w:hAnsi="宋体" w:eastAsia="宋体" w:cs="宋体"/>
                <w:color w:val="auto"/>
                <w:kern w:val="0"/>
                <w:szCs w:val="21"/>
                <w:highlight w:val="none"/>
                <w:lang w:val="en-US" w:eastAsia="zh-CN"/>
              </w:rPr>
              <w:t>详细的</w:t>
            </w:r>
            <w:r>
              <w:rPr>
                <w:rFonts w:hint="eastAsia" w:ascii="宋体" w:hAnsi="宋体" w:eastAsia="宋体" w:cs="宋体"/>
                <w:color w:val="auto"/>
                <w:kern w:val="0"/>
                <w:szCs w:val="21"/>
                <w:highlight w:val="none"/>
              </w:rPr>
              <w:t>项目定标方案，细化择优要素、竞价因素，明确</w:t>
            </w:r>
            <w:r>
              <w:rPr>
                <w:rFonts w:hint="eastAsia" w:ascii="宋体" w:hAnsi="宋体" w:eastAsia="宋体" w:cs="宋体"/>
                <w:color w:val="auto"/>
                <w:kern w:val="0"/>
                <w:szCs w:val="21"/>
                <w:highlight w:val="none"/>
                <w:lang w:val="en-US" w:eastAsia="zh-CN"/>
              </w:rPr>
              <w:t>定标委员会成员构成、</w:t>
            </w:r>
            <w:r>
              <w:rPr>
                <w:rFonts w:hint="eastAsia" w:ascii="宋体" w:hAnsi="宋体" w:eastAsia="宋体" w:cs="宋体"/>
                <w:color w:val="auto"/>
                <w:kern w:val="0"/>
                <w:szCs w:val="21"/>
                <w:highlight w:val="none"/>
              </w:rPr>
              <w:t>定标流程、投票规则等内容</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鼓励招标人对择优要素及优先级别进行客观量化，提升定标质量效率</w:t>
            </w:r>
            <w:r>
              <w:rPr>
                <w:rFonts w:hint="eastAsia" w:ascii="宋体" w:hAnsi="宋体" w:eastAsia="宋体" w:cs="宋体"/>
                <w:color w:val="auto"/>
                <w:kern w:val="0"/>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23" w:hRule="atLeast"/>
          <w:jc w:val="center"/>
        </w:trPr>
        <w:tc>
          <w:tcPr>
            <w:tcW w:w="644" w:type="dxa"/>
            <w:vMerge w:val="restart"/>
            <w:shd w:val="clear" w:color="auto" w:fill="auto"/>
            <w:vAlign w:val="center"/>
          </w:tcPr>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24</w:t>
            </w:r>
          </w:p>
        </w:tc>
        <w:tc>
          <w:tcPr>
            <w:tcW w:w="1787" w:type="dxa"/>
            <w:vMerge w:val="restart"/>
            <w:shd w:val="clear" w:color="auto" w:fill="auto"/>
            <w:vAlign w:val="center"/>
          </w:tcPr>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定标方法</w:t>
            </w:r>
          </w:p>
        </w:tc>
        <w:tc>
          <w:tcPr>
            <w:tcW w:w="6706"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□直接票决定标法   </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票决方式：</w:t>
            </w:r>
          </w:p>
          <w:p>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简单多数     □简单多数（且过半数）    □对比胜出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04" w:hRule="atLeast"/>
          <w:jc w:val="center"/>
        </w:trPr>
        <w:tc>
          <w:tcPr>
            <w:tcW w:w="644" w:type="dxa"/>
            <w:vMerge w:val="continue"/>
            <w:shd w:val="clear" w:color="auto" w:fill="auto"/>
            <w:vAlign w:val="center"/>
          </w:tcPr>
          <w:p>
            <w:pPr>
              <w:adjustRightInd w:val="0"/>
              <w:snapToGrid w:val="0"/>
              <w:spacing w:line="360" w:lineRule="auto"/>
              <w:rPr>
                <w:color w:val="auto"/>
                <w:highlight w:val="none"/>
              </w:rPr>
            </w:pPr>
          </w:p>
        </w:tc>
        <w:tc>
          <w:tcPr>
            <w:tcW w:w="1787" w:type="dxa"/>
            <w:vMerge w:val="continue"/>
            <w:shd w:val="clear" w:color="auto" w:fill="auto"/>
            <w:vAlign w:val="center"/>
          </w:tcPr>
          <w:p>
            <w:pPr>
              <w:adjustRightInd w:val="0"/>
              <w:snapToGrid w:val="0"/>
              <w:spacing w:line="360" w:lineRule="auto"/>
              <w:rPr>
                <w:color w:val="auto"/>
                <w:highlight w:val="none"/>
              </w:rPr>
            </w:pPr>
          </w:p>
        </w:tc>
        <w:tc>
          <w:tcPr>
            <w:tcW w:w="6706"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逐轮票决定标法</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票决方式：</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□简单多数       □对比胜出        □先票决后淘汰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0" w:hRule="atLeast"/>
          <w:jc w:val="center"/>
        </w:trPr>
        <w:tc>
          <w:tcPr>
            <w:tcW w:w="644" w:type="dxa"/>
            <w:vMerge w:val="continue"/>
            <w:shd w:val="clear" w:color="auto" w:fill="auto"/>
            <w:vAlign w:val="center"/>
          </w:tcPr>
          <w:p>
            <w:pPr>
              <w:adjustRightInd w:val="0"/>
              <w:snapToGrid w:val="0"/>
              <w:spacing w:line="360" w:lineRule="auto"/>
              <w:rPr>
                <w:rFonts w:ascii="宋体" w:hAnsi="宋体" w:eastAsia="宋体" w:cs="宋体"/>
                <w:color w:val="auto"/>
                <w:kern w:val="0"/>
                <w:szCs w:val="21"/>
                <w:highlight w:val="none"/>
              </w:rPr>
            </w:pPr>
          </w:p>
        </w:tc>
        <w:tc>
          <w:tcPr>
            <w:tcW w:w="1787" w:type="dxa"/>
            <w:vMerge w:val="continue"/>
            <w:shd w:val="clear" w:color="auto" w:fill="auto"/>
            <w:vAlign w:val="center"/>
          </w:tcPr>
          <w:p>
            <w:pPr>
              <w:adjustRightInd w:val="0"/>
              <w:snapToGrid w:val="0"/>
              <w:spacing w:line="360" w:lineRule="auto"/>
              <w:rPr>
                <w:rFonts w:ascii="宋体" w:hAnsi="宋体" w:eastAsia="宋体" w:cs="宋体"/>
                <w:color w:val="auto"/>
                <w:kern w:val="0"/>
                <w:szCs w:val="21"/>
                <w:highlight w:val="none"/>
              </w:rPr>
            </w:pPr>
          </w:p>
        </w:tc>
        <w:tc>
          <w:tcPr>
            <w:tcW w:w="6706"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集体议事定标法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6" w:hRule="atLeast"/>
          <w:jc w:val="center"/>
        </w:trPr>
        <w:tc>
          <w:tcPr>
            <w:tcW w:w="644" w:type="dxa"/>
            <w:vMerge w:val="continue"/>
            <w:shd w:val="clear" w:color="auto" w:fill="auto"/>
            <w:vAlign w:val="center"/>
          </w:tcPr>
          <w:p>
            <w:pPr>
              <w:adjustRightInd w:val="0"/>
              <w:snapToGrid w:val="0"/>
              <w:spacing w:line="360" w:lineRule="auto"/>
              <w:rPr>
                <w:rFonts w:ascii="宋体" w:hAnsi="宋体" w:eastAsia="宋体" w:cs="宋体"/>
                <w:color w:val="auto"/>
                <w:kern w:val="0"/>
                <w:szCs w:val="21"/>
                <w:highlight w:val="none"/>
              </w:rPr>
            </w:pPr>
          </w:p>
        </w:tc>
        <w:tc>
          <w:tcPr>
            <w:tcW w:w="1787" w:type="dxa"/>
            <w:vMerge w:val="continue"/>
            <w:shd w:val="clear" w:color="auto" w:fill="auto"/>
            <w:vAlign w:val="center"/>
          </w:tcPr>
          <w:p>
            <w:pPr>
              <w:adjustRightInd w:val="0"/>
              <w:snapToGrid w:val="0"/>
              <w:spacing w:line="360" w:lineRule="auto"/>
              <w:rPr>
                <w:rFonts w:ascii="宋体" w:hAnsi="宋体" w:eastAsia="宋体" w:cs="宋体"/>
                <w:color w:val="auto"/>
                <w:kern w:val="0"/>
                <w:szCs w:val="21"/>
                <w:highlight w:val="none"/>
              </w:rPr>
            </w:pPr>
          </w:p>
        </w:tc>
        <w:tc>
          <w:tcPr>
            <w:tcW w:w="6706"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经建设、交通主管部门批准的其他方法:</w:t>
            </w:r>
            <w:r>
              <w:rPr>
                <w:rFonts w:hint="eastAsia" w:ascii="宋体" w:hAnsi="宋体" w:eastAsia="宋体" w:cs="宋体"/>
                <w:color w:val="auto"/>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6" w:hRule="atLeast"/>
          <w:jc w:val="center"/>
        </w:trPr>
        <w:tc>
          <w:tcPr>
            <w:tcW w:w="644" w:type="dxa"/>
            <w:shd w:val="clear" w:color="auto" w:fill="auto"/>
            <w:vAlign w:val="center"/>
          </w:tcPr>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25</w:t>
            </w:r>
          </w:p>
        </w:tc>
        <w:tc>
          <w:tcPr>
            <w:tcW w:w="1787" w:type="dxa"/>
            <w:shd w:val="clear" w:color="auto" w:fill="auto"/>
            <w:vAlign w:val="center"/>
          </w:tcPr>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highlight w:val="none"/>
              </w:rPr>
              <w:t>踏勘现场</w:t>
            </w:r>
          </w:p>
        </w:tc>
        <w:tc>
          <w:tcPr>
            <w:tcW w:w="6706" w:type="dxa"/>
            <w:shd w:val="clear" w:color="auto" w:fill="auto"/>
            <w:vAlign w:val="center"/>
          </w:tcPr>
          <w:p>
            <w:pPr>
              <w:adjustRightInd w:val="0"/>
              <w:snapToGrid w:val="0"/>
              <w:spacing w:line="360" w:lineRule="auto"/>
              <w:rPr>
                <w:rFonts w:ascii="宋体" w:hAnsi="宋体" w:eastAsia="宋体" w:cs="宋体"/>
                <w:color w:val="auto"/>
                <w:kern w:val="0"/>
                <w:szCs w:val="21"/>
                <w:highlight w:val="none"/>
                <w:u w:val="single"/>
              </w:rPr>
            </w:pPr>
            <w:r>
              <w:rPr>
                <w:rFonts w:hint="eastAsia" w:ascii="宋体" w:hAnsi="宋体" w:eastAsia="宋体" w:cs="宋体"/>
                <w:snapToGrid w:val="0"/>
                <w:color w:val="auto"/>
                <w:kern w:val="0"/>
                <w:highlight w:val="none"/>
              </w:rPr>
              <w:t>详细地点：</w:t>
            </w:r>
            <w:r>
              <w:rPr>
                <w:rFonts w:hint="eastAsia" w:ascii="宋体" w:hAnsi="宋体" w:eastAsia="宋体" w:cs="宋体"/>
                <w:snapToGrid w:val="0"/>
                <w:color w:val="auto"/>
                <w:kern w:val="0"/>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61" w:hRule="atLeast"/>
          <w:jc w:val="center"/>
        </w:trPr>
        <w:tc>
          <w:tcPr>
            <w:tcW w:w="644" w:type="dxa"/>
            <w:shd w:val="clear" w:color="auto" w:fill="auto"/>
            <w:vAlign w:val="center"/>
          </w:tcPr>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26</w:t>
            </w:r>
          </w:p>
        </w:tc>
        <w:tc>
          <w:tcPr>
            <w:tcW w:w="1787" w:type="dxa"/>
            <w:shd w:val="clear" w:color="auto" w:fill="auto"/>
            <w:vAlign w:val="center"/>
          </w:tcPr>
          <w:p>
            <w:pPr>
              <w:adjustRightInd w:val="0"/>
              <w:snapToGrid w:val="0"/>
              <w:spacing w:line="360" w:lineRule="auto"/>
              <w:jc w:val="center"/>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投标文件递交</w:t>
            </w:r>
          </w:p>
        </w:tc>
        <w:tc>
          <w:tcPr>
            <w:tcW w:w="6706" w:type="dxa"/>
            <w:shd w:val="clear" w:color="auto" w:fill="auto"/>
            <w:vAlign w:val="center"/>
          </w:tcPr>
          <w:p>
            <w:pPr>
              <w:adjustRightInd/>
              <w:snapToGrid/>
              <w:spacing w:line="240" w:lineRule="auto"/>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截止时间：</w:t>
            </w:r>
            <w:r>
              <w:rPr>
                <w:rFonts w:hint="eastAsia" w:ascii="宋体" w:hAnsi="宋体" w:eastAsia="宋体" w:cs="宋体"/>
                <w:color w:val="auto"/>
                <w:kern w:val="0"/>
                <w:szCs w:val="21"/>
                <w:highlight w:val="none"/>
                <w:u w:val="single"/>
              </w:rPr>
              <w:t xml:space="preserve">      </w:t>
            </w:r>
          </w:p>
          <w:p>
            <w:pPr>
              <w:adjustRightInd/>
              <w:snapToGrid/>
              <w:spacing w:line="24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递交方式：</w:t>
            </w:r>
          </w:p>
          <w:p>
            <w:pPr>
              <w:adjustRightInd/>
              <w:snapToGrid/>
              <w:spacing w:line="240" w:lineRule="auto"/>
              <w:jc w:val="left"/>
              <w:rPr>
                <w:rFonts w:hint="eastAsia" w:ascii="宋体" w:hAnsi="宋体" w:eastAsia="宋体" w:cs="宋体"/>
                <w:i w:val="0"/>
                <w:iCs w:val="0"/>
                <w:color w:val="auto"/>
                <w:kern w:val="0"/>
                <w:szCs w:val="21"/>
                <w:highlight w:val="none"/>
                <w:u w:val="single"/>
              </w:rPr>
            </w:pP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电子招标投标交易平台</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网址：</w:t>
            </w:r>
            <w:r>
              <w:rPr>
                <w:rFonts w:hint="eastAsia" w:ascii="宋体" w:hAnsi="宋体" w:eastAsia="宋体" w:cs="宋体"/>
                <w:color w:val="auto"/>
                <w:kern w:val="0"/>
                <w:szCs w:val="21"/>
                <w:highlight w:val="none"/>
                <w:u w:val="single"/>
                <w:lang w:val="en-US" w:eastAsia="zh-CN"/>
              </w:rPr>
              <w:t xml:space="preserve">           </w:t>
            </w:r>
          </w:p>
          <w:p>
            <w:pPr>
              <w:adjustRightInd/>
              <w:snapToGrid/>
              <w:spacing w:line="240" w:lineRule="auto"/>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其他</w:t>
            </w:r>
            <w:r>
              <w:rPr>
                <w:rFonts w:hint="eastAsia" w:ascii="宋体" w:hAnsi="宋体" w:eastAsia="宋体" w:cs="宋体"/>
                <w:color w:val="auto"/>
                <w:kern w:val="0"/>
                <w:szCs w:val="21"/>
                <w:highlight w:val="none"/>
                <w:lang w:val="en-US" w:eastAsia="zh-CN"/>
              </w:rPr>
              <w:t>方式</w:t>
            </w:r>
            <w:r>
              <w:rPr>
                <w:rFonts w:hint="eastAsia" w:ascii="宋体" w:hAnsi="宋体" w:eastAsia="宋体" w:cs="宋体"/>
                <w:color w:val="auto"/>
                <w:kern w:val="0"/>
                <w:szCs w:val="21"/>
                <w:highlight w:val="none"/>
              </w:rPr>
              <w:t>：</w:t>
            </w:r>
            <w:r>
              <w:rPr>
                <w:rFonts w:hint="eastAsia" w:ascii="宋体" w:hAnsi="宋体" w:eastAsia="宋体" w:cs="宋体"/>
                <w:i w:val="0"/>
                <w:iCs w:val="0"/>
                <w:color w:val="auto"/>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4" w:hRule="atLeast"/>
          <w:jc w:val="center"/>
        </w:trPr>
        <w:tc>
          <w:tcPr>
            <w:tcW w:w="644" w:type="dxa"/>
            <w:shd w:val="clear" w:color="auto" w:fill="auto"/>
            <w:vAlign w:val="center"/>
          </w:tcPr>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27</w:t>
            </w:r>
          </w:p>
        </w:tc>
        <w:tc>
          <w:tcPr>
            <w:tcW w:w="1787" w:type="dxa"/>
            <w:shd w:val="clear" w:color="auto" w:fill="auto"/>
            <w:vAlign w:val="center"/>
          </w:tcPr>
          <w:p>
            <w:pPr>
              <w:adjustRightInd w:val="0"/>
              <w:snapToGrid w:val="0"/>
              <w:spacing w:line="360" w:lineRule="auto"/>
              <w:jc w:val="center"/>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投标有效期</w:t>
            </w:r>
          </w:p>
        </w:tc>
        <w:tc>
          <w:tcPr>
            <w:tcW w:w="6706" w:type="dxa"/>
            <w:shd w:val="clear" w:color="auto" w:fill="auto"/>
            <w:vAlign w:val="center"/>
          </w:tcPr>
          <w:p>
            <w:pPr>
              <w:adjustRightInd w:val="0"/>
              <w:snapToGrid w:val="0"/>
              <w:spacing w:line="360" w:lineRule="auto"/>
              <w:rPr>
                <w:rFonts w:ascii="宋体" w:hAnsi="宋体" w:eastAsia="宋体" w:cs="宋体"/>
                <w:bCs/>
                <w:snapToGrid w:val="0"/>
                <w:color w:val="auto"/>
                <w:kern w:val="0"/>
                <w:szCs w:val="18"/>
                <w:highlight w:val="none"/>
              </w:rPr>
            </w:pPr>
            <w:r>
              <w:rPr>
                <w:rFonts w:hint="eastAsia" w:ascii="宋体" w:hAnsi="宋体" w:eastAsia="宋体" w:cs="宋体"/>
                <w:snapToGrid w:val="0"/>
                <w:color w:val="auto"/>
                <w:kern w:val="0"/>
                <w:highlight w:val="none"/>
                <w:u w:val="single"/>
              </w:rPr>
              <w:t xml:space="preserve">      </w:t>
            </w:r>
            <w:r>
              <w:rPr>
                <w:rFonts w:hint="eastAsia" w:ascii="宋体" w:hAnsi="宋体" w:eastAsia="宋体" w:cs="宋体"/>
                <w:snapToGrid w:val="0"/>
                <w:color w:val="auto"/>
                <w:kern w:val="0"/>
                <w:highlight w:val="none"/>
              </w:rPr>
              <w:t>日历天（从投标截止之日算起）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5" w:hRule="atLeast"/>
          <w:jc w:val="center"/>
        </w:trPr>
        <w:tc>
          <w:tcPr>
            <w:tcW w:w="644" w:type="dxa"/>
            <w:shd w:val="clear" w:color="auto" w:fill="auto"/>
            <w:vAlign w:val="center"/>
          </w:tcPr>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28</w:t>
            </w:r>
          </w:p>
        </w:tc>
        <w:tc>
          <w:tcPr>
            <w:tcW w:w="1787" w:type="dxa"/>
            <w:shd w:val="clear" w:color="auto" w:fill="auto"/>
            <w:vAlign w:val="center"/>
          </w:tcPr>
          <w:p>
            <w:pPr>
              <w:adjustRightInd w:val="0"/>
              <w:snapToGrid w:val="0"/>
              <w:spacing w:line="360" w:lineRule="auto"/>
              <w:jc w:val="center"/>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开标会</w:t>
            </w:r>
          </w:p>
        </w:tc>
        <w:tc>
          <w:tcPr>
            <w:tcW w:w="6706" w:type="dxa"/>
            <w:shd w:val="clear" w:color="auto" w:fill="auto"/>
            <w:vAlign w:val="center"/>
          </w:tcPr>
          <w:p>
            <w:pPr>
              <w:adjustRightInd w:val="0"/>
              <w:snapToGrid w:val="0"/>
              <w:spacing w:line="360" w:lineRule="auto"/>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地点：</w:t>
            </w:r>
            <w:r>
              <w:rPr>
                <w:rFonts w:hint="eastAsia" w:ascii="宋体" w:hAnsi="宋体" w:eastAsia="宋体" w:cs="宋体"/>
                <w:snapToGrid w:val="0"/>
                <w:color w:val="auto"/>
                <w:kern w:val="0"/>
                <w:szCs w:val="18"/>
                <w:highlight w:val="none"/>
                <w:u w:val="single"/>
              </w:rPr>
              <w:t xml:space="preserve">      </w:t>
            </w:r>
          </w:p>
          <w:p>
            <w:pPr>
              <w:adjustRightInd w:val="0"/>
              <w:snapToGrid w:val="0"/>
              <w:spacing w:line="360" w:lineRule="auto"/>
              <w:rPr>
                <w:rFonts w:ascii="宋体" w:hAnsi="宋体" w:eastAsia="宋体" w:cs="宋体"/>
                <w:snapToGrid w:val="0"/>
                <w:color w:val="auto"/>
                <w:kern w:val="0"/>
                <w:highlight w:val="none"/>
                <w:u w:val="single"/>
              </w:rPr>
            </w:pPr>
            <w:r>
              <w:rPr>
                <w:rFonts w:hint="eastAsia" w:ascii="宋体" w:hAnsi="宋体" w:eastAsia="宋体" w:cs="宋体"/>
                <w:snapToGrid w:val="0"/>
                <w:color w:val="auto"/>
                <w:kern w:val="0"/>
                <w:szCs w:val="18"/>
                <w:highlight w:val="none"/>
              </w:rPr>
              <w:t>时间：</w:t>
            </w:r>
            <w:r>
              <w:rPr>
                <w:rFonts w:hint="eastAsia" w:ascii="宋体" w:hAnsi="宋体" w:eastAsia="宋体" w:cs="宋体"/>
                <w:bCs/>
                <w:snapToGrid w:val="0"/>
                <w:color w:val="auto"/>
                <w:kern w:val="0"/>
                <w:szCs w:val="18"/>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7" w:hRule="atLeast"/>
          <w:jc w:val="center"/>
        </w:trPr>
        <w:tc>
          <w:tcPr>
            <w:tcW w:w="644" w:type="dxa"/>
            <w:shd w:val="clear" w:color="auto" w:fill="auto"/>
            <w:vAlign w:val="center"/>
          </w:tcPr>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29</w:t>
            </w:r>
          </w:p>
        </w:tc>
        <w:tc>
          <w:tcPr>
            <w:tcW w:w="1787" w:type="dxa"/>
            <w:shd w:val="clear" w:color="auto" w:fill="auto"/>
            <w:vAlign w:val="center"/>
          </w:tcPr>
          <w:p>
            <w:pPr>
              <w:adjustRightInd w:val="0"/>
              <w:snapToGrid w:val="0"/>
              <w:spacing w:line="360" w:lineRule="auto"/>
              <w:jc w:val="center"/>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定标会</w:t>
            </w:r>
          </w:p>
        </w:tc>
        <w:tc>
          <w:tcPr>
            <w:tcW w:w="6706" w:type="dxa"/>
            <w:shd w:val="clear" w:color="auto" w:fill="auto"/>
            <w:vAlign w:val="center"/>
          </w:tcPr>
          <w:p>
            <w:pPr>
              <w:adjustRightInd w:val="0"/>
              <w:snapToGrid w:val="0"/>
              <w:spacing w:line="360" w:lineRule="auto"/>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地点：</w:t>
            </w:r>
            <w:r>
              <w:rPr>
                <w:rFonts w:hint="eastAsia" w:ascii="宋体" w:hAnsi="宋体" w:eastAsia="宋体" w:cs="宋体"/>
                <w:snapToGrid w:val="0"/>
                <w:color w:val="auto"/>
                <w:kern w:val="0"/>
                <w:szCs w:val="18"/>
                <w:highlight w:val="none"/>
                <w:u w:val="single"/>
              </w:rPr>
              <w:t xml:space="preserve">      </w:t>
            </w:r>
          </w:p>
          <w:p>
            <w:pPr>
              <w:adjustRightInd w:val="0"/>
              <w:snapToGrid w:val="0"/>
              <w:spacing w:line="360" w:lineRule="auto"/>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时间：详见“</w:t>
            </w:r>
            <w:r>
              <w:rPr>
                <w:rFonts w:hint="eastAsia" w:ascii="宋体" w:hAnsi="宋体" w:eastAsia="宋体" w:cs="宋体"/>
                <w:snapToGrid w:val="0"/>
                <w:color w:val="auto"/>
                <w:kern w:val="0"/>
                <w:highlight w:val="none"/>
              </w:rPr>
              <w:t>交易网</w:t>
            </w:r>
            <w:r>
              <w:rPr>
                <w:rFonts w:hint="eastAsia" w:ascii="宋体" w:hAnsi="宋体" w:eastAsia="宋体" w:cs="宋体"/>
                <w:snapToGrid w:val="0"/>
                <w:color w:val="auto"/>
                <w:kern w:val="0"/>
                <w:szCs w:val="18"/>
                <w:highlight w:val="none"/>
              </w:rPr>
              <w:t>”中会议安排。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9" w:hRule="atLeast"/>
          <w:jc w:val="center"/>
        </w:trPr>
        <w:tc>
          <w:tcPr>
            <w:tcW w:w="644" w:type="dxa"/>
            <w:shd w:val="clear" w:color="auto" w:fill="auto"/>
            <w:vAlign w:val="center"/>
          </w:tcPr>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30</w:t>
            </w:r>
          </w:p>
        </w:tc>
        <w:tc>
          <w:tcPr>
            <w:tcW w:w="1787" w:type="dxa"/>
            <w:shd w:val="clear" w:color="auto" w:fill="auto"/>
            <w:vAlign w:val="center"/>
          </w:tcPr>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highlight w:val="none"/>
              </w:rPr>
              <w:t>发出中标</w:t>
            </w:r>
            <w:r>
              <w:rPr>
                <w:rFonts w:hint="eastAsia" w:ascii="宋体" w:hAnsi="宋体" w:eastAsia="宋体" w:cs="宋体"/>
                <w:snapToGrid w:val="0"/>
                <w:color w:val="auto"/>
                <w:kern w:val="0"/>
                <w:szCs w:val="18"/>
                <w:highlight w:val="none"/>
              </w:rPr>
              <w:t>通知书及</w:t>
            </w:r>
            <w:r>
              <w:rPr>
                <w:rFonts w:hint="eastAsia" w:ascii="宋体" w:hAnsi="宋体" w:eastAsia="宋体" w:cs="宋体"/>
                <w:snapToGrid w:val="0"/>
                <w:color w:val="auto"/>
                <w:kern w:val="0"/>
                <w:highlight w:val="none"/>
              </w:rPr>
              <w:t>签订合同</w:t>
            </w:r>
          </w:p>
        </w:tc>
        <w:tc>
          <w:tcPr>
            <w:tcW w:w="6706" w:type="dxa"/>
            <w:shd w:val="clear" w:color="auto" w:fill="auto"/>
            <w:vAlign w:val="center"/>
          </w:tcPr>
          <w:p>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招标人和中标人应当自中标通知书发出之日起三十日内，按照招标文件和中标人的投标文件签订合同（因投诉暂停的除外）</w:t>
            </w:r>
          </w:p>
        </w:tc>
      </w:tr>
    </w:tbl>
    <w:p>
      <w:pPr>
        <w:adjustRightInd w:val="0"/>
        <w:snapToGrid w:val="0"/>
        <w:spacing w:line="20" w:lineRule="exact"/>
        <w:rPr>
          <w:snapToGrid w:val="0"/>
          <w:color w:val="auto"/>
          <w:kern w:val="0"/>
          <w:highlight w:val="none"/>
        </w:rPr>
      </w:pPr>
    </w:p>
    <w:p>
      <w:pPr>
        <w:adjustRightInd w:val="0"/>
        <w:snapToGrid w:val="0"/>
        <w:spacing w:line="20" w:lineRule="exact"/>
        <w:rPr>
          <w:snapToGrid w:val="0"/>
          <w:color w:val="auto"/>
          <w:kern w:val="0"/>
          <w:highlight w:val="none"/>
        </w:rPr>
      </w:pPr>
    </w:p>
    <w:p>
      <w:pPr>
        <w:adjustRightInd w:val="0"/>
        <w:snapToGrid w:val="0"/>
        <w:spacing w:line="20" w:lineRule="exact"/>
        <w:rPr>
          <w:snapToGrid w:val="0"/>
          <w:color w:val="auto"/>
          <w:kern w:val="0"/>
          <w:highlight w:val="none"/>
        </w:rPr>
      </w:pPr>
    </w:p>
    <w:p>
      <w:pPr>
        <w:adjustRightInd w:val="0"/>
        <w:snapToGrid w:val="0"/>
        <w:spacing w:line="20" w:lineRule="exact"/>
        <w:rPr>
          <w:snapToGrid w:val="0"/>
          <w:color w:val="auto"/>
          <w:kern w:val="0"/>
          <w:highlight w:val="none"/>
        </w:rPr>
      </w:pPr>
    </w:p>
    <w:p>
      <w:pPr>
        <w:rPr>
          <w:color w:val="auto"/>
          <w:highlight w:val="none"/>
        </w:rPr>
      </w:pPr>
      <w:r>
        <w:rPr>
          <w:color w:val="auto"/>
          <w:highlight w:val="none"/>
        </w:rPr>
        <w:br w:type="page"/>
      </w:r>
    </w:p>
    <w:p>
      <w:pPr>
        <w:adjustRightInd w:val="0"/>
        <w:snapToGrid w:val="0"/>
        <w:spacing w:line="360" w:lineRule="auto"/>
        <w:jc w:val="center"/>
        <w:outlineLvl w:val="2"/>
        <w:rPr>
          <w:rFonts w:ascii="黑体" w:hAnsi="黑体" w:eastAsia="黑体"/>
          <w:snapToGrid w:val="0"/>
          <w:color w:val="auto"/>
          <w:kern w:val="0"/>
          <w:sz w:val="32"/>
          <w:szCs w:val="32"/>
          <w:highlight w:val="none"/>
        </w:rPr>
      </w:pPr>
      <w:bookmarkStart w:id="3" w:name="_Toc45702608"/>
      <w:r>
        <w:rPr>
          <w:rFonts w:hint="eastAsia" w:ascii="黑体" w:hAnsi="黑体" w:eastAsia="黑体"/>
          <w:snapToGrid w:val="0"/>
          <w:color w:val="auto"/>
          <w:kern w:val="0"/>
          <w:sz w:val="32"/>
          <w:szCs w:val="32"/>
          <w:highlight w:val="none"/>
        </w:rPr>
        <w:t>（一）招标工程情况介绍</w:t>
      </w:r>
      <w:bookmarkEnd w:id="3"/>
    </w:p>
    <w:p>
      <w:pPr>
        <w:adjustRightInd w:val="0"/>
        <w:snapToGrid w:val="0"/>
        <w:spacing w:line="360" w:lineRule="auto"/>
        <w:ind w:firstLine="422" w:firstLineChars="200"/>
        <w:jc w:val="left"/>
        <w:rPr>
          <w:rFonts w:ascii="宋体" w:hAnsi="宋体" w:eastAsia="宋体" w:cs="宋体"/>
          <w:bCs/>
          <w:snapToGrid w:val="0"/>
          <w:color w:val="auto"/>
          <w:kern w:val="0"/>
          <w:szCs w:val="21"/>
          <w:highlight w:val="none"/>
        </w:rPr>
      </w:pPr>
      <w:r>
        <w:rPr>
          <w:rFonts w:hint="eastAsia" w:ascii="宋体" w:hAnsi="宋体" w:eastAsia="宋体" w:cs="宋体"/>
          <w:b/>
          <w:bCs/>
          <w:snapToGrid w:val="0"/>
          <w:color w:val="auto"/>
          <w:kern w:val="0"/>
          <w:szCs w:val="21"/>
          <w:highlight w:val="none"/>
        </w:rPr>
        <w:t>特别提示：招标人必须填写本章节内容。招标人填写时，应如实详细填写，并作为投标、评标的重要参考。如因招标人未填写或未如实填写本章节内容，造成的不利后果应由招标人承担。</w:t>
      </w:r>
    </w:p>
    <w:p>
      <w:pPr>
        <w:adjustRightInd w:val="0"/>
        <w:snapToGrid w:val="0"/>
        <w:spacing w:line="360" w:lineRule="auto"/>
        <w:ind w:firstLine="422" w:firstLineChars="200"/>
        <w:jc w:val="left"/>
        <w:rPr>
          <w:rFonts w:ascii="宋体" w:hAnsi="宋体" w:eastAsia="宋体" w:cs="宋体"/>
          <w:bCs/>
          <w:snapToGrid w:val="0"/>
          <w:color w:val="auto"/>
          <w:kern w:val="0"/>
          <w:szCs w:val="21"/>
          <w:highlight w:val="none"/>
        </w:rPr>
      </w:pPr>
      <w:r>
        <w:rPr>
          <w:rFonts w:hint="eastAsia" w:ascii="宋体" w:hAnsi="宋体" w:eastAsia="宋体" w:cs="宋体"/>
          <w:b/>
          <w:bCs/>
          <w:snapToGrid w:val="0"/>
          <w:color w:val="auto"/>
          <w:kern w:val="0"/>
          <w:szCs w:val="21"/>
          <w:highlight w:val="none"/>
        </w:rPr>
        <w:t>一、工程概况、工程规模、结构型式的介绍</w:t>
      </w:r>
    </w:p>
    <w:p>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1.工程地址：</w:t>
      </w:r>
    </w:p>
    <w:p>
      <w:pPr>
        <w:adjustRightInd w:val="0"/>
        <w:snapToGrid w:val="0"/>
        <w:spacing w:line="360" w:lineRule="auto"/>
        <w:ind w:firstLine="420" w:firstLineChars="200"/>
        <w:jc w:val="left"/>
        <w:rPr>
          <w:rFonts w:ascii="宋体" w:hAnsi="宋体" w:eastAsia="宋体" w:cs="宋体"/>
          <w:snapToGrid w:val="0"/>
          <w:color w:val="auto"/>
          <w:kern w:val="0"/>
          <w:highlight w:val="none"/>
          <w:u w:val="single"/>
        </w:rPr>
      </w:pPr>
      <w:r>
        <w:rPr>
          <w:rFonts w:hint="eastAsia" w:ascii="宋体" w:hAnsi="宋体" w:eastAsia="宋体" w:cs="宋体"/>
          <w:snapToGrid w:val="0"/>
          <w:color w:val="auto"/>
          <w:kern w:val="0"/>
          <w:highlight w:val="none"/>
          <w:u w:val="single"/>
        </w:rPr>
        <w:t xml:space="preserve">      </w:t>
      </w:r>
    </w:p>
    <w:p>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2.工程规模：</w:t>
      </w:r>
    </w:p>
    <w:p>
      <w:pPr>
        <w:adjustRightInd w:val="0"/>
        <w:snapToGrid w:val="0"/>
        <w:spacing w:line="360" w:lineRule="auto"/>
        <w:ind w:firstLine="420" w:firstLineChars="200"/>
        <w:jc w:val="left"/>
        <w:rPr>
          <w:rFonts w:ascii="宋体" w:hAnsi="宋体" w:eastAsia="宋体" w:cs="宋体"/>
          <w:snapToGrid w:val="0"/>
          <w:color w:val="auto"/>
          <w:kern w:val="0"/>
          <w:highlight w:val="none"/>
          <w:u w:val="single"/>
        </w:rPr>
      </w:pPr>
      <w:r>
        <w:rPr>
          <w:rFonts w:hint="eastAsia" w:ascii="宋体" w:hAnsi="宋体" w:eastAsia="宋体" w:cs="宋体"/>
          <w:snapToGrid w:val="0"/>
          <w:color w:val="auto"/>
          <w:kern w:val="0"/>
          <w:highlight w:val="none"/>
          <w:u w:val="single"/>
        </w:rPr>
        <w:t xml:space="preserve">      </w:t>
      </w:r>
    </w:p>
    <w:p>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3.工程用途、工期及质量要求：</w:t>
      </w:r>
    </w:p>
    <w:p>
      <w:pPr>
        <w:adjustRightInd w:val="0"/>
        <w:snapToGrid w:val="0"/>
        <w:spacing w:line="360" w:lineRule="auto"/>
        <w:ind w:firstLine="420" w:firstLineChars="200"/>
        <w:jc w:val="left"/>
        <w:rPr>
          <w:rFonts w:ascii="宋体" w:hAnsi="宋体" w:eastAsia="宋体" w:cs="宋体"/>
          <w:snapToGrid w:val="0"/>
          <w:color w:val="auto"/>
          <w:kern w:val="0"/>
          <w:highlight w:val="none"/>
          <w:u w:val="single"/>
        </w:rPr>
      </w:pPr>
      <w:r>
        <w:rPr>
          <w:rFonts w:hint="eastAsia" w:ascii="宋体" w:hAnsi="宋体" w:eastAsia="宋体" w:cs="宋体"/>
          <w:snapToGrid w:val="0"/>
          <w:color w:val="auto"/>
          <w:kern w:val="0"/>
          <w:highlight w:val="none"/>
          <w:u w:val="single"/>
        </w:rPr>
        <w:t xml:space="preserve">      </w:t>
      </w:r>
    </w:p>
    <w:p>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4.现场条件及周围环境情况：</w:t>
      </w:r>
    </w:p>
    <w:p>
      <w:pPr>
        <w:adjustRightInd w:val="0"/>
        <w:snapToGrid w:val="0"/>
        <w:spacing w:line="360" w:lineRule="auto"/>
        <w:ind w:firstLine="420" w:firstLineChars="200"/>
        <w:jc w:val="left"/>
        <w:rPr>
          <w:rFonts w:ascii="宋体" w:hAnsi="宋体" w:eastAsia="宋体" w:cs="宋体"/>
          <w:snapToGrid w:val="0"/>
          <w:color w:val="auto"/>
          <w:kern w:val="0"/>
          <w:highlight w:val="none"/>
          <w:u w:val="single"/>
        </w:rPr>
      </w:pPr>
      <w:r>
        <w:rPr>
          <w:rFonts w:hint="eastAsia" w:ascii="宋体" w:hAnsi="宋体" w:eastAsia="宋体" w:cs="宋体"/>
          <w:snapToGrid w:val="0"/>
          <w:color w:val="auto"/>
          <w:kern w:val="0"/>
          <w:highlight w:val="none"/>
          <w:u w:val="single"/>
        </w:rPr>
        <w:t xml:space="preserve">      </w:t>
      </w:r>
    </w:p>
    <w:p>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5.工程地质情况：</w:t>
      </w:r>
    </w:p>
    <w:p>
      <w:pPr>
        <w:adjustRightInd w:val="0"/>
        <w:snapToGrid w:val="0"/>
        <w:spacing w:line="360" w:lineRule="auto"/>
        <w:ind w:firstLine="420" w:firstLineChars="200"/>
        <w:jc w:val="left"/>
        <w:rPr>
          <w:rFonts w:ascii="宋体" w:hAnsi="宋体" w:eastAsia="宋体" w:cs="宋体"/>
          <w:snapToGrid w:val="0"/>
          <w:color w:val="auto"/>
          <w:kern w:val="0"/>
          <w:highlight w:val="none"/>
          <w:u w:val="single"/>
        </w:rPr>
      </w:pPr>
      <w:r>
        <w:rPr>
          <w:rFonts w:hint="eastAsia" w:ascii="宋体" w:hAnsi="宋体" w:eastAsia="宋体" w:cs="宋体"/>
          <w:snapToGrid w:val="0"/>
          <w:color w:val="auto"/>
          <w:kern w:val="0"/>
          <w:highlight w:val="none"/>
          <w:u w:val="single"/>
        </w:rPr>
        <w:t xml:space="preserve">      </w:t>
      </w:r>
    </w:p>
    <w:p>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6.工程主要部位特征：</w:t>
      </w:r>
    </w:p>
    <w:p>
      <w:pPr>
        <w:adjustRightInd w:val="0"/>
        <w:snapToGrid w:val="0"/>
        <w:spacing w:line="360" w:lineRule="auto"/>
        <w:ind w:firstLine="420" w:firstLineChars="200"/>
        <w:jc w:val="left"/>
        <w:rPr>
          <w:rFonts w:ascii="宋体" w:hAnsi="宋体" w:eastAsia="宋体" w:cs="宋体"/>
          <w:snapToGrid w:val="0"/>
          <w:color w:val="auto"/>
          <w:kern w:val="0"/>
          <w:highlight w:val="none"/>
          <w:u w:val="single"/>
        </w:rPr>
      </w:pPr>
      <w:r>
        <w:rPr>
          <w:rFonts w:hint="eastAsia" w:ascii="宋体" w:hAnsi="宋体" w:eastAsia="宋体" w:cs="宋体"/>
          <w:snapToGrid w:val="0"/>
          <w:color w:val="auto"/>
          <w:kern w:val="0"/>
          <w:highlight w:val="none"/>
          <w:u w:val="single"/>
        </w:rPr>
        <w:t xml:space="preserve">      </w:t>
      </w:r>
    </w:p>
    <w:p>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7.其它：</w:t>
      </w:r>
    </w:p>
    <w:p>
      <w:pPr>
        <w:adjustRightInd w:val="0"/>
        <w:snapToGrid w:val="0"/>
        <w:spacing w:line="360" w:lineRule="auto"/>
        <w:ind w:firstLine="420" w:firstLineChars="200"/>
        <w:jc w:val="left"/>
        <w:rPr>
          <w:rFonts w:ascii="宋体" w:hAnsi="宋体" w:eastAsia="宋体" w:cs="宋体"/>
          <w:snapToGrid w:val="0"/>
          <w:color w:val="auto"/>
          <w:kern w:val="0"/>
          <w:highlight w:val="none"/>
          <w:u w:val="single"/>
        </w:rPr>
      </w:pPr>
      <w:r>
        <w:rPr>
          <w:rFonts w:hint="eastAsia" w:ascii="宋体" w:hAnsi="宋体" w:eastAsia="宋体" w:cs="宋体"/>
          <w:snapToGrid w:val="0"/>
          <w:color w:val="auto"/>
          <w:kern w:val="0"/>
          <w:highlight w:val="none"/>
          <w:u w:val="single"/>
        </w:rPr>
        <w:t xml:space="preserve">      </w:t>
      </w:r>
    </w:p>
    <w:p>
      <w:pPr>
        <w:adjustRightInd w:val="0"/>
        <w:snapToGrid w:val="0"/>
        <w:spacing w:line="360" w:lineRule="auto"/>
        <w:ind w:firstLine="422" w:firstLineChars="200"/>
        <w:jc w:val="left"/>
        <w:rPr>
          <w:rFonts w:ascii="宋体" w:hAnsi="宋体" w:eastAsia="宋体" w:cs="宋体"/>
          <w:bCs/>
          <w:snapToGrid w:val="0"/>
          <w:color w:val="auto"/>
          <w:kern w:val="0"/>
          <w:szCs w:val="21"/>
          <w:highlight w:val="none"/>
        </w:rPr>
      </w:pPr>
      <w:r>
        <w:rPr>
          <w:rFonts w:hint="eastAsia" w:ascii="宋体" w:hAnsi="宋体" w:eastAsia="宋体" w:cs="宋体"/>
          <w:b/>
          <w:bCs/>
          <w:snapToGrid w:val="0"/>
          <w:color w:val="auto"/>
          <w:kern w:val="0"/>
          <w:szCs w:val="21"/>
          <w:highlight w:val="none"/>
        </w:rPr>
        <w:t>二、主要工程特点、工程难点与工程风险，以及新技术、新材料、新设备、新工艺等内容介绍：</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highlight w:val="none"/>
          <w:u w:val="single"/>
        </w:rPr>
        <w:t xml:space="preserve">      </w:t>
      </w:r>
    </w:p>
    <w:p>
      <w:pPr>
        <w:adjustRightInd w:val="0"/>
        <w:snapToGrid w:val="0"/>
        <w:spacing w:line="360" w:lineRule="auto"/>
        <w:ind w:firstLine="422" w:firstLineChars="200"/>
        <w:jc w:val="left"/>
        <w:rPr>
          <w:rFonts w:ascii="宋体" w:hAnsi="宋体" w:eastAsia="宋体" w:cs="宋体"/>
          <w:snapToGrid w:val="0"/>
          <w:color w:val="auto"/>
          <w:kern w:val="0"/>
          <w:szCs w:val="21"/>
          <w:highlight w:val="none"/>
        </w:rPr>
      </w:pPr>
      <w:r>
        <w:rPr>
          <w:rFonts w:hint="eastAsia" w:ascii="宋体" w:hAnsi="宋体" w:eastAsia="宋体" w:cs="宋体"/>
          <w:b/>
          <w:bCs/>
          <w:snapToGrid w:val="0"/>
          <w:color w:val="auto"/>
          <w:kern w:val="0"/>
          <w:szCs w:val="21"/>
          <w:highlight w:val="none"/>
        </w:rPr>
        <w:t>三、与《招标文件》示范文本有较大变动的评标方法及主要条款的介绍：</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highlight w:val="none"/>
          <w:u w:val="single"/>
        </w:rPr>
        <w:t xml:space="preserve">      </w:t>
      </w:r>
    </w:p>
    <w:p>
      <w:pPr>
        <w:adjustRightInd w:val="0"/>
        <w:snapToGrid w:val="0"/>
        <w:spacing w:line="360" w:lineRule="auto"/>
        <w:ind w:firstLine="422" w:firstLineChars="200"/>
        <w:jc w:val="left"/>
        <w:rPr>
          <w:rFonts w:ascii="宋体" w:hAnsi="宋体" w:eastAsia="宋体" w:cs="宋体"/>
          <w:bCs/>
          <w:snapToGrid w:val="0"/>
          <w:color w:val="auto"/>
          <w:kern w:val="0"/>
          <w:szCs w:val="21"/>
          <w:highlight w:val="none"/>
        </w:rPr>
      </w:pPr>
      <w:r>
        <w:rPr>
          <w:rFonts w:hint="eastAsia" w:ascii="宋体" w:hAnsi="宋体" w:eastAsia="宋体" w:cs="宋体"/>
          <w:b/>
          <w:bCs/>
          <w:snapToGrid w:val="0"/>
          <w:color w:val="auto"/>
          <w:kern w:val="0"/>
          <w:szCs w:val="21"/>
          <w:highlight w:val="none"/>
        </w:rPr>
        <w:t>四、评标要点建议：</w:t>
      </w:r>
    </w:p>
    <w:p>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u w:val="single"/>
        </w:rPr>
        <w:t xml:space="preserve">      </w:t>
      </w:r>
    </w:p>
    <w:p>
      <w:pPr>
        <w:rPr>
          <w:color w:val="auto"/>
          <w:highlight w:val="none"/>
        </w:rPr>
      </w:pPr>
      <w:r>
        <w:rPr>
          <w:color w:val="auto"/>
          <w:highlight w:val="none"/>
        </w:rPr>
        <w:br w:type="page"/>
      </w:r>
    </w:p>
    <w:p>
      <w:pPr>
        <w:tabs>
          <w:tab w:val="left" w:pos="2268"/>
          <w:tab w:val="center" w:pos="4751"/>
        </w:tabs>
        <w:adjustRightInd w:val="0"/>
        <w:snapToGrid w:val="0"/>
        <w:spacing w:line="360" w:lineRule="auto"/>
        <w:ind w:firstLine="1928" w:firstLineChars="600"/>
        <w:jc w:val="left"/>
        <w:outlineLvl w:val="2"/>
        <w:rPr>
          <w:rFonts w:ascii="宋体" w:hAnsi="宋体" w:eastAsia="宋体" w:cs="宋体"/>
          <w:bCs/>
          <w:snapToGrid w:val="0"/>
          <w:color w:val="auto"/>
          <w:kern w:val="0"/>
          <w:sz w:val="32"/>
          <w:szCs w:val="32"/>
          <w:highlight w:val="none"/>
        </w:rPr>
      </w:pPr>
      <w:bookmarkStart w:id="4" w:name="_Toc45702609"/>
      <w:r>
        <w:rPr>
          <w:rFonts w:hint="eastAsia" w:ascii="宋体" w:hAnsi="宋体" w:eastAsia="宋体" w:cs="宋体"/>
          <w:b/>
          <w:bCs/>
          <w:snapToGrid w:val="0"/>
          <w:color w:val="auto"/>
          <w:kern w:val="0"/>
          <w:sz w:val="32"/>
          <w:szCs w:val="32"/>
          <w:highlight w:val="none"/>
        </w:rPr>
        <w:t>（二）招标投标分段限时投诉的规定</w:t>
      </w:r>
      <w:bookmarkEnd w:id="4"/>
    </w:p>
    <w:p>
      <w:pPr>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深圳市工程建设项目招标投标实行招标人负责制。招标人应当依法处理异议，配合行政监督部门处理投诉。</w:t>
      </w:r>
      <w:r>
        <w:rPr>
          <w:rFonts w:hint="eastAsia" w:ascii="宋体" w:hAnsi="宋体" w:eastAsia="宋体" w:cs="宋体"/>
          <w:bCs/>
          <w:color w:val="auto"/>
          <w:szCs w:val="21"/>
          <w:highlight w:val="none"/>
          <w:lang w:val="en-US" w:eastAsia="zh-CN"/>
        </w:rPr>
        <w:t>市（区）</w:t>
      </w:r>
      <w:r>
        <w:rPr>
          <w:rFonts w:hint="eastAsia" w:ascii="宋体" w:hAnsi="宋体" w:eastAsia="宋体" w:cs="宋体"/>
          <w:bCs/>
          <w:color w:val="auto"/>
          <w:szCs w:val="21"/>
          <w:highlight w:val="none"/>
        </w:rPr>
        <w:t>建设</w:t>
      </w:r>
      <w:r>
        <w:rPr>
          <w:rFonts w:hint="eastAsia" w:ascii="宋体" w:hAnsi="宋体" w:eastAsia="宋体" w:cs="宋体"/>
          <w:bCs/>
          <w:color w:val="auto"/>
          <w:szCs w:val="21"/>
          <w:highlight w:val="none"/>
          <w:lang w:eastAsia="zh-CN"/>
        </w:rPr>
        <w:t>、</w:t>
      </w:r>
      <w:r>
        <w:rPr>
          <w:rFonts w:hint="eastAsia" w:ascii="宋体" w:hAnsi="宋体" w:eastAsia="宋体" w:cs="宋体"/>
          <w:bCs/>
          <w:color w:val="auto"/>
          <w:szCs w:val="21"/>
          <w:highlight w:val="none"/>
          <w:lang w:val="en-US" w:eastAsia="zh-CN"/>
        </w:rPr>
        <w:t>交通</w:t>
      </w:r>
      <w:r>
        <w:rPr>
          <w:rFonts w:hint="eastAsia" w:ascii="宋体" w:hAnsi="宋体" w:eastAsia="宋体" w:cs="宋体"/>
          <w:bCs/>
          <w:color w:val="auto"/>
          <w:szCs w:val="21"/>
          <w:highlight w:val="none"/>
        </w:rPr>
        <w:t>行政主管部门按照职责分工和监管权限，受理和处理工程建设项目招标投标投诉，对工程建设项目招标投标的异议处理进行监督。</w:t>
      </w:r>
    </w:p>
    <w:p>
      <w:pPr>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投标人或者其他利害关系人认为招标投标活动不符合法律、法规和规章规定的，可以依法向招标人提出异议，或者向有关行政监督部门投诉，但就《中华人民共和国招标投标法实施条例》第二十二条、第四十四条、第五十四条规定事项进行投诉的，应当依法先向招标人提出异议。异议和投诉分别按照“书面、限时、实名”的原则进行处理。招标投标活动异议和投诉的提出期限以及处理，具体见《关于建设工程招标投标改革的若干规定》（深府</w:t>
      </w:r>
      <w:r>
        <w:rPr>
          <w:rFonts w:hint="eastAsia" w:ascii="仿宋_GB2312" w:hAnsi="仿宋_GB2312" w:eastAsia="仿宋_GB2312" w:cs="仿宋_GB2312"/>
          <w:bCs/>
          <w:color w:val="auto"/>
          <w:szCs w:val="21"/>
          <w:highlight w:val="none"/>
        </w:rPr>
        <w:t>〔</w:t>
      </w:r>
      <w:r>
        <w:rPr>
          <w:rFonts w:hint="eastAsia" w:ascii="宋体" w:hAnsi="宋体" w:eastAsia="宋体" w:cs="宋体"/>
          <w:bCs/>
          <w:color w:val="auto"/>
          <w:szCs w:val="21"/>
          <w:highlight w:val="none"/>
        </w:rPr>
        <w:t>2015</w:t>
      </w:r>
      <w:r>
        <w:rPr>
          <w:rFonts w:hint="eastAsia" w:ascii="仿宋_GB2312" w:hAnsi="仿宋_GB2312" w:eastAsia="仿宋_GB2312" w:cs="仿宋_GB2312"/>
          <w:bCs/>
          <w:color w:val="auto"/>
          <w:szCs w:val="21"/>
          <w:highlight w:val="none"/>
        </w:rPr>
        <w:t>〕</w:t>
      </w:r>
      <w:r>
        <w:rPr>
          <w:rFonts w:hint="eastAsia" w:ascii="宋体" w:hAnsi="宋体" w:eastAsia="宋体" w:cs="宋体"/>
          <w:bCs/>
          <w:color w:val="auto"/>
          <w:szCs w:val="21"/>
          <w:highlight w:val="none"/>
        </w:rPr>
        <w:t>73号）、《深圳市工程建设项目招标投标活动异议和投诉处理办法》（深建规</w:t>
      </w:r>
      <w:r>
        <w:rPr>
          <w:rFonts w:hint="eastAsia" w:ascii="仿宋_GB2312" w:hAnsi="仿宋_GB2312" w:eastAsia="仿宋_GB2312" w:cs="仿宋_GB2312"/>
          <w:bCs/>
          <w:color w:val="auto"/>
          <w:szCs w:val="21"/>
          <w:highlight w:val="none"/>
        </w:rPr>
        <w:t>〔</w:t>
      </w:r>
      <w:r>
        <w:rPr>
          <w:rFonts w:hint="eastAsia" w:ascii="宋体" w:hAnsi="宋体" w:eastAsia="宋体" w:cs="宋体"/>
          <w:bCs/>
          <w:color w:val="auto"/>
          <w:szCs w:val="21"/>
          <w:highlight w:val="none"/>
        </w:rPr>
        <w:t>2020</w:t>
      </w:r>
      <w:r>
        <w:rPr>
          <w:rFonts w:hint="eastAsia" w:ascii="仿宋_GB2312" w:hAnsi="仿宋_GB2312" w:eastAsia="仿宋_GB2312" w:cs="仿宋_GB2312"/>
          <w:bCs/>
          <w:color w:val="auto"/>
          <w:szCs w:val="21"/>
          <w:highlight w:val="none"/>
        </w:rPr>
        <w:t>〕</w:t>
      </w:r>
      <w:r>
        <w:rPr>
          <w:rFonts w:hint="eastAsia" w:ascii="宋体" w:hAnsi="宋体" w:eastAsia="宋体" w:cs="宋体"/>
          <w:bCs/>
          <w:color w:val="auto"/>
          <w:szCs w:val="21"/>
          <w:highlight w:val="none"/>
        </w:rPr>
        <w:t>16号）的规定。</w:t>
      </w:r>
    </w:p>
    <w:p>
      <w:pPr>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我市已建立全市统一的工程建设项目招标投标活动异议和投诉处理电子平台（https://zjj.sz.gov.cn/xxgk/ztzl/jsjd/），对相关异议或者投诉的受理，以及答复或者处理决定的告知和公开，均在电子平台上进行，异议和投诉处理的往来资料均在电子平台永久保存。招标投标当事人及其他利害关系人凭数字证书或电子营业执照直接登录电子平台提出异议或者投诉，跟踪处理进程，签收异议答复函和投诉处理决定书。</w:t>
      </w:r>
    </w:p>
    <w:p>
      <w:pPr>
        <w:spacing w:line="360" w:lineRule="auto"/>
        <w:ind w:firstLine="420" w:firstLineChars="200"/>
        <w:rPr>
          <w:rFonts w:ascii="宋体" w:hAnsi="宋体" w:eastAsia="宋体" w:cs="宋体"/>
          <w:bCs/>
          <w:color w:val="auto"/>
          <w:szCs w:val="21"/>
          <w:highlight w:val="none"/>
        </w:rPr>
      </w:pPr>
    </w:p>
    <w:p>
      <w:pPr>
        <w:ind w:firstLine="420" w:firstLineChars="200"/>
        <w:rPr>
          <w:bCs/>
          <w:color w:val="auto"/>
          <w:szCs w:val="21"/>
          <w:highlight w:val="none"/>
        </w:rPr>
      </w:pPr>
    </w:p>
    <w:p>
      <w:pPr>
        <w:rPr>
          <w:color w:val="auto"/>
          <w:highlight w:val="none"/>
        </w:rPr>
      </w:pPr>
      <w:r>
        <w:rPr>
          <w:rFonts w:hint="eastAsia"/>
          <w:bCs/>
          <w:color w:val="auto"/>
          <w:szCs w:val="21"/>
          <w:highlight w:val="none"/>
        </w:rPr>
        <w:t> </w:t>
      </w:r>
    </w:p>
    <w:p>
      <w:pPr>
        <w:rPr>
          <w:rFonts w:ascii="宋体" w:hAnsi="宋体" w:cs="宋体"/>
          <w:b/>
          <w:bCs/>
          <w:snapToGrid w:val="0"/>
          <w:color w:val="auto"/>
          <w:kern w:val="0"/>
          <w:sz w:val="44"/>
          <w:szCs w:val="44"/>
          <w:highlight w:val="none"/>
        </w:rPr>
      </w:pPr>
      <w:bookmarkStart w:id="5" w:name="_Toc45702610"/>
      <w:r>
        <w:rPr>
          <w:rFonts w:hint="eastAsia" w:ascii="宋体" w:hAnsi="宋体" w:cs="宋体"/>
          <w:b/>
          <w:bCs/>
          <w:snapToGrid w:val="0"/>
          <w:color w:val="auto"/>
          <w:kern w:val="0"/>
          <w:sz w:val="44"/>
          <w:szCs w:val="44"/>
          <w:highlight w:val="none"/>
        </w:rPr>
        <w:br w:type="page"/>
      </w:r>
    </w:p>
    <w:p>
      <w:pPr>
        <w:adjustRightInd w:val="0"/>
        <w:snapToGrid w:val="0"/>
        <w:spacing w:line="360" w:lineRule="auto"/>
        <w:jc w:val="center"/>
        <w:outlineLvl w:val="1"/>
        <w:rPr>
          <w:rFonts w:ascii="黑体" w:hAnsi="黑体" w:eastAsia="黑体" w:cs="黑体"/>
          <w:snapToGrid w:val="0"/>
          <w:color w:val="auto"/>
          <w:kern w:val="0"/>
          <w:sz w:val="32"/>
          <w:szCs w:val="32"/>
          <w:highlight w:val="none"/>
        </w:rPr>
      </w:pPr>
      <w:r>
        <w:rPr>
          <w:rFonts w:hint="eastAsia" w:ascii="黑体" w:hAnsi="黑体" w:eastAsia="黑体" w:cs="黑体"/>
          <w:snapToGrid w:val="0"/>
          <w:color w:val="auto"/>
          <w:kern w:val="0"/>
          <w:sz w:val="32"/>
          <w:szCs w:val="32"/>
          <w:highlight w:val="none"/>
        </w:rPr>
        <w:t>二、投标文件否决性条款</w:t>
      </w:r>
      <w:bookmarkEnd w:id="5"/>
    </w:p>
    <w:p>
      <w:pPr>
        <w:adjustRightInd w:val="0"/>
        <w:snapToGrid w:val="0"/>
        <w:spacing w:line="360" w:lineRule="auto"/>
        <w:ind w:firstLine="422" w:firstLineChars="200"/>
        <w:jc w:val="left"/>
        <w:rPr>
          <w:rFonts w:ascii="宋体" w:hAnsi="宋体" w:eastAsia="宋体" w:cs="宋体"/>
          <w:bCs/>
          <w:color w:val="auto"/>
          <w:kern w:val="0"/>
          <w:szCs w:val="21"/>
          <w:highlight w:val="none"/>
        </w:rPr>
      </w:pPr>
      <w:r>
        <w:rPr>
          <w:rFonts w:hint="eastAsia" w:ascii="宋体" w:hAnsi="宋体" w:eastAsia="宋体" w:cs="宋体"/>
          <w:b/>
          <w:bCs/>
          <w:color w:val="auto"/>
          <w:kern w:val="0"/>
          <w:szCs w:val="21"/>
          <w:highlight w:val="none"/>
        </w:rPr>
        <w:t>【提示招标人】</w:t>
      </w:r>
      <w:r>
        <w:rPr>
          <w:rFonts w:hint="eastAsia" w:ascii="宋体" w:hAnsi="宋体" w:eastAsia="宋体" w:cs="宋体"/>
          <w:bCs/>
          <w:color w:val="auto"/>
          <w:kern w:val="0"/>
          <w:szCs w:val="21"/>
          <w:highlight w:val="none"/>
        </w:rPr>
        <w:t>如招标文件的澄清、答疑、补充文件中增加否决性条款的，招标人应当重新编写本章节内容，将新增否决性条款列入本章节，并发布新的完整的《投标文件否决性条款》。否则，增加的否决性条款无效。</w:t>
      </w:r>
    </w:p>
    <w:p>
      <w:pPr>
        <w:adjustRightInd w:val="0"/>
        <w:snapToGrid w:val="0"/>
        <w:spacing w:line="360" w:lineRule="auto"/>
        <w:ind w:firstLine="422" w:firstLineChars="200"/>
        <w:jc w:val="left"/>
        <w:rPr>
          <w:rFonts w:ascii="宋体" w:hAnsi="宋体" w:eastAsia="宋体" w:cs="宋体"/>
          <w:bCs/>
          <w:color w:val="auto"/>
          <w:kern w:val="0"/>
          <w:szCs w:val="21"/>
          <w:highlight w:val="none"/>
        </w:rPr>
      </w:pPr>
      <w:r>
        <w:rPr>
          <w:rFonts w:hint="eastAsia" w:ascii="宋体" w:hAnsi="宋体" w:eastAsia="宋体" w:cs="宋体"/>
          <w:b/>
          <w:bCs/>
          <w:color w:val="auto"/>
          <w:kern w:val="0"/>
          <w:szCs w:val="21"/>
          <w:highlight w:val="none"/>
        </w:rPr>
        <w:t>【提示投标人和评标委员会】</w:t>
      </w:r>
      <w:r>
        <w:rPr>
          <w:rFonts w:hint="eastAsia" w:ascii="宋体" w:hAnsi="宋体" w:eastAsia="宋体" w:cs="宋体"/>
          <w:bCs/>
          <w:color w:val="auto"/>
          <w:kern w:val="0"/>
          <w:szCs w:val="21"/>
          <w:highlight w:val="none"/>
        </w:rPr>
        <w:t>本章节是本工程招标文件（含招标文件的澄清、补充文件等）中涉及的所有否决性条款，否决性条款包括：招标文件不予受理（开标阶段）、无效标（初步评审）、废标（详细评审）条款。除出现以下情形外，投标文件的其他任何情形均不得作否决处理。招标文件中有关否决性条款的阐述与本章节不一致的，以本章节内容为准。</w:t>
      </w:r>
    </w:p>
    <w:p>
      <w:pPr>
        <w:adjustRightInd w:val="0"/>
        <w:snapToGrid w:val="0"/>
        <w:spacing w:line="360" w:lineRule="auto"/>
        <w:ind w:firstLine="422" w:firstLineChars="200"/>
        <w:jc w:val="left"/>
        <w:rPr>
          <w:rFonts w:ascii="宋体" w:hAnsi="宋体" w:eastAsia="宋体" w:cs="宋体"/>
          <w:bCs/>
          <w:color w:val="auto"/>
          <w:kern w:val="0"/>
          <w:szCs w:val="21"/>
          <w:highlight w:val="none"/>
        </w:rPr>
      </w:pPr>
      <w:r>
        <w:rPr>
          <w:rFonts w:hint="eastAsia" w:ascii="宋体" w:hAnsi="宋体" w:eastAsia="宋体" w:cs="宋体"/>
          <w:b/>
          <w:bCs/>
          <w:color w:val="auto"/>
          <w:kern w:val="0"/>
          <w:szCs w:val="21"/>
          <w:highlight w:val="none"/>
        </w:rPr>
        <w:t>一、开标阶段不予受理的情形：（由招标人或其委派人员负责判定）</w:t>
      </w:r>
    </w:p>
    <w:p>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1.逾期提交投标文件的；</w:t>
      </w:r>
    </w:p>
    <w:p>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2.资格审查不合格的；</w:t>
      </w:r>
    </w:p>
    <w:p>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3.投标文件中各电子投标文件未加签有效数字证书或电子营业执照</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以及企业法定代表人数字证书</w:t>
      </w:r>
      <w:r>
        <w:rPr>
          <w:rFonts w:hint="eastAsia" w:ascii="宋体" w:hAnsi="宋体" w:eastAsia="宋体" w:cs="宋体"/>
          <w:color w:val="auto"/>
          <w:kern w:val="0"/>
          <w:szCs w:val="21"/>
          <w:highlight w:val="none"/>
        </w:rPr>
        <w:t>的</w:t>
      </w:r>
      <w:r>
        <w:rPr>
          <w:rFonts w:hint="eastAsia" w:ascii="宋体" w:hAnsi="宋体" w:eastAsia="宋体" w:cs="宋体"/>
          <w:snapToGrid w:val="0"/>
          <w:color w:val="auto"/>
          <w:kern w:val="0"/>
          <w:highlight w:val="none"/>
        </w:rPr>
        <w:t>；</w:t>
      </w:r>
    </w:p>
    <w:p>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4.监理服务收费未按招标文件要求报价的；</w:t>
      </w:r>
    </w:p>
    <w:p>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5.投标文件承诺的工期超过招标文件中工期要求的；</w:t>
      </w:r>
    </w:p>
    <w:p>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6.</w:t>
      </w:r>
      <w:r>
        <w:rPr>
          <w:rFonts w:hint="eastAsia" w:ascii="宋体" w:hAnsi="宋体" w:eastAsia="宋体" w:cs="宋体"/>
          <w:color w:val="auto"/>
          <w:kern w:val="0"/>
          <w:szCs w:val="21"/>
          <w:highlight w:val="none"/>
        </w:rPr>
        <w:t>投标人提交的电子标书格式不符合招标文件要求或开标后无法在交易平台读取导入的；</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snapToGrid w:val="0"/>
          <w:color w:val="auto"/>
          <w:kern w:val="0"/>
          <w:highlight w:val="none"/>
        </w:rPr>
        <w:t>7.</w:t>
      </w:r>
      <w:r>
        <w:rPr>
          <w:rFonts w:hint="eastAsia" w:ascii="宋体" w:hAnsi="宋体" w:eastAsia="宋体" w:cs="宋体"/>
          <w:color w:val="auto"/>
          <w:szCs w:val="21"/>
          <w:highlight w:val="none"/>
        </w:rPr>
        <w:t>单位负责人为同一人或者存在控股、管理关系的不同单位</w:t>
      </w:r>
      <w:r>
        <w:rPr>
          <w:rFonts w:hint="eastAsia" w:ascii="宋体" w:hAnsi="宋体" w:eastAsia="宋体" w:cs="宋体"/>
          <w:color w:val="auto"/>
          <w:kern w:val="0"/>
          <w:szCs w:val="21"/>
          <w:highlight w:val="none"/>
        </w:rPr>
        <w:t>提交投标文件的，在资格审查阶段，当部分相关单位自愿退出后仍有两家或两家以上要求继续进入后续招投标环节的；</w:t>
      </w:r>
    </w:p>
    <w:p>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8.未按招标文件要求提交投标担保的；</w:t>
      </w:r>
    </w:p>
    <w:p>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9.组成联合体投标时，</w:t>
      </w:r>
      <w:r>
        <w:rPr>
          <w:rFonts w:hint="eastAsia" w:ascii="宋体" w:hAnsi="宋体" w:eastAsia="宋体" w:cs="宋体"/>
          <w:color w:val="auto"/>
          <w:kern w:val="0"/>
          <w:szCs w:val="21"/>
          <w:highlight w:val="none"/>
        </w:rPr>
        <w:t>未提交联合体共同投标协议书的</w:t>
      </w:r>
      <w:r>
        <w:rPr>
          <w:rFonts w:hint="eastAsia" w:ascii="宋体" w:hAnsi="宋体" w:eastAsia="宋体" w:cs="宋体"/>
          <w:snapToGrid w:val="0"/>
          <w:color w:val="auto"/>
          <w:kern w:val="0"/>
          <w:highlight w:val="none"/>
        </w:rPr>
        <w:t>；</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snapToGrid w:val="0"/>
          <w:color w:val="auto"/>
          <w:kern w:val="0"/>
          <w:highlight w:val="none"/>
        </w:rPr>
        <w:t>10.</w:t>
      </w:r>
      <w:r>
        <w:rPr>
          <w:rFonts w:hint="eastAsia" w:ascii="宋体" w:hAnsi="宋体" w:eastAsia="宋体" w:cs="宋体"/>
          <w:color w:val="auto"/>
          <w:kern w:val="0"/>
          <w:szCs w:val="21"/>
          <w:highlight w:val="none"/>
        </w:rPr>
        <w:t>联合体各方在同一招标项目中以自己名义单独投标或者参加其他联合体投标的；</w:t>
      </w:r>
    </w:p>
    <w:p>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11.投标人或相关人员具有下列情形之一的：</w:t>
      </w:r>
    </w:p>
    <w:p>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11.1近3年内（从招标公告发布之日起倒算）投标人或者其法定代表人有行贿犯罪记录的；</w:t>
      </w:r>
    </w:p>
    <w:p>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11.2近1年内（从截标之日起倒算）因串通投标、转包、以他人名义投标或者违法分包等违法行为受到建设、交通或者财政部门行政处罚的；</w:t>
      </w:r>
    </w:p>
    <w:p>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11.3因违反工程质量、安全生产管理规定等原因被建设部门给予红色警示且在警示期内的；</w:t>
      </w:r>
    </w:p>
    <w:p>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11.4拖欠工人工资被有关部门责令改正而未改正的；</w:t>
      </w:r>
    </w:p>
    <w:p>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11.5依法应当拒绝投标的其他情形；</w:t>
      </w:r>
    </w:p>
    <w:p>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□本次招标下述11.6至11.9条款生效（勾选生效）：</w:t>
      </w:r>
    </w:p>
    <w:p>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 11.6被建设或者交通部门信用评价为红色且正处在信用评价结果公示期内的；</w:t>
      </w:r>
    </w:p>
    <w:p>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 11.7近3年内（从截标之日起倒算）曾被本项目招标人履约评价为不合格的；</w:t>
      </w:r>
    </w:p>
    <w:p>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 11.8近2年内（从截标之日起倒算）曾有放弃中标资格、拒不签订合同、拒不提供履约担保情形的；</w:t>
      </w:r>
    </w:p>
    <w:p>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 11.9因违反工程质量、安全生产管理规定，或者因串通投标、转包、以他人名义投标或者违法分包等违法行为，正在接受建设、交通或者财政部门立案调查的。</w:t>
      </w:r>
    </w:p>
    <w:p>
      <w:pPr>
        <w:adjustRightInd w:val="0"/>
        <w:snapToGrid w:val="0"/>
        <w:spacing w:line="360" w:lineRule="auto"/>
        <w:ind w:firstLine="422" w:firstLineChars="200"/>
        <w:jc w:val="left"/>
        <w:rPr>
          <w:rFonts w:ascii="宋体" w:hAnsi="宋体" w:eastAsia="宋体" w:cs="宋体"/>
          <w:color w:val="auto"/>
          <w:kern w:val="0"/>
          <w:szCs w:val="21"/>
          <w:highlight w:val="none"/>
        </w:rPr>
      </w:pPr>
      <w:r>
        <w:rPr>
          <w:rFonts w:hint="eastAsia" w:ascii="宋体" w:hAnsi="宋体" w:eastAsia="宋体" w:cs="宋体"/>
          <w:b/>
          <w:color w:val="auto"/>
          <w:kern w:val="0"/>
          <w:szCs w:val="21"/>
          <w:highlight w:val="none"/>
        </w:rPr>
        <w:t>二、评标阶段有关无效标的情形：</w:t>
      </w:r>
      <w:r>
        <w:rPr>
          <w:rFonts w:hint="eastAsia" w:ascii="宋体" w:hAnsi="宋体" w:eastAsia="宋体" w:cs="宋体"/>
          <w:b/>
          <w:bCs/>
          <w:color w:val="auto"/>
          <w:kern w:val="0"/>
          <w:szCs w:val="21"/>
          <w:highlight w:val="none"/>
        </w:rPr>
        <w:t>（由评标委员会负责判定）</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1.不同投标人的投标文件内容存在非正常一致；</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2.不同投标人的投标文件错漏之处一致的；</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3.不同投标人的投标文件由同一单位或者同一人编制的；</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4.不同投标人的投标文件载明的项目机构成员出现同一人的；</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5.不同投标人由同一台电脑上传投标文件的或不同投标人的投标文件相互混传的；</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6.不同投标人的投标文件由同一台电脑或同一家投标单位的投标文件编制软件编制的；</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7.评标委员会认定的其他串通投标情形。</w:t>
      </w:r>
    </w:p>
    <w:p>
      <w:pPr>
        <w:tabs>
          <w:tab w:val="left" w:pos="6285"/>
        </w:tabs>
        <w:adjustRightInd w:val="0"/>
        <w:snapToGrid w:val="0"/>
        <w:spacing w:line="360" w:lineRule="auto"/>
        <w:ind w:firstLine="422" w:firstLineChars="200"/>
        <w:jc w:val="left"/>
        <w:rPr>
          <w:rFonts w:ascii="宋体" w:hAnsi="宋体" w:eastAsia="宋体" w:cs="宋体"/>
          <w:bCs/>
          <w:color w:val="auto"/>
          <w:kern w:val="0"/>
          <w:szCs w:val="21"/>
          <w:highlight w:val="none"/>
        </w:rPr>
      </w:pPr>
      <w:r>
        <w:rPr>
          <w:rFonts w:hint="eastAsia" w:ascii="宋体" w:hAnsi="宋体" w:eastAsia="宋体" w:cs="宋体"/>
          <w:b/>
          <w:bCs/>
          <w:color w:val="auto"/>
          <w:kern w:val="0"/>
          <w:szCs w:val="21"/>
          <w:highlight w:val="none"/>
        </w:rPr>
        <w:t>三、评标阶段有关废标的情形：（由评标委员会负责判定）</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1.投标人资格条件不符合国家有关规定和招标文件要求的；</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2.投标人拟派驻的项目总监的任职资格条件不符合国家有关规定；</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3.投标承诺书未按招标文件规定填写、漏填或内容填写错误的；</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4.工程监理投标函的实质性内容不符合本招标文件规定的；</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5.投标人拒不按照评标委员会要求对投标文件进行澄清、说明、补正的；</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6.技术标书存有违反国家规范强制性条文或技术标准的；</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7.投标人以他人的名义投标或出现上述围标或串标情形的。</w:t>
      </w:r>
    </w:p>
    <w:p>
      <w:pPr>
        <w:adjustRightInd w:val="0"/>
        <w:snapToGrid w:val="0"/>
        <w:spacing w:line="360" w:lineRule="auto"/>
        <w:ind w:firstLine="422" w:firstLineChars="200"/>
        <w:jc w:val="left"/>
        <w:rPr>
          <w:rFonts w:ascii="宋体" w:hAnsi="宋体" w:eastAsia="宋体" w:cs="宋体"/>
          <w:color w:val="auto"/>
          <w:kern w:val="0"/>
          <w:szCs w:val="21"/>
          <w:highlight w:val="none"/>
        </w:rPr>
      </w:pPr>
      <w:r>
        <w:rPr>
          <w:rFonts w:hint="eastAsia" w:ascii="宋体" w:hAnsi="宋体" w:eastAsia="宋体" w:cs="宋体"/>
          <w:b/>
          <w:color w:val="auto"/>
          <w:kern w:val="0"/>
          <w:szCs w:val="21"/>
          <w:highlight w:val="none"/>
        </w:rPr>
        <w:t>（招标人对上述内容有修改或补充的，以下述条款为准）</w:t>
      </w:r>
    </w:p>
    <w:p>
      <w:pPr>
        <w:adjustRightInd w:val="0"/>
        <w:snapToGrid w:val="0"/>
        <w:spacing w:line="360" w:lineRule="auto"/>
        <w:ind w:firstLine="422" w:firstLineChars="200"/>
        <w:jc w:val="left"/>
        <w:rPr>
          <w:rFonts w:ascii="宋体" w:hAnsi="宋体" w:eastAsia="宋体" w:cs="宋体"/>
          <w:color w:val="auto"/>
          <w:kern w:val="0"/>
          <w:szCs w:val="21"/>
          <w:highlight w:val="none"/>
        </w:rPr>
      </w:pPr>
      <w:r>
        <w:rPr>
          <w:rFonts w:hint="eastAsia" w:ascii="宋体" w:hAnsi="宋体" w:eastAsia="宋体" w:cs="宋体"/>
          <w:b/>
          <w:color w:val="auto"/>
          <w:kern w:val="0"/>
          <w:szCs w:val="21"/>
          <w:highlight w:val="none"/>
        </w:rPr>
        <w:t>四、招标人补充的投标文件不予受理的情形：</w:t>
      </w:r>
    </w:p>
    <w:p>
      <w:pPr>
        <w:adjustRightInd w:val="0"/>
        <w:snapToGrid w:val="0"/>
        <w:spacing w:line="360" w:lineRule="auto"/>
        <w:ind w:firstLine="420" w:firstLineChars="200"/>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p>
    <w:p>
      <w:pPr>
        <w:adjustRightInd w:val="0"/>
        <w:snapToGrid w:val="0"/>
        <w:spacing w:line="360" w:lineRule="auto"/>
        <w:ind w:firstLine="422" w:firstLineChars="200"/>
        <w:jc w:val="left"/>
        <w:rPr>
          <w:rFonts w:ascii="宋体" w:hAnsi="宋体" w:eastAsia="宋体" w:cs="宋体"/>
          <w:color w:val="auto"/>
          <w:kern w:val="0"/>
          <w:szCs w:val="21"/>
          <w:highlight w:val="none"/>
        </w:rPr>
      </w:pPr>
      <w:r>
        <w:rPr>
          <w:rFonts w:hint="eastAsia" w:ascii="宋体" w:hAnsi="宋体" w:eastAsia="宋体" w:cs="宋体"/>
          <w:b/>
          <w:color w:val="auto"/>
          <w:kern w:val="0"/>
          <w:szCs w:val="21"/>
          <w:highlight w:val="none"/>
        </w:rPr>
        <w:t>五、招标人补充的无效标情形：</w:t>
      </w:r>
    </w:p>
    <w:p>
      <w:pPr>
        <w:adjustRightInd w:val="0"/>
        <w:snapToGrid w:val="0"/>
        <w:spacing w:line="360" w:lineRule="auto"/>
        <w:ind w:firstLine="420" w:firstLineChars="200"/>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p>
    <w:p>
      <w:pPr>
        <w:adjustRightInd w:val="0"/>
        <w:snapToGrid w:val="0"/>
        <w:spacing w:line="360" w:lineRule="auto"/>
        <w:ind w:firstLine="422" w:firstLineChars="200"/>
        <w:jc w:val="left"/>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六、招标人补充的废标情形：</w:t>
      </w:r>
    </w:p>
    <w:p>
      <w:pPr>
        <w:adjustRightInd w:val="0"/>
        <w:snapToGrid w:val="0"/>
        <w:spacing w:line="360" w:lineRule="auto"/>
        <w:ind w:firstLine="420" w:firstLineChars="200"/>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p>
    <w:p>
      <w:pPr>
        <w:rPr>
          <w:color w:val="auto"/>
          <w:highlight w:val="none"/>
        </w:rPr>
      </w:pPr>
      <w:r>
        <w:rPr>
          <w:color w:val="auto"/>
          <w:highlight w:val="none"/>
        </w:rPr>
        <w:br w:type="page"/>
      </w:r>
    </w:p>
    <w:p>
      <w:pPr>
        <w:adjustRightInd w:val="0"/>
        <w:snapToGrid w:val="0"/>
        <w:spacing w:line="360" w:lineRule="auto"/>
        <w:jc w:val="center"/>
        <w:outlineLvl w:val="1"/>
        <w:rPr>
          <w:rFonts w:ascii="黑体" w:hAnsi="黑体" w:eastAsia="黑体" w:cs="黑体"/>
          <w:snapToGrid w:val="0"/>
          <w:color w:val="auto"/>
          <w:kern w:val="0"/>
          <w:sz w:val="32"/>
          <w:szCs w:val="32"/>
          <w:highlight w:val="none"/>
        </w:rPr>
      </w:pPr>
      <w:bookmarkStart w:id="6" w:name="_Toc45702611"/>
      <w:r>
        <w:rPr>
          <w:rFonts w:hint="eastAsia" w:ascii="黑体" w:hAnsi="黑体" w:eastAsia="黑体" w:cs="黑体"/>
          <w:snapToGrid w:val="0"/>
          <w:color w:val="auto"/>
          <w:kern w:val="0"/>
          <w:sz w:val="32"/>
          <w:szCs w:val="32"/>
          <w:highlight w:val="none"/>
        </w:rPr>
        <w:t>三、招投标须知正文</w:t>
      </w:r>
      <w:bookmarkEnd w:id="6"/>
    </w:p>
    <w:p>
      <w:pPr>
        <w:pStyle w:val="4"/>
        <w:keepNext w:val="0"/>
        <w:keepLines w:val="0"/>
        <w:tabs>
          <w:tab w:val="left" w:pos="720"/>
          <w:tab w:val="left" w:pos="4032"/>
        </w:tabs>
        <w:adjustRightInd w:val="0"/>
        <w:snapToGrid w:val="0"/>
        <w:spacing w:before="0" w:after="0" w:line="360" w:lineRule="auto"/>
        <w:jc w:val="center"/>
        <w:rPr>
          <w:rFonts w:ascii="宋体" w:hAnsi="宋体"/>
          <w:color w:val="auto"/>
          <w:sz w:val="30"/>
          <w:szCs w:val="30"/>
          <w:highlight w:val="none"/>
        </w:rPr>
      </w:pPr>
      <w:bookmarkStart w:id="7" w:name="_Toc45702612"/>
      <w:r>
        <w:rPr>
          <w:rFonts w:hint="eastAsia" w:ascii="宋体" w:hAnsi="宋体"/>
          <w:color w:val="auto"/>
          <w:sz w:val="30"/>
          <w:szCs w:val="30"/>
          <w:highlight w:val="none"/>
        </w:rPr>
        <w:t>（一）招标</w:t>
      </w:r>
      <w:bookmarkEnd w:id="7"/>
    </w:p>
    <w:p>
      <w:pPr>
        <w:adjustRightInd w:val="0"/>
        <w:snapToGrid w:val="0"/>
        <w:spacing w:line="360" w:lineRule="auto"/>
        <w:ind w:firstLine="422" w:firstLineChars="200"/>
        <w:jc w:val="left"/>
        <w:rPr>
          <w:rFonts w:ascii="宋体" w:hAnsi="宋体" w:eastAsia="宋体" w:cs="宋体"/>
          <w:snapToGrid w:val="0"/>
          <w:color w:val="auto"/>
          <w:kern w:val="0"/>
          <w:szCs w:val="21"/>
          <w:highlight w:val="none"/>
        </w:rPr>
      </w:pPr>
      <w:r>
        <w:rPr>
          <w:rFonts w:hint="eastAsia" w:ascii="宋体" w:hAnsi="宋体" w:eastAsia="宋体" w:cs="宋体"/>
          <w:b/>
          <w:bCs/>
          <w:color w:val="auto"/>
          <w:kern w:val="0"/>
          <w:szCs w:val="21"/>
          <w:highlight w:val="none"/>
        </w:rPr>
        <w:t>1.踏勘现场</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w:t>
      </w:r>
      <w:r>
        <w:rPr>
          <w:rFonts w:hint="eastAsia" w:ascii="宋体" w:hAnsi="宋体" w:eastAsia="宋体" w:cs="宋体"/>
          <w:color w:val="auto"/>
          <w:kern w:val="0"/>
          <w:szCs w:val="21"/>
          <w:highlight w:val="none"/>
        </w:rPr>
        <w:t>招标人不集中组织投标现场踏勘，投标人需要了解现场情况的，可自行进行现场踏勘。踏勘现场所发生的费用由投标人自己承担。</w:t>
      </w:r>
    </w:p>
    <w:p>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2.</w:t>
      </w:r>
      <w:r>
        <w:rPr>
          <w:rFonts w:hint="eastAsia" w:ascii="宋体" w:hAnsi="宋体" w:eastAsia="宋体" w:cs="宋体"/>
          <w:b/>
          <w:bCs/>
          <w:color w:val="auto"/>
          <w:kern w:val="0"/>
          <w:szCs w:val="21"/>
          <w:highlight w:val="none"/>
        </w:rPr>
        <w:t>招标文件的澄清、答疑</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2.1招标人按法律法规规定时限在交易网发布的招标文件的澄清</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答疑</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纪要、修改</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补充</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函件。澄清</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答疑</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纪要、修改</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补充</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函件均是招标文件的组成部分，对招标人投标人起约束作用。</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2.2招标人按法律法规的规定时限在交易网发布补遗文件。</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2.3招标人不集中组织答疑，实行网上答疑。投标人若对招标文件有疑问，需要招标人予以澄清，应按法律法规规定时限以不署名的形式在交易网提出。</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2.4投标人获取招标文件后，应仔细检查招标文件的所有内容。投标人同时应认真审阅招标文件中所有的事项、条款、格式和标准要求等，如果投标人的投标文件没有按照招标文件要求提交全部资料或者投标文件没有对招标文件做出实质性响应，其风险应由投标人自行承担，并且根据有关条款规定，其投标有可能被拒绝。</w:t>
      </w:r>
    </w:p>
    <w:p>
      <w:pPr>
        <w:adjustRightInd w:val="0"/>
        <w:snapToGrid w:val="0"/>
        <w:spacing w:line="360" w:lineRule="auto"/>
        <w:ind w:firstLine="422" w:firstLineChars="200"/>
        <w:jc w:val="left"/>
        <w:rPr>
          <w:rFonts w:ascii="宋体" w:hAnsi="宋体" w:eastAsia="宋体" w:cs="宋体"/>
          <w:bCs/>
          <w:color w:val="auto"/>
          <w:kern w:val="0"/>
          <w:szCs w:val="21"/>
          <w:highlight w:val="none"/>
        </w:rPr>
      </w:pPr>
      <w:r>
        <w:rPr>
          <w:rFonts w:hint="eastAsia" w:ascii="宋体" w:hAnsi="宋体" w:eastAsia="宋体" w:cs="宋体"/>
          <w:b/>
          <w:bCs/>
          <w:color w:val="auto"/>
          <w:kern w:val="0"/>
          <w:szCs w:val="21"/>
          <w:highlight w:val="none"/>
        </w:rPr>
        <w:t>3.招标文件的修改</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3.1招标文件发布后，在法律法规规定时限内，确需要变更招标文件内容的，招标人可主动或在解答投标人提出的澄清问题时对招标文件进行修改，并同时报建设</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交通</w:t>
      </w:r>
      <w:r>
        <w:rPr>
          <w:rFonts w:hint="eastAsia" w:ascii="宋体" w:hAnsi="宋体" w:eastAsia="宋体" w:cs="宋体"/>
          <w:color w:val="auto"/>
          <w:kern w:val="0"/>
          <w:szCs w:val="21"/>
          <w:highlight w:val="none"/>
        </w:rPr>
        <w:t>行政主管部门备案。招标人对评标方法、评审项目等重要评审内容作何种变更，都要重新制作技术标电子招标文件</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并重新备案，同时发布补遗文件进行说明以保证各投标人都能重新下载最新的电子招标文件用于编制电子投标文件。</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3.2招标文件的修改将在交易网发布，招标文件的修改作为招标文件的组成部分，并具有约束力。投标人应在截标时间前随时查看有关该工程招标文件的答疑、补遗内容。否则，由此引起的投标损失自负。</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3.3招标文件、招标文件澄清</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答疑</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纪要、招标文件修改</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补充</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文件内容均以网上发布的为准。当招标文件、澄清</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答疑</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纪要、修改</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补充</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函件内容相互矛盾时，以最后发出的为准。但是澄清</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答疑</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纪要、修改</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补充</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函件中存在否决性条款时，须由招标人重新编写《投标文件否决性条款》，将列入所增加的否决性条款。否则，仍应以先前发出的《投标文件否决性条款》为准，新增加的否决性条款无效。</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3.4招标人保证招标文件澄清</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答疑</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纪要、招标文件修改</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补充</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文件在法律法规的规定时限前在交易网发布。为使投标人在编写投标文件时有充分时间对招标文件的修改</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补充</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部分进行研究，招标人可以酌情延长递交投标文件的截止日期，具体时间将在修改</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补充</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文件中明确。</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3.5在招标文件确定的提交投标文件截止时间后，招标人不得再变更或修改招标文件确定的评标及定标方法。</w:t>
      </w:r>
    </w:p>
    <w:p>
      <w:pPr>
        <w:pStyle w:val="4"/>
        <w:keepNext w:val="0"/>
        <w:keepLines w:val="0"/>
        <w:tabs>
          <w:tab w:val="left" w:pos="720"/>
          <w:tab w:val="left" w:pos="4032"/>
        </w:tabs>
        <w:adjustRightInd w:val="0"/>
        <w:snapToGrid w:val="0"/>
        <w:spacing w:before="0" w:after="0" w:line="360" w:lineRule="auto"/>
        <w:jc w:val="center"/>
        <w:rPr>
          <w:rFonts w:ascii="宋体" w:hAnsi="宋体"/>
          <w:color w:val="auto"/>
          <w:sz w:val="30"/>
          <w:szCs w:val="30"/>
          <w:highlight w:val="none"/>
        </w:rPr>
      </w:pPr>
      <w:bookmarkStart w:id="8" w:name="_Toc45702613"/>
      <w:r>
        <w:rPr>
          <w:rFonts w:hint="eastAsia" w:ascii="宋体" w:hAnsi="宋体"/>
          <w:color w:val="auto"/>
          <w:sz w:val="30"/>
          <w:szCs w:val="30"/>
          <w:highlight w:val="none"/>
        </w:rPr>
        <w:t>（二）投标</w:t>
      </w:r>
      <w:bookmarkEnd w:id="8"/>
    </w:p>
    <w:p>
      <w:pPr>
        <w:adjustRightInd w:val="0"/>
        <w:snapToGrid w:val="0"/>
        <w:spacing w:line="360" w:lineRule="auto"/>
        <w:ind w:firstLine="422" w:firstLineChars="200"/>
        <w:jc w:val="left"/>
        <w:rPr>
          <w:rFonts w:ascii="宋体" w:hAnsi="宋体" w:eastAsia="宋体" w:cs="宋体"/>
          <w:bCs/>
          <w:color w:val="auto"/>
          <w:kern w:val="0"/>
          <w:szCs w:val="21"/>
          <w:highlight w:val="none"/>
        </w:rPr>
      </w:pPr>
      <w:r>
        <w:rPr>
          <w:rFonts w:hint="eastAsia" w:ascii="宋体" w:hAnsi="宋体" w:eastAsia="宋体" w:cs="宋体"/>
          <w:b/>
          <w:bCs/>
          <w:color w:val="auto"/>
          <w:kern w:val="0"/>
          <w:szCs w:val="21"/>
          <w:highlight w:val="none"/>
        </w:rPr>
        <w:t>4.对招标文件的质疑</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4.1招标人不集中组织答疑，实行网上答疑。投标人若对招标文件有疑问，需要招标人予以澄清，应按法律法规规定时限以不署名的形式在交易网提出。</w:t>
      </w:r>
    </w:p>
    <w:p>
      <w:pPr>
        <w:adjustRightInd w:val="0"/>
        <w:snapToGrid w:val="0"/>
        <w:spacing w:line="360" w:lineRule="auto"/>
        <w:ind w:firstLine="422" w:firstLineChars="200"/>
        <w:jc w:val="left"/>
        <w:rPr>
          <w:rFonts w:ascii="宋体" w:hAnsi="宋体" w:eastAsia="宋体" w:cs="宋体"/>
          <w:bCs/>
          <w:color w:val="auto"/>
          <w:kern w:val="0"/>
          <w:szCs w:val="21"/>
          <w:highlight w:val="none"/>
        </w:rPr>
      </w:pPr>
      <w:r>
        <w:rPr>
          <w:rFonts w:hint="eastAsia" w:ascii="宋体" w:hAnsi="宋体" w:eastAsia="宋体" w:cs="宋体"/>
          <w:b/>
          <w:bCs/>
          <w:color w:val="auto"/>
          <w:kern w:val="0"/>
          <w:szCs w:val="21"/>
          <w:highlight w:val="none"/>
        </w:rPr>
        <w:t>5.投标文件要求</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5.1投标人获取招标文件后，应仔细检查招标文件的所有内容。投标人同时应认真审阅招标文件中所有的事项、条款、格式和标准要求等，如果投标人的投标文件没有按照招标文件要求提交全部资料或者投标文件没有对招标文件做出实质性响应，其风险应由投标人自行承担，并且根据有关条款规定，其投标有可能被拒绝。</w:t>
      </w:r>
    </w:p>
    <w:p>
      <w:pPr>
        <w:adjustRightInd w:val="0"/>
        <w:snapToGrid w:val="0"/>
        <w:spacing w:line="360" w:lineRule="auto"/>
        <w:ind w:firstLine="422" w:firstLineChars="200"/>
        <w:jc w:val="left"/>
        <w:rPr>
          <w:rFonts w:ascii="宋体" w:hAnsi="宋体" w:eastAsia="宋体" w:cs="宋体"/>
          <w:bCs/>
          <w:color w:val="auto"/>
          <w:kern w:val="0"/>
          <w:szCs w:val="21"/>
          <w:highlight w:val="none"/>
        </w:rPr>
      </w:pPr>
      <w:r>
        <w:rPr>
          <w:rFonts w:hint="eastAsia" w:ascii="宋体" w:hAnsi="宋体" w:eastAsia="宋体" w:cs="宋体"/>
          <w:b/>
          <w:bCs/>
          <w:color w:val="auto"/>
          <w:kern w:val="0"/>
          <w:szCs w:val="21"/>
          <w:highlight w:val="none"/>
        </w:rPr>
        <w:t>6.投标费用</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6.1投标人应承担其编制投标文件与递交投标文件所涉及的一切费用。不论投标结果如何，招标人在任何情况下无义务也无责任承担这些费用。</w:t>
      </w:r>
    </w:p>
    <w:p>
      <w:pPr>
        <w:adjustRightInd w:val="0"/>
        <w:snapToGrid w:val="0"/>
        <w:spacing w:line="360" w:lineRule="auto"/>
        <w:ind w:firstLine="422" w:firstLineChars="200"/>
        <w:jc w:val="left"/>
        <w:rPr>
          <w:rFonts w:ascii="宋体" w:hAnsi="宋体" w:eastAsia="宋体" w:cs="宋体"/>
          <w:bCs/>
          <w:color w:val="auto"/>
          <w:kern w:val="0"/>
          <w:szCs w:val="21"/>
          <w:highlight w:val="none"/>
        </w:rPr>
      </w:pPr>
      <w:r>
        <w:rPr>
          <w:rFonts w:hint="eastAsia" w:ascii="宋体" w:hAnsi="宋体" w:eastAsia="宋体" w:cs="宋体"/>
          <w:b/>
          <w:bCs/>
          <w:color w:val="auto"/>
          <w:kern w:val="0"/>
          <w:szCs w:val="21"/>
          <w:highlight w:val="none"/>
        </w:rPr>
        <w:t>7.关于联合体投标</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由两个或两个以上法人</w:t>
      </w:r>
      <w:r>
        <w:rPr>
          <w:rFonts w:hint="eastAsia" w:ascii="宋体" w:hAnsi="宋体" w:eastAsia="宋体" w:cs="宋体"/>
          <w:color w:val="auto"/>
          <w:szCs w:val="21"/>
          <w:highlight w:val="none"/>
        </w:rPr>
        <w:t>或者其他组织</w:t>
      </w:r>
      <w:r>
        <w:rPr>
          <w:rFonts w:hint="eastAsia" w:ascii="宋体" w:hAnsi="宋体" w:eastAsia="宋体" w:cs="宋体"/>
          <w:color w:val="auto"/>
          <w:kern w:val="0"/>
          <w:szCs w:val="21"/>
          <w:highlight w:val="none"/>
        </w:rPr>
        <w:t>组成一个联合体以一个投标人的身份共同投标时，应符合招标项目资质及其他相关要求；</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7.1投标人的投标文件及中标后签署的合同协议书对联合体每一成员均具</w:t>
      </w:r>
      <w:ins w:id="0" w:author="官伟杰" w:date="2024-12-04T11:39:38Z">
        <w:r>
          <w:rPr>
            <w:rFonts w:hint="eastAsia" w:ascii="宋体" w:hAnsi="宋体" w:eastAsia="宋体" w:cs="宋体"/>
            <w:snapToGrid w:val="0"/>
            <w:color w:val="auto"/>
            <w:kern w:val="0"/>
            <w:szCs w:val="21"/>
            <w:highlight w:val="none"/>
            <w:lang w:val="en-US" w:eastAsia="zh-CN"/>
          </w:rPr>
          <w:t>有</w:t>
        </w:r>
      </w:ins>
      <w:r>
        <w:rPr>
          <w:rFonts w:hint="eastAsia" w:ascii="宋体" w:hAnsi="宋体" w:eastAsia="宋体" w:cs="宋体"/>
          <w:snapToGrid w:val="0"/>
          <w:color w:val="auto"/>
          <w:kern w:val="0"/>
          <w:szCs w:val="21"/>
          <w:highlight w:val="none"/>
        </w:rPr>
        <w:t>法律约束力；</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7.2联合体的各成员应当签订共同投标协议，明确约定各方拟承担的工作和责任，并将该共同投标协议随同投标文件一并递交给招标人；</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7.3联合体中标后，联合体各方应当共同与招标人签订合同和全面履行合同，向招标人承担连带责任；</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7.4由联合体的各成员提交一份授权书，证明联合体代表资格，该授权书作为投标文件的组成部分一并提交给招标人；</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7.5联合体代表应被授权作为联合体所有成员的代表承担责任和接受指令，并负责整个合同的全面履行；</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7.6参加联合体的各成员不得再以自己的名义单独投标，也不得同时参加两个或两个以上的联合体投标。出现上述情况者，其投标和与其有关的联合体的投标均做无效标处理；</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7.7除非另有规定或说明，本须知中“投标人”一词亦指联合体各成员。</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7.8投标人应承担其编制投标文件与递交投标文件所涉及的一切费用。不论投标结果如何，招标人在任何情况下无义务也无责任承担这些费用。</w:t>
      </w:r>
    </w:p>
    <w:p>
      <w:pPr>
        <w:adjustRightInd w:val="0"/>
        <w:snapToGrid w:val="0"/>
        <w:spacing w:line="360" w:lineRule="auto"/>
        <w:ind w:firstLine="422" w:firstLineChars="200"/>
        <w:jc w:val="left"/>
        <w:rPr>
          <w:rFonts w:ascii="宋体" w:hAnsi="宋体" w:eastAsia="宋体" w:cs="宋体"/>
          <w:bCs/>
          <w:color w:val="auto"/>
          <w:kern w:val="0"/>
          <w:szCs w:val="21"/>
          <w:highlight w:val="none"/>
        </w:rPr>
      </w:pPr>
      <w:r>
        <w:rPr>
          <w:rFonts w:hint="eastAsia" w:ascii="宋体" w:hAnsi="宋体" w:eastAsia="宋体" w:cs="宋体"/>
          <w:b/>
          <w:bCs/>
          <w:color w:val="auto"/>
          <w:kern w:val="0"/>
          <w:szCs w:val="21"/>
          <w:highlight w:val="none"/>
        </w:rPr>
        <w:t>8.投标文件的语言及度量单位</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8.1投标人与招标人之间与投标有关的所有往来文件和投标文件均应使用中文。投标人随投标文件提供的证明文件和资料可以为其它语言，但必须附中文译文，并且，为了解释投标文件，应以中文为准。</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8.2除工程建设标准及技术要求另有规定外，投标文件使用的度量单位，均采用中华人民共和国法定计量单位。</w:t>
      </w:r>
    </w:p>
    <w:p>
      <w:pPr>
        <w:adjustRightInd w:val="0"/>
        <w:snapToGrid w:val="0"/>
        <w:spacing w:line="360" w:lineRule="auto"/>
        <w:ind w:firstLine="422" w:firstLineChars="200"/>
        <w:jc w:val="left"/>
        <w:rPr>
          <w:rFonts w:ascii="宋体" w:hAnsi="宋体" w:eastAsia="宋体" w:cs="宋体"/>
          <w:snapToGrid w:val="0"/>
          <w:color w:val="auto"/>
          <w:kern w:val="0"/>
          <w:szCs w:val="21"/>
          <w:highlight w:val="none"/>
        </w:rPr>
      </w:pPr>
      <w:r>
        <w:rPr>
          <w:rFonts w:hint="eastAsia" w:ascii="宋体" w:hAnsi="宋体" w:eastAsia="宋体" w:cs="宋体"/>
          <w:b/>
          <w:bCs/>
          <w:color w:val="auto"/>
          <w:kern w:val="0"/>
          <w:szCs w:val="21"/>
          <w:highlight w:val="none"/>
        </w:rPr>
        <w:t>9.投标文件的组成</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9.1（投标文件全部采用电子文档，由监理资格审查文件（*.</w:t>
      </w:r>
      <w:r>
        <w:rPr>
          <w:rFonts w:ascii="宋体" w:hAnsi="宋体" w:eastAsia="宋体" w:cs="宋体"/>
          <w:color w:val="auto"/>
          <w:kern w:val="0"/>
          <w:szCs w:val="21"/>
          <w:highlight w:val="none"/>
        </w:rPr>
        <w:t>JLTZS</w:t>
      </w:r>
      <w:r>
        <w:rPr>
          <w:rFonts w:hint="eastAsia" w:ascii="宋体" w:hAnsi="宋体" w:eastAsia="宋体" w:cs="宋体"/>
          <w:color w:val="auto"/>
          <w:kern w:val="0"/>
          <w:szCs w:val="21"/>
          <w:highlight w:val="none"/>
        </w:rPr>
        <w:t>）、监理投标文件（*.</w:t>
      </w:r>
      <w:r>
        <w:rPr>
          <w:rFonts w:ascii="宋体" w:hAnsi="宋体" w:eastAsia="宋体" w:cs="宋体"/>
          <w:color w:val="auto"/>
          <w:kern w:val="0"/>
          <w:szCs w:val="21"/>
          <w:highlight w:val="none"/>
        </w:rPr>
        <w:t>JLTB</w:t>
      </w:r>
      <w:r>
        <w:rPr>
          <w:rFonts w:hint="eastAsia" w:ascii="宋体" w:hAnsi="宋体" w:eastAsia="宋体" w:cs="宋体"/>
          <w:color w:val="auto"/>
          <w:kern w:val="0"/>
          <w:szCs w:val="21"/>
          <w:highlight w:val="none"/>
        </w:rPr>
        <w:t>，包含技术标书和商务标书）三部分组成。网上提交投标文件时，直接通过交易网上传投标文件。）</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9.2资格审查文件主要包括下列内容（扫描件）：</w:t>
      </w:r>
    </w:p>
    <w:p>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9.2.1投标人《企业法人营业执照》；</w:t>
      </w:r>
    </w:p>
    <w:p>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9.2.2投标人《工程监理资质证书》；</w:t>
      </w:r>
    </w:p>
    <w:p>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9.2.3项目总监执业资格注册证书扫描件；</w:t>
      </w:r>
    </w:p>
    <w:p>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9.2.4投标担保证明文件（如银行保函、保证金、投标保证保险合同或保险单等）；</w:t>
      </w:r>
    </w:p>
    <w:p>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9.2.5招标</w:t>
      </w:r>
      <w:r>
        <w:rPr>
          <w:rFonts w:hint="eastAsia" w:ascii="宋体" w:hAnsi="宋体" w:eastAsia="宋体" w:cs="宋体"/>
          <w:color w:val="auto"/>
          <w:kern w:val="0"/>
          <w:szCs w:val="21"/>
          <w:highlight w:val="none"/>
        </w:rPr>
        <w:t>人要求提供的与投标人条件审查有关的其他资格证明材料：（必须详细、明确、足以证明资格条件）。</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9.3资信标部分主要内容：详见招标文件“资信标要求一览表”。</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9.4监理投标文件商务标部分主要包括以下内容及格式：</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9.4.1工程监理收费报价书；</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9.4.2投标承诺书；</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 xml:space="preserve">9.4.3项目管理班子人员配备（若技术标有同步提供，则与技术标一致）； </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9.4.4投标人拟投入监理仪器、设备计划表（若技术标有同步提供，则与技术标一致）；</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9.4.5招标文件要求提交的其他材料。</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9.5监理投标文件技术标部分主要包括以下内容：</w:t>
      </w:r>
    </w:p>
    <w:p>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9.5.1技术标的格式及内容要求</w:t>
      </w:r>
    </w:p>
    <w:p>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第一章  工程概况</w:t>
      </w:r>
    </w:p>
    <w:p>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准确概述招标工程的工程特征、主要工程内容和工程现场条件，以及招标人的工程建设目标。</w:t>
      </w:r>
    </w:p>
    <w:p>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第二章  工程特点、工程难点与工程风险</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概述招标工程的工程特点，分析招标工程的工程难点，指出招标工程的工程风险。</w:t>
      </w:r>
    </w:p>
    <w:p>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第三章  针对性的工程监理措施</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根据招标工程的特点、难点与工程风险，结合国家和省、市有关工程监理的相关规定，以及深圳市工程监理企业标准化管理规程的具体要求，从确保工程监理品质，满足招标人服务需求出发，围绕下列各方面（前缀带有“□”的由招标人根据需要自主选择），提出针对性强、重点突出的工程监理措施。</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1.工程质量控制；</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2.施工进度控制；</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3.工程投资控制；</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4.安全生产管理的服务活动；</w:t>
      </w:r>
    </w:p>
    <w:p>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 5.工程合同管理；</w:t>
      </w:r>
    </w:p>
    <w:p>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 6.信息资料管理；</w:t>
      </w:r>
    </w:p>
    <w:p>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 7.相关方关系协调；</w:t>
      </w:r>
    </w:p>
    <w:p>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 8.BIM建筑信息模型、建筑工业化等新型技术的应用和管理。</w:t>
      </w:r>
    </w:p>
    <w:p>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bCs/>
          <w:snapToGrid w:val="0"/>
          <w:color w:val="auto"/>
          <w:kern w:val="0"/>
          <w:szCs w:val="21"/>
          <w:highlight w:val="none"/>
        </w:rPr>
        <w:t>10.工程监</w:t>
      </w:r>
      <w:r>
        <w:rPr>
          <w:rFonts w:hint="eastAsia" w:ascii="宋体" w:hAnsi="宋体" w:eastAsia="宋体" w:cs="宋体"/>
          <w:b/>
          <w:bCs/>
          <w:color w:val="auto"/>
          <w:kern w:val="0"/>
          <w:szCs w:val="21"/>
          <w:highlight w:val="none"/>
        </w:rPr>
        <w:t>理收费报价</w:t>
      </w:r>
    </w:p>
    <w:p>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10.1按照《深圳经济特区建设工程监理条例》第六条关于“总投资额在人民币300万元以上的建设工程的施工阶段和保修阶段必须实行监理”的要求，对于工程概算投资额在人民币300万元以上的建设工程，招标人委托施工阶段监理服务时应同时委托保修阶段的监理服务。</w:t>
      </w:r>
    </w:p>
    <w:p>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10.2对于工程监理收费报价，招标人应在《投标须知前附表》的“工程监理收费的报价方法及要求”中予以明确。投标人应当根据招标工程情况、工程要求和工程监理服务条件，按照《投标须知前附表》的“工程监理收费的报价方法及要求”自主报价。</w:t>
      </w:r>
    </w:p>
    <w:p>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10.3工程监理收费报价是投标人为完成招标人在《投标须知前附表》中约定的监理服务期限内、完成约定的监理服务范围及工程内容的监理服务工作所需的直接成本、间接成本，以及税金和利润的总和，但不包括附加的和额外的监理服务工作的费用，以及以下费用：</w:t>
      </w:r>
    </w:p>
    <w:p>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10.3.1非投标人原因（如征地拆迁、重大工程变更等）造成工期拖延，而要求投标人继续从事工程监理服务工作的费用；</w:t>
      </w:r>
    </w:p>
    <w:p>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10.3.2招标人要求投标人在工程现场设立具有工程质量检测资质才能设立的工程质量检测试验室，或要求投标人对外委托具有工程质量检测资质的工程质量检测机构，开展工程设备、材料质量抽检和工程实体质量抽检所需的全部费用；</w:t>
      </w:r>
    </w:p>
    <w:p>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10.3.3招标人要求投标人开展</w:t>
      </w:r>
      <w:r>
        <w:rPr>
          <w:rFonts w:hint="eastAsia" w:ascii="宋体" w:hAnsi="宋体" w:eastAsia="宋体" w:cs="宋体"/>
          <w:snapToGrid w:val="0"/>
          <w:color w:val="auto"/>
          <w:kern w:val="0"/>
          <w:highlight w:val="none"/>
          <w:lang w:eastAsia="zh-CN"/>
        </w:rPr>
        <w:t>（</w:t>
      </w:r>
      <w:r>
        <w:rPr>
          <w:rFonts w:hint="eastAsia" w:ascii="宋体" w:hAnsi="宋体" w:eastAsia="宋体" w:cs="宋体"/>
          <w:snapToGrid w:val="0"/>
          <w:color w:val="auto"/>
          <w:kern w:val="0"/>
          <w:highlight w:val="none"/>
          <w:lang w:val="en-US" w:eastAsia="zh-CN"/>
        </w:rPr>
        <w:t>或</w:t>
      </w:r>
      <w:r>
        <w:rPr>
          <w:rFonts w:hint="eastAsia" w:ascii="宋体" w:hAnsi="宋体" w:eastAsia="宋体" w:cs="宋体"/>
          <w:snapToGrid w:val="0"/>
          <w:color w:val="auto"/>
          <w:kern w:val="0"/>
          <w:highlight w:val="none"/>
        </w:rPr>
        <w:t>对外委托</w:t>
      </w:r>
      <w:r>
        <w:rPr>
          <w:rFonts w:hint="eastAsia" w:ascii="宋体" w:hAnsi="宋体" w:eastAsia="宋体" w:cs="宋体"/>
          <w:snapToGrid w:val="0"/>
          <w:color w:val="auto"/>
          <w:kern w:val="0"/>
          <w:highlight w:val="none"/>
          <w:lang w:eastAsia="zh-CN"/>
        </w:rPr>
        <w:t>）</w:t>
      </w:r>
      <w:r>
        <w:rPr>
          <w:rFonts w:hint="eastAsia" w:ascii="宋体" w:hAnsi="宋体" w:eastAsia="宋体" w:cs="宋体"/>
          <w:snapToGrid w:val="0"/>
          <w:color w:val="auto"/>
          <w:kern w:val="0"/>
          <w:highlight w:val="none"/>
        </w:rPr>
        <w:t>工程造价咨询、工程招标代理或施工图审查</w:t>
      </w:r>
      <w:r>
        <w:rPr>
          <w:rFonts w:hint="eastAsia" w:ascii="宋体" w:hAnsi="宋体" w:eastAsia="宋体" w:cs="宋体"/>
          <w:snapToGrid w:val="0"/>
          <w:color w:val="auto"/>
          <w:kern w:val="0"/>
          <w:highlight w:val="none"/>
          <w:lang w:val="en-US" w:eastAsia="zh-CN"/>
        </w:rPr>
        <w:t>等</w:t>
      </w:r>
      <w:r>
        <w:rPr>
          <w:rFonts w:hint="eastAsia" w:ascii="宋体" w:hAnsi="宋体" w:eastAsia="宋体" w:cs="宋体"/>
          <w:snapToGrid w:val="0"/>
          <w:color w:val="auto"/>
          <w:kern w:val="0"/>
          <w:highlight w:val="none"/>
        </w:rPr>
        <w:t>各项服务工作内容的费用；</w:t>
      </w:r>
    </w:p>
    <w:p>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10.3.4招标人要求投标人将部分监理服务工作外委所发生的费用；</w:t>
      </w:r>
    </w:p>
    <w:p>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10.3.5招标人要求投标人向其提供任何专用人员、车辆以及其它任何设施的费用；</w:t>
      </w:r>
    </w:p>
    <w:p>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10.3.6工程所需的而非投标人监理工作范围内必须提供的专业顾问服务，导致投标人聘用各类专家顾问的各项费用；</w:t>
      </w:r>
    </w:p>
    <w:p>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10.3.7投标人派驻工程现场的项目机构所需的办公和生活用房及相应设施的建设、拆除或租赁费用；</w:t>
      </w:r>
    </w:p>
    <w:p>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10.3.8招标人要求投标人组团外出考察相关工程技术、项目管理等内容的费用及其他有关费用。</w:t>
      </w:r>
    </w:p>
    <w:p>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10.3.9因工程停工之后为恢复监理工作做准备所发生的费用。</w:t>
      </w:r>
    </w:p>
    <w:p>
      <w:pPr>
        <w:adjustRightInd w:val="0"/>
        <w:snapToGrid w:val="0"/>
        <w:spacing w:line="360" w:lineRule="auto"/>
        <w:ind w:firstLine="422" w:firstLineChars="200"/>
        <w:jc w:val="left"/>
        <w:rPr>
          <w:rFonts w:ascii="宋体" w:hAnsi="宋体" w:eastAsia="宋体" w:cs="宋体"/>
          <w:bCs/>
          <w:snapToGrid w:val="0"/>
          <w:color w:val="auto"/>
          <w:kern w:val="0"/>
          <w:szCs w:val="21"/>
          <w:highlight w:val="none"/>
        </w:rPr>
      </w:pPr>
      <w:r>
        <w:rPr>
          <w:rFonts w:hint="eastAsia" w:ascii="宋体" w:hAnsi="宋体" w:eastAsia="宋体" w:cs="宋体"/>
          <w:b/>
          <w:bCs/>
          <w:snapToGrid w:val="0"/>
          <w:color w:val="auto"/>
          <w:kern w:val="0"/>
          <w:szCs w:val="21"/>
          <w:highlight w:val="none"/>
        </w:rPr>
        <w:t>11.项目机构组成人员综合费用法的应用</w:t>
      </w:r>
    </w:p>
    <w:p>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11.1项目机构各类组成人员综合费用包括：项目机构各类组成人员基本费用、企业综合管理费用、企业利润和税金。具体费用构成详见下表《项目机构组成人员综合费用构成表》。</w:t>
      </w:r>
    </w:p>
    <w:p>
      <w:pPr>
        <w:widowControl/>
        <w:jc w:val="center"/>
        <w:rPr>
          <w:rFonts w:ascii="宋体" w:hAnsi="宋体" w:eastAsia="宋体" w:cs="宋体"/>
          <w:b/>
          <w:bCs/>
          <w:snapToGrid w:val="0"/>
          <w:color w:val="auto"/>
          <w:kern w:val="0"/>
          <w:sz w:val="28"/>
          <w:szCs w:val="28"/>
          <w:highlight w:val="none"/>
        </w:rPr>
      </w:pPr>
      <w:r>
        <w:rPr>
          <w:rFonts w:hint="eastAsia" w:ascii="宋体" w:hAnsi="宋体" w:eastAsia="宋体" w:cs="宋体"/>
          <w:b/>
          <w:bCs/>
          <w:snapToGrid w:val="0"/>
          <w:color w:val="auto"/>
          <w:kern w:val="0"/>
          <w:sz w:val="28"/>
          <w:szCs w:val="28"/>
          <w:highlight w:val="none"/>
        </w:rPr>
        <w:t>项目机构组成人员综合费用构成表</w:t>
      </w:r>
    </w:p>
    <w:tbl>
      <w:tblPr>
        <w:tblStyle w:val="20"/>
        <w:tblW w:w="9289" w:type="dxa"/>
        <w:jc w:val="center"/>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
      <w:tblGrid>
        <w:gridCol w:w="759"/>
        <w:gridCol w:w="8530"/>
      </w:tblGrid>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759" w:type="dxa"/>
            <w:shd w:val="clear" w:color="auto" w:fill="auto"/>
            <w:vAlign w:val="center"/>
          </w:tcPr>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序号</w:t>
            </w:r>
          </w:p>
        </w:tc>
        <w:tc>
          <w:tcPr>
            <w:tcW w:w="8530" w:type="dxa"/>
            <w:shd w:val="clear" w:color="auto" w:fill="auto"/>
            <w:vAlign w:val="center"/>
          </w:tcPr>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项目机构组成人员综合费用构成</w:t>
            </w: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759" w:type="dxa"/>
            <w:shd w:val="clear" w:color="auto" w:fill="auto"/>
            <w:vAlign w:val="center"/>
          </w:tcPr>
          <w:p>
            <w:pPr>
              <w:adjustRightInd w:val="0"/>
              <w:snapToGrid w:val="0"/>
              <w:spacing w:line="360" w:lineRule="auto"/>
              <w:jc w:val="center"/>
              <w:rPr>
                <w:rFonts w:ascii="宋体" w:hAnsi="宋体" w:eastAsia="宋体" w:cs="宋体"/>
                <w:b/>
                <w:snapToGrid w:val="0"/>
                <w:color w:val="auto"/>
                <w:kern w:val="0"/>
                <w:szCs w:val="18"/>
                <w:highlight w:val="none"/>
              </w:rPr>
            </w:pPr>
            <w:r>
              <w:rPr>
                <w:rFonts w:hint="eastAsia" w:ascii="宋体" w:hAnsi="宋体" w:eastAsia="宋体" w:cs="宋体"/>
                <w:b/>
                <w:snapToGrid w:val="0"/>
                <w:color w:val="auto"/>
                <w:kern w:val="0"/>
                <w:szCs w:val="18"/>
                <w:highlight w:val="none"/>
              </w:rPr>
              <w:t>1</w:t>
            </w:r>
          </w:p>
        </w:tc>
        <w:tc>
          <w:tcPr>
            <w:tcW w:w="8530" w:type="dxa"/>
            <w:shd w:val="clear" w:color="auto" w:fill="auto"/>
            <w:vAlign w:val="center"/>
          </w:tcPr>
          <w:p>
            <w:pPr>
              <w:adjustRightInd w:val="0"/>
              <w:snapToGrid w:val="0"/>
              <w:spacing w:line="360" w:lineRule="auto"/>
              <w:rPr>
                <w:rFonts w:ascii="宋体" w:hAnsi="宋体" w:eastAsia="宋体" w:cs="宋体"/>
                <w:b/>
                <w:snapToGrid w:val="0"/>
                <w:color w:val="auto"/>
                <w:kern w:val="0"/>
                <w:szCs w:val="18"/>
                <w:highlight w:val="none"/>
              </w:rPr>
            </w:pPr>
            <w:r>
              <w:rPr>
                <w:rFonts w:hint="eastAsia" w:ascii="宋体" w:hAnsi="宋体" w:eastAsia="宋体" w:cs="宋体"/>
                <w:b/>
                <w:snapToGrid w:val="0"/>
                <w:color w:val="auto"/>
                <w:kern w:val="0"/>
                <w:szCs w:val="18"/>
                <w:highlight w:val="none"/>
              </w:rPr>
              <w:t>项目机构组成人员基本费用</w:t>
            </w: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759" w:type="dxa"/>
            <w:shd w:val="clear" w:color="auto" w:fill="auto"/>
            <w:vAlign w:val="center"/>
          </w:tcPr>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1.1</w:t>
            </w:r>
          </w:p>
        </w:tc>
        <w:tc>
          <w:tcPr>
            <w:tcW w:w="8530" w:type="dxa"/>
            <w:shd w:val="clear" w:color="auto" w:fill="auto"/>
            <w:vAlign w:val="center"/>
          </w:tcPr>
          <w:p>
            <w:pPr>
              <w:adjustRightInd w:val="0"/>
              <w:snapToGrid w:val="0"/>
              <w:spacing w:line="360" w:lineRule="auto"/>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项目机构组成人员应付工资（含个人应缴纳的五险一金和个人所得税）</w:t>
            </w: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759" w:type="dxa"/>
            <w:shd w:val="clear" w:color="auto" w:fill="auto"/>
            <w:vAlign w:val="center"/>
          </w:tcPr>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1.2</w:t>
            </w:r>
          </w:p>
        </w:tc>
        <w:tc>
          <w:tcPr>
            <w:tcW w:w="8530" w:type="dxa"/>
            <w:shd w:val="clear" w:color="auto" w:fill="auto"/>
            <w:vAlign w:val="center"/>
          </w:tcPr>
          <w:p>
            <w:pPr>
              <w:adjustRightInd w:val="0"/>
              <w:snapToGrid w:val="0"/>
              <w:spacing w:line="360" w:lineRule="auto"/>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项目机构组成人员工资性补贴（含交通、伙食、流动驻外工地等补贴）</w:t>
            </w: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759" w:type="dxa"/>
            <w:shd w:val="clear" w:color="auto" w:fill="auto"/>
            <w:vAlign w:val="center"/>
          </w:tcPr>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1.3</w:t>
            </w:r>
          </w:p>
        </w:tc>
        <w:tc>
          <w:tcPr>
            <w:tcW w:w="8530" w:type="dxa"/>
            <w:shd w:val="clear" w:color="auto" w:fill="auto"/>
            <w:vAlign w:val="center"/>
          </w:tcPr>
          <w:p>
            <w:pPr>
              <w:adjustRightInd w:val="0"/>
              <w:snapToGrid w:val="0"/>
              <w:spacing w:line="360" w:lineRule="auto"/>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项目机构组成人员五险一金（企业为项目机构组成人员缴纳的五险一金）</w:t>
            </w: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759" w:type="dxa"/>
            <w:shd w:val="clear" w:color="auto" w:fill="auto"/>
            <w:vAlign w:val="center"/>
          </w:tcPr>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1.4</w:t>
            </w:r>
          </w:p>
        </w:tc>
        <w:tc>
          <w:tcPr>
            <w:tcW w:w="8530" w:type="dxa"/>
            <w:shd w:val="clear" w:color="auto" w:fill="auto"/>
            <w:vAlign w:val="center"/>
          </w:tcPr>
          <w:p>
            <w:pPr>
              <w:adjustRightInd w:val="0"/>
              <w:snapToGrid w:val="0"/>
              <w:spacing w:line="360" w:lineRule="auto"/>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项目机构组成人员意外伤害保险（商业）</w:t>
            </w: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759" w:type="dxa"/>
            <w:shd w:val="clear" w:color="auto" w:fill="auto"/>
            <w:vAlign w:val="center"/>
          </w:tcPr>
          <w:p>
            <w:pPr>
              <w:adjustRightInd w:val="0"/>
              <w:snapToGrid w:val="0"/>
              <w:spacing w:line="360" w:lineRule="auto"/>
              <w:jc w:val="center"/>
              <w:rPr>
                <w:rFonts w:ascii="宋体" w:hAnsi="宋体" w:eastAsia="宋体" w:cs="宋体"/>
                <w:b/>
                <w:snapToGrid w:val="0"/>
                <w:color w:val="auto"/>
                <w:kern w:val="0"/>
                <w:szCs w:val="18"/>
                <w:highlight w:val="none"/>
              </w:rPr>
            </w:pPr>
            <w:r>
              <w:rPr>
                <w:rFonts w:hint="eastAsia" w:ascii="宋体" w:hAnsi="宋体" w:eastAsia="宋体" w:cs="宋体"/>
                <w:b/>
                <w:snapToGrid w:val="0"/>
                <w:color w:val="auto"/>
                <w:kern w:val="0"/>
                <w:szCs w:val="18"/>
                <w:highlight w:val="none"/>
              </w:rPr>
              <w:t>2</w:t>
            </w:r>
          </w:p>
        </w:tc>
        <w:tc>
          <w:tcPr>
            <w:tcW w:w="8530" w:type="dxa"/>
            <w:shd w:val="clear" w:color="auto" w:fill="auto"/>
            <w:vAlign w:val="center"/>
          </w:tcPr>
          <w:p>
            <w:pPr>
              <w:adjustRightInd w:val="0"/>
              <w:snapToGrid w:val="0"/>
              <w:spacing w:line="360" w:lineRule="auto"/>
              <w:rPr>
                <w:rFonts w:ascii="宋体" w:hAnsi="宋体" w:eastAsia="宋体" w:cs="宋体"/>
                <w:b/>
                <w:snapToGrid w:val="0"/>
                <w:color w:val="auto"/>
                <w:kern w:val="0"/>
                <w:szCs w:val="18"/>
                <w:highlight w:val="none"/>
              </w:rPr>
            </w:pPr>
            <w:r>
              <w:rPr>
                <w:rFonts w:hint="eastAsia" w:ascii="宋体" w:hAnsi="宋体" w:eastAsia="宋体" w:cs="宋体"/>
                <w:b/>
                <w:snapToGrid w:val="0"/>
                <w:color w:val="auto"/>
                <w:kern w:val="0"/>
                <w:szCs w:val="18"/>
                <w:highlight w:val="none"/>
              </w:rPr>
              <w:t>企业综合管理费用</w:t>
            </w: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759" w:type="dxa"/>
            <w:shd w:val="clear" w:color="auto" w:fill="auto"/>
            <w:vAlign w:val="center"/>
          </w:tcPr>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2.1</w:t>
            </w:r>
          </w:p>
        </w:tc>
        <w:tc>
          <w:tcPr>
            <w:tcW w:w="8530" w:type="dxa"/>
            <w:shd w:val="clear" w:color="auto" w:fill="auto"/>
            <w:vAlign w:val="center"/>
          </w:tcPr>
          <w:p>
            <w:pPr>
              <w:adjustRightInd w:val="0"/>
              <w:snapToGrid w:val="0"/>
              <w:spacing w:line="360" w:lineRule="auto"/>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项目机构日常办公费（含电脑、复印、文具、相机、通讯、水电气、车辆折旧等）</w:t>
            </w: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759" w:type="dxa"/>
            <w:shd w:val="clear" w:color="auto" w:fill="auto"/>
            <w:vAlign w:val="center"/>
          </w:tcPr>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2.2</w:t>
            </w:r>
          </w:p>
        </w:tc>
        <w:tc>
          <w:tcPr>
            <w:tcW w:w="8530" w:type="dxa"/>
            <w:shd w:val="clear" w:color="auto" w:fill="auto"/>
            <w:vAlign w:val="center"/>
          </w:tcPr>
          <w:p>
            <w:pPr>
              <w:adjustRightInd w:val="0"/>
              <w:snapToGrid w:val="0"/>
              <w:spacing w:line="360" w:lineRule="auto"/>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项目机构临时设施费（为实施现场服务所必须搭设的生活和生产用的临时建筑物、构筑物和其他临时设施或租赁费用，包括临时设施的搭设、维修、拆除、清理费或摊销费，水电气费用，空调、桌椅、厨具，租金等）</w:t>
            </w: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759" w:type="dxa"/>
            <w:shd w:val="clear" w:color="auto" w:fill="auto"/>
            <w:vAlign w:val="center"/>
          </w:tcPr>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2.3</w:t>
            </w:r>
          </w:p>
        </w:tc>
        <w:tc>
          <w:tcPr>
            <w:tcW w:w="8530" w:type="dxa"/>
            <w:shd w:val="clear" w:color="auto" w:fill="auto"/>
            <w:vAlign w:val="center"/>
          </w:tcPr>
          <w:p>
            <w:pPr>
              <w:adjustRightInd w:val="0"/>
              <w:snapToGrid w:val="0"/>
              <w:spacing w:line="360" w:lineRule="auto"/>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工具、用具使用费（包括不属于固定资产的生产工具、器具、家具、交通工具和检验、试验、测绘、消防用具等的购置、维修和摊销费）</w:t>
            </w: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759" w:type="dxa"/>
            <w:shd w:val="clear" w:color="auto" w:fill="auto"/>
            <w:vAlign w:val="center"/>
          </w:tcPr>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2.4</w:t>
            </w:r>
          </w:p>
        </w:tc>
        <w:tc>
          <w:tcPr>
            <w:tcW w:w="8530" w:type="dxa"/>
            <w:shd w:val="clear" w:color="auto" w:fill="auto"/>
            <w:vAlign w:val="center"/>
          </w:tcPr>
          <w:p>
            <w:pPr>
              <w:adjustRightInd w:val="0"/>
              <w:snapToGrid w:val="0"/>
              <w:spacing w:line="360" w:lineRule="auto"/>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经营管理后勤人员应付工资和工资性补贴（含个人应缴纳的五险一金和个人所得税，交通、伙食、流动驻外工地等补贴）</w:t>
            </w: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759" w:type="dxa"/>
            <w:shd w:val="clear" w:color="auto" w:fill="auto"/>
            <w:vAlign w:val="center"/>
          </w:tcPr>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2.5</w:t>
            </w:r>
          </w:p>
        </w:tc>
        <w:tc>
          <w:tcPr>
            <w:tcW w:w="8530" w:type="dxa"/>
            <w:shd w:val="clear" w:color="auto" w:fill="auto"/>
            <w:vAlign w:val="center"/>
          </w:tcPr>
          <w:p>
            <w:pPr>
              <w:adjustRightInd w:val="0"/>
              <w:snapToGrid w:val="0"/>
              <w:spacing w:line="360" w:lineRule="auto"/>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劳动保险费（包括企业应缴纳的五险一金，应支付的离退休职工的补助费、6个月以上的长病假人员工资、职工死亡丧葬补助费、抚恤费、按规定支付给离休干部的各项费用等）</w:t>
            </w: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759" w:type="dxa"/>
            <w:shd w:val="clear" w:color="auto" w:fill="auto"/>
            <w:vAlign w:val="center"/>
          </w:tcPr>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2.6</w:t>
            </w:r>
          </w:p>
        </w:tc>
        <w:tc>
          <w:tcPr>
            <w:tcW w:w="8530" w:type="dxa"/>
            <w:shd w:val="clear" w:color="auto" w:fill="auto"/>
            <w:vAlign w:val="center"/>
          </w:tcPr>
          <w:p>
            <w:pPr>
              <w:adjustRightInd w:val="0"/>
              <w:snapToGrid w:val="0"/>
              <w:spacing w:line="360" w:lineRule="auto"/>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特殊性工资（包括监理人员学习、培训期间、休假及探亲期间，停工期间工资，女性孕期及哺乳期，6个月内病假期间的工资等）</w:t>
            </w: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759" w:type="dxa"/>
            <w:shd w:val="clear" w:color="auto" w:fill="auto"/>
            <w:vAlign w:val="center"/>
          </w:tcPr>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2.7</w:t>
            </w:r>
          </w:p>
        </w:tc>
        <w:tc>
          <w:tcPr>
            <w:tcW w:w="8530" w:type="dxa"/>
            <w:shd w:val="clear" w:color="auto" w:fill="auto"/>
            <w:vAlign w:val="center"/>
          </w:tcPr>
          <w:p>
            <w:pPr>
              <w:adjustRightInd w:val="0"/>
              <w:snapToGrid w:val="0"/>
              <w:spacing w:line="360" w:lineRule="auto"/>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劳动保护费（含工作鞋、安全帽和制服等）</w:t>
            </w: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759" w:type="dxa"/>
            <w:shd w:val="clear" w:color="auto" w:fill="auto"/>
            <w:vAlign w:val="center"/>
          </w:tcPr>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2.8</w:t>
            </w:r>
          </w:p>
        </w:tc>
        <w:tc>
          <w:tcPr>
            <w:tcW w:w="8530" w:type="dxa"/>
            <w:shd w:val="clear" w:color="auto" w:fill="auto"/>
            <w:vAlign w:val="center"/>
          </w:tcPr>
          <w:p>
            <w:pPr>
              <w:adjustRightInd w:val="0"/>
              <w:snapToGrid w:val="0"/>
              <w:spacing w:line="360" w:lineRule="auto"/>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职工福利费（含防</w:t>
            </w:r>
            <w:r>
              <w:rPr>
                <w:rFonts w:hint="eastAsia" w:ascii="宋体" w:hAnsi="宋体" w:eastAsia="宋体" w:cs="宋体"/>
                <w:snapToGrid w:val="0"/>
                <w:color w:val="auto"/>
                <w:kern w:val="0"/>
                <w:szCs w:val="18"/>
                <w:highlight w:val="none"/>
                <w:lang w:val="en-US" w:eastAsia="zh-CN"/>
              </w:rPr>
              <w:t>暑</w:t>
            </w:r>
            <w:r>
              <w:rPr>
                <w:rFonts w:hint="eastAsia" w:ascii="宋体" w:hAnsi="宋体" w:eastAsia="宋体" w:cs="宋体"/>
                <w:snapToGrid w:val="0"/>
                <w:color w:val="auto"/>
                <w:kern w:val="0"/>
                <w:szCs w:val="18"/>
                <w:highlight w:val="none"/>
              </w:rPr>
              <w:t>降温、过节慰问等）</w:t>
            </w: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759" w:type="dxa"/>
            <w:shd w:val="clear" w:color="auto" w:fill="auto"/>
            <w:vAlign w:val="center"/>
          </w:tcPr>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2.9</w:t>
            </w:r>
          </w:p>
        </w:tc>
        <w:tc>
          <w:tcPr>
            <w:tcW w:w="8530" w:type="dxa"/>
            <w:shd w:val="clear" w:color="auto" w:fill="auto"/>
            <w:vAlign w:val="center"/>
          </w:tcPr>
          <w:p>
            <w:pPr>
              <w:adjustRightInd w:val="0"/>
              <w:snapToGrid w:val="0"/>
              <w:spacing w:line="360" w:lineRule="auto"/>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经营管理后勤人员办公费（含会议、电脑、打印、复印、文具、账表、通讯、印刷和通讯等）</w:t>
            </w: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759" w:type="dxa"/>
            <w:shd w:val="clear" w:color="auto" w:fill="auto"/>
            <w:vAlign w:val="center"/>
          </w:tcPr>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2.10</w:t>
            </w:r>
          </w:p>
        </w:tc>
        <w:tc>
          <w:tcPr>
            <w:tcW w:w="8530" w:type="dxa"/>
            <w:shd w:val="clear" w:color="auto" w:fill="auto"/>
            <w:vAlign w:val="center"/>
          </w:tcPr>
          <w:p>
            <w:pPr>
              <w:adjustRightInd w:val="0"/>
              <w:snapToGrid w:val="0"/>
              <w:spacing w:line="360" w:lineRule="auto"/>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职工教育培训经费（包括为职工学习先进技术和提高文化水平，按职工工资总额计提的费用，用于岗位培训、业务培训和继续再教育等）</w:t>
            </w: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759" w:type="dxa"/>
            <w:shd w:val="clear" w:color="auto" w:fill="auto"/>
            <w:vAlign w:val="center"/>
          </w:tcPr>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2.11</w:t>
            </w:r>
          </w:p>
        </w:tc>
        <w:tc>
          <w:tcPr>
            <w:tcW w:w="8530" w:type="dxa"/>
            <w:shd w:val="clear" w:color="auto" w:fill="auto"/>
            <w:vAlign w:val="center"/>
          </w:tcPr>
          <w:p>
            <w:pPr>
              <w:adjustRightInd w:val="0"/>
              <w:snapToGrid w:val="0"/>
              <w:spacing w:line="360" w:lineRule="auto"/>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固定资产费（包括属于固定资产的房屋、设备仪器和车辆等的折旧、大修、维修或租赁费，房产税、物管费、年检等）</w:t>
            </w: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759" w:type="dxa"/>
            <w:shd w:val="clear" w:color="auto" w:fill="auto"/>
            <w:vAlign w:val="center"/>
          </w:tcPr>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2.12</w:t>
            </w:r>
          </w:p>
        </w:tc>
        <w:tc>
          <w:tcPr>
            <w:tcW w:w="8530" w:type="dxa"/>
            <w:shd w:val="clear" w:color="auto" w:fill="auto"/>
            <w:vAlign w:val="center"/>
          </w:tcPr>
          <w:p>
            <w:pPr>
              <w:adjustRightInd w:val="0"/>
              <w:snapToGrid w:val="0"/>
              <w:spacing w:line="360" w:lineRule="auto"/>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差旅交通费用（包括职工因公出差、调动工作的差旅费、住勤补助费，巿内交通费和误餐补助费，职工探亲路费、职工退休、退职一次性路费，工伤人员就医路费，以及单位管理部门使用的交通工具的油料、燃料、养路费、停车费及牌照费等）</w:t>
            </w: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759" w:type="dxa"/>
            <w:shd w:val="clear" w:color="auto" w:fill="auto"/>
            <w:vAlign w:val="center"/>
          </w:tcPr>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2.13</w:t>
            </w:r>
          </w:p>
        </w:tc>
        <w:tc>
          <w:tcPr>
            <w:tcW w:w="8530" w:type="dxa"/>
            <w:shd w:val="clear" w:color="auto" w:fill="auto"/>
            <w:vAlign w:val="center"/>
          </w:tcPr>
          <w:p>
            <w:pPr>
              <w:adjustRightInd w:val="0"/>
              <w:snapToGrid w:val="0"/>
              <w:spacing w:line="360" w:lineRule="auto"/>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业务经营费（劳动力招募费，项目现场检查、考核费用）</w:t>
            </w: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759" w:type="dxa"/>
            <w:shd w:val="clear" w:color="auto" w:fill="auto"/>
            <w:vAlign w:val="center"/>
          </w:tcPr>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2.14</w:t>
            </w:r>
          </w:p>
        </w:tc>
        <w:tc>
          <w:tcPr>
            <w:tcW w:w="8530" w:type="dxa"/>
            <w:shd w:val="clear" w:color="auto" w:fill="auto"/>
            <w:vAlign w:val="center"/>
          </w:tcPr>
          <w:p>
            <w:pPr>
              <w:adjustRightInd w:val="0"/>
              <w:snapToGrid w:val="0"/>
              <w:spacing w:line="360" w:lineRule="auto"/>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财产保险费（含不动产和动产保险费）</w:t>
            </w: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759" w:type="dxa"/>
            <w:shd w:val="clear" w:color="auto" w:fill="auto"/>
            <w:vAlign w:val="center"/>
          </w:tcPr>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2.15</w:t>
            </w:r>
          </w:p>
        </w:tc>
        <w:tc>
          <w:tcPr>
            <w:tcW w:w="8530" w:type="dxa"/>
            <w:shd w:val="clear" w:color="auto" w:fill="auto"/>
            <w:vAlign w:val="center"/>
          </w:tcPr>
          <w:p>
            <w:pPr>
              <w:adjustRightInd w:val="0"/>
              <w:snapToGrid w:val="0"/>
              <w:spacing w:line="360" w:lineRule="auto"/>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党、团、工会、妇女等组织经费</w:t>
            </w: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759" w:type="dxa"/>
            <w:shd w:val="clear" w:color="auto" w:fill="auto"/>
            <w:vAlign w:val="center"/>
          </w:tcPr>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2.16</w:t>
            </w:r>
          </w:p>
        </w:tc>
        <w:tc>
          <w:tcPr>
            <w:tcW w:w="8530" w:type="dxa"/>
            <w:shd w:val="clear" w:color="auto" w:fill="auto"/>
            <w:vAlign w:val="center"/>
          </w:tcPr>
          <w:p>
            <w:pPr>
              <w:adjustRightInd w:val="0"/>
              <w:snapToGrid w:val="0"/>
              <w:spacing w:line="360" w:lineRule="auto"/>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企业研发费（含技术转让费和技术开发费）</w:t>
            </w: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759" w:type="dxa"/>
            <w:shd w:val="clear" w:color="auto" w:fill="auto"/>
            <w:vAlign w:val="center"/>
          </w:tcPr>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2.17</w:t>
            </w:r>
          </w:p>
        </w:tc>
        <w:tc>
          <w:tcPr>
            <w:tcW w:w="8530" w:type="dxa"/>
            <w:shd w:val="clear" w:color="auto" w:fill="auto"/>
            <w:vAlign w:val="center"/>
          </w:tcPr>
          <w:p>
            <w:pPr>
              <w:adjustRightInd w:val="0"/>
              <w:snapToGrid w:val="0"/>
              <w:spacing w:line="360" w:lineRule="auto"/>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其它费用（含投标经费、质量认证审核费、广告、财务费用、法律顾问咨询费和社会组织会费等）</w:t>
            </w: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759" w:type="dxa"/>
            <w:shd w:val="clear" w:color="auto" w:fill="auto"/>
            <w:vAlign w:val="center"/>
          </w:tcPr>
          <w:p>
            <w:pPr>
              <w:adjustRightInd w:val="0"/>
              <w:snapToGrid w:val="0"/>
              <w:spacing w:line="360" w:lineRule="auto"/>
              <w:jc w:val="center"/>
              <w:rPr>
                <w:rFonts w:ascii="宋体" w:hAnsi="宋体" w:eastAsia="宋体" w:cs="宋体"/>
                <w:b/>
                <w:snapToGrid w:val="0"/>
                <w:color w:val="auto"/>
                <w:kern w:val="0"/>
                <w:szCs w:val="18"/>
                <w:highlight w:val="none"/>
              </w:rPr>
            </w:pPr>
            <w:r>
              <w:rPr>
                <w:rFonts w:hint="eastAsia" w:ascii="宋体" w:hAnsi="宋体" w:eastAsia="宋体" w:cs="宋体"/>
                <w:b/>
                <w:snapToGrid w:val="0"/>
                <w:color w:val="auto"/>
                <w:kern w:val="0"/>
                <w:szCs w:val="18"/>
                <w:highlight w:val="none"/>
              </w:rPr>
              <w:t>3</w:t>
            </w:r>
          </w:p>
        </w:tc>
        <w:tc>
          <w:tcPr>
            <w:tcW w:w="8530" w:type="dxa"/>
            <w:shd w:val="clear" w:color="auto" w:fill="auto"/>
            <w:vAlign w:val="center"/>
          </w:tcPr>
          <w:p>
            <w:pPr>
              <w:adjustRightInd w:val="0"/>
              <w:snapToGrid w:val="0"/>
              <w:spacing w:line="360" w:lineRule="auto"/>
              <w:rPr>
                <w:rFonts w:ascii="宋体" w:hAnsi="宋体" w:eastAsia="宋体" w:cs="宋体"/>
                <w:b/>
                <w:snapToGrid w:val="0"/>
                <w:color w:val="auto"/>
                <w:kern w:val="0"/>
                <w:szCs w:val="18"/>
                <w:highlight w:val="none"/>
              </w:rPr>
            </w:pPr>
            <w:r>
              <w:rPr>
                <w:rFonts w:hint="eastAsia" w:ascii="宋体" w:hAnsi="宋体" w:eastAsia="宋体" w:cs="宋体"/>
                <w:b/>
                <w:snapToGrid w:val="0"/>
                <w:color w:val="auto"/>
                <w:kern w:val="0"/>
                <w:szCs w:val="18"/>
                <w:highlight w:val="none"/>
              </w:rPr>
              <w:t>企业利润</w:t>
            </w: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759" w:type="dxa"/>
            <w:shd w:val="clear" w:color="auto" w:fill="auto"/>
            <w:vAlign w:val="center"/>
          </w:tcPr>
          <w:p>
            <w:pPr>
              <w:adjustRightInd w:val="0"/>
              <w:snapToGrid w:val="0"/>
              <w:spacing w:line="360" w:lineRule="auto"/>
              <w:jc w:val="center"/>
              <w:rPr>
                <w:rFonts w:ascii="宋体" w:hAnsi="宋体" w:eastAsia="宋体" w:cs="宋体"/>
                <w:b/>
                <w:snapToGrid w:val="0"/>
                <w:color w:val="auto"/>
                <w:kern w:val="0"/>
                <w:szCs w:val="18"/>
                <w:highlight w:val="none"/>
              </w:rPr>
            </w:pPr>
            <w:r>
              <w:rPr>
                <w:rFonts w:hint="eastAsia" w:ascii="宋体" w:hAnsi="宋体" w:eastAsia="宋体" w:cs="宋体"/>
                <w:b/>
                <w:snapToGrid w:val="0"/>
                <w:color w:val="auto"/>
                <w:kern w:val="0"/>
                <w:szCs w:val="18"/>
                <w:highlight w:val="none"/>
              </w:rPr>
              <w:t>4</w:t>
            </w:r>
          </w:p>
        </w:tc>
        <w:tc>
          <w:tcPr>
            <w:tcW w:w="8530" w:type="dxa"/>
            <w:shd w:val="clear" w:color="auto" w:fill="auto"/>
            <w:vAlign w:val="center"/>
          </w:tcPr>
          <w:p>
            <w:pPr>
              <w:adjustRightInd w:val="0"/>
              <w:snapToGrid w:val="0"/>
              <w:spacing w:line="360" w:lineRule="auto"/>
              <w:rPr>
                <w:rFonts w:ascii="宋体" w:hAnsi="宋体" w:eastAsia="宋体" w:cs="宋体"/>
                <w:b/>
                <w:snapToGrid w:val="0"/>
                <w:color w:val="auto"/>
                <w:kern w:val="0"/>
                <w:szCs w:val="18"/>
                <w:highlight w:val="none"/>
              </w:rPr>
            </w:pPr>
            <w:r>
              <w:rPr>
                <w:rFonts w:hint="eastAsia" w:ascii="宋体" w:hAnsi="宋体" w:eastAsia="宋体" w:cs="宋体"/>
                <w:b/>
                <w:snapToGrid w:val="0"/>
                <w:color w:val="auto"/>
                <w:kern w:val="0"/>
                <w:szCs w:val="18"/>
                <w:highlight w:val="none"/>
              </w:rPr>
              <w:t>税金</w:t>
            </w:r>
          </w:p>
        </w:tc>
      </w:tr>
    </w:tbl>
    <w:p>
      <w:pPr>
        <w:adjustRightInd w:val="0"/>
        <w:snapToGrid w:val="0"/>
        <w:spacing w:line="20" w:lineRule="exact"/>
        <w:rPr>
          <w:snapToGrid w:val="0"/>
          <w:color w:val="auto"/>
          <w:kern w:val="0"/>
          <w:highlight w:val="none"/>
        </w:rPr>
      </w:pPr>
      <w:r>
        <w:rPr>
          <w:snapToGrid w:val="0"/>
          <w:color w:val="auto"/>
          <w:kern w:val="0"/>
          <w:highlight w:val="none"/>
        </w:rPr>
        <w:br w:type="page"/>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11.2按项目机构组成人员综合费用法计算的工程监理费＝∑（各类组成人员综合费用×相应组成人员数量）×相应服务期。项目机构各类组成人员综合费用构成计算可使用下表《项目机构组成人员综合费用计算表》。</w:t>
      </w:r>
    </w:p>
    <w:p>
      <w:pPr>
        <w:adjustRightInd w:val="0"/>
        <w:snapToGrid w:val="0"/>
        <w:spacing w:line="360" w:lineRule="auto"/>
        <w:jc w:val="center"/>
        <w:rPr>
          <w:rFonts w:ascii="宋体" w:hAnsi="宋体" w:eastAsia="宋体" w:cs="宋体"/>
          <w:b/>
          <w:bCs/>
          <w:snapToGrid w:val="0"/>
          <w:color w:val="auto"/>
          <w:kern w:val="0"/>
          <w:sz w:val="28"/>
          <w:szCs w:val="28"/>
          <w:highlight w:val="none"/>
        </w:rPr>
      </w:pPr>
      <w:r>
        <w:rPr>
          <w:rFonts w:hint="eastAsia" w:ascii="宋体" w:hAnsi="宋体" w:eastAsia="宋体" w:cs="宋体"/>
          <w:b/>
          <w:bCs/>
          <w:snapToGrid w:val="0"/>
          <w:color w:val="auto"/>
          <w:kern w:val="0"/>
          <w:sz w:val="28"/>
          <w:szCs w:val="28"/>
          <w:highlight w:val="none"/>
        </w:rPr>
        <w:t>项目机构组成人员综合费用计算表</w:t>
      </w:r>
    </w:p>
    <w:p>
      <w:pPr>
        <w:adjustRightInd w:val="0"/>
        <w:snapToGrid w:val="0"/>
        <w:spacing w:line="20" w:lineRule="exact"/>
        <w:rPr>
          <w:rFonts w:ascii="宋体" w:hAnsi="宋体" w:eastAsia="宋体" w:cs="宋体"/>
          <w:snapToGrid w:val="0"/>
          <w:color w:val="auto"/>
          <w:kern w:val="0"/>
          <w:szCs w:val="21"/>
          <w:highlight w:val="none"/>
        </w:rPr>
      </w:pPr>
    </w:p>
    <w:tbl>
      <w:tblPr>
        <w:tblStyle w:val="20"/>
        <w:tblW w:w="9289" w:type="dxa"/>
        <w:jc w:val="center"/>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
      <w:tblGrid>
        <w:gridCol w:w="1356"/>
        <w:gridCol w:w="1362"/>
        <w:gridCol w:w="745"/>
        <w:gridCol w:w="1234"/>
        <w:gridCol w:w="1148"/>
        <w:gridCol w:w="1148"/>
        <w:gridCol w:w="1148"/>
        <w:gridCol w:w="1148"/>
      </w:tblGrid>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2718" w:type="dxa"/>
            <w:gridSpan w:val="2"/>
            <w:vMerge w:val="restart"/>
            <w:shd w:val="clear" w:color="auto" w:fill="auto"/>
            <w:vAlign w:val="center"/>
          </w:tcPr>
          <w:p>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项目机构组成人员类别</w:t>
            </w:r>
          </w:p>
        </w:tc>
        <w:tc>
          <w:tcPr>
            <w:tcW w:w="745" w:type="dxa"/>
            <w:vMerge w:val="restart"/>
            <w:shd w:val="clear" w:color="auto" w:fill="auto"/>
            <w:vAlign w:val="center"/>
          </w:tcPr>
          <w:p>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各类</w:t>
            </w:r>
          </w:p>
          <w:p>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组成</w:t>
            </w:r>
          </w:p>
          <w:p>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人员</w:t>
            </w:r>
          </w:p>
          <w:p>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数量</w:t>
            </w:r>
          </w:p>
        </w:tc>
        <w:tc>
          <w:tcPr>
            <w:tcW w:w="1234" w:type="dxa"/>
            <w:shd w:val="clear" w:color="auto" w:fill="auto"/>
            <w:vAlign w:val="center"/>
          </w:tcPr>
          <w:p>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各类组成人</w:t>
            </w:r>
          </w:p>
          <w:p>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员基本费用</w:t>
            </w:r>
          </w:p>
          <w:p>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（元/月人）</w:t>
            </w:r>
          </w:p>
        </w:tc>
        <w:tc>
          <w:tcPr>
            <w:tcW w:w="1148" w:type="dxa"/>
            <w:shd w:val="clear" w:color="auto" w:fill="auto"/>
            <w:vAlign w:val="center"/>
          </w:tcPr>
          <w:p>
            <w:pPr>
              <w:adjustRightInd w:val="0"/>
              <w:snapToGrid w:val="0"/>
              <w:spacing w:line="360" w:lineRule="auto"/>
              <w:jc w:val="center"/>
              <w:rPr>
                <w:rFonts w:ascii="宋体" w:hAnsi="宋体" w:eastAsia="宋体" w:cs="宋体"/>
                <w:bCs/>
                <w:snapToGrid w:val="0"/>
                <w:color w:val="auto"/>
                <w:kern w:val="0"/>
                <w:szCs w:val="21"/>
                <w:highlight w:val="none"/>
                <w:lang w:val="zh-CN"/>
              </w:rPr>
            </w:pPr>
            <w:r>
              <w:rPr>
                <w:rFonts w:hint="eastAsia" w:ascii="宋体" w:hAnsi="宋体" w:eastAsia="宋体" w:cs="宋体"/>
                <w:bCs/>
                <w:snapToGrid w:val="0"/>
                <w:color w:val="auto"/>
                <w:kern w:val="0"/>
                <w:szCs w:val="21"/>
                <w:highlight w:val="none"/>
                <w:lang w:val="zh-CN"/>
              </w:rPr>
              <w:t>企业综合</w:t>
            </w:r>
          </w:p>
          <w:p>
            <w:pPr>
              <w:adjustRightInd w:val="0"/>
              <w:snapToGrid w:val="0"/>
              <w:spacing w:line="360" w:lineRule="auto"/>
              <w:jc w:val="center"/>
              <w:rPr>
                <w:rFonts w:ascii="宋体" w:hAnsi="宋体" w:eastAsia="宋体" w:cs="宋体"/>
                <w:bCs/>
                <w:snapToGrid w:val="0"/>
                <w:color w:val="auto"/>
                <w:kern w:val="0"/>
                <w:szCs w:val="21"/>
                <w:highlight w:val="none"/>
                <w:lang w:val="zh-CN"/>
              </w:rPr>
            </w:pPr>
            <w:r>
              <w:rPr>
                <w:rFonts w:hint="eastAsia" w:ascii="宋体" w:hAnsi="宋体" w:eastAsia="宋体" w:cs="宋体"/>
                <w:bCs/>
                <w:snapToGrid w:val="0"/>
                <w:color w:val="auto"/>
                <w:kern w:val="0"/>
                <w:szCs w:val="21"/>
                <w:highlight w:val="none"/>
                <w:lang w:val="zh-CN"/>
              </w:rPr>
              <w:t>管理费用</w:t>
            </w:r>
          </w:p>
          <w:p>
            <w:pPr>
              <w:adjustRightInd w:val="0"/>
              <w:snapToGrid w:val="0"/>
              <w:spacing w:line="360" w:lineRule="auto"/>
              <w:rPr>
                <w:rFonts w:ascii="宋体" w:hAnsi="宋体" w:eastAsia="宋体" w:cs="宋体"/>
                <w:bCs/>
                <w:snapToGrid w:val="0"/>
                <w:color w:val="auto"/>
                <w:kern w:val="0"/>
                <w:szCs w:val="21"/>
                <w:highlight w:val="none"/>
                <w:lang w:val="zh-CN"/>
              </w:rPr>
            </w:pPr>
            <w:r>
              <w:rPr>
                <w:rFonts w:hint="eastAsia" w:ascii="宋体" w:hAnsi="宋体" w:eastAsia="宋体" w:cs="宋体"/>
                <w:bCs/>
                <w:snapToGrid w:val="0"/>
                <w:color w:val="auto"/>
                <w:kern w:val="0"/>
                <w:szCs w:val="21"/>
                <w:highlight w:val="none"/>
                <w:lang w:val="zh-CN"/>
              </w:rPr>
              <w:t>（元/月</w:t>
            </w:r>
            <w:r>
              <w:rPr>
                <w:rFonts w:hint="eastAsia" w:ascii="宋体" w:hAnsi="宋体" w:eastAsia="宋体" w:cs="宋体"/>
                <w:snapToGrid w:val="0"/>
                <w:color w:val="auto"/>
                <w:kern w:val="0"/>
                <w:szCs w:val="21"/>
                <w:highlight w:val="none"/>
              </w:rPr>
              <w:t>人</w:t>
            </w:r>
            <w:r>
              <w:rPr>
                <w:rFonts w:hint="eastAsia" w:ascii="宋体" w:hAnsi="宋体" w:eastAsia="宋体" w:cs="宋体"/>
                <w:bCs/>
                <w:snapToGrid w:val="0"/>
                <w:color w:val="auto"/>
                <w:kern w:val="0"/>
                <w:szCs w:val="21"/>
                <w:highlight w:val="none"/>
                <w:lang w:val="zh-CN"/>
              </w:rPr>
              <w:t>）</w:t>
            </w:r>
          </w:p>
        </w:tc>
        <w:tc>
          <w:tcPr>
            <w:tcW w:w="1148" w:type="dxa"/>
            <w:shd w:val="clear" w:color="auto" w:fill="auto"/>
            <w:vAlign w:val="center"/>
          </w:tcPr>
          <w:p>
            <w:pPr>
              <w:adjustRightInd w:val="0"/>
              <w:snapToGrid w:val="0"/>
              <w:spacing w:line="360" w:lineRule="auto"/>
              <w:jc w:val="center"/>
              <w:rPr>
                <w:rFonts w:ascii="宋体" w:hAnsi="宋体" w:eastAsia="宋体" w:cs="宋体"/>
                <w:bCs/>
                <w:snapToGrid w:val="0"/>
                <w:color w:val="auto"/>
                <w:kern w:val="0"/>
                <w:szCs w:val="21"/>
                <w:highlight w:val="none"/>
                <w:lang w:val="zh-CN"/>
              </w:rPr>
            </w:pPr>
            <w:r>
              <w:rPr>
                <w:rFonts w:hint="eastAsia" w:ascii="宋体" w:hAnsi="宋体" w:eastAsia="宋体" w:cs="宋体"/>
                <w:bCs/>
                <w:snapToGrid w:val="0"/>
                <w:color w:val="auto"/>
                <w:kern w:val="0"/>
                <w:szCs w:val="21"/>
                <w:highlight w:val="none"/>
                <w:lang w:val="zh-CN"/>
              </w:rPr>
              <w:t>企业利润</w:t>
            </w:r>
          </w:p>
          <w:p>
            <w:pPr>
              <w:adjustRightInd w:val="0"/>
              <w:snapToGrid w:val="0"/>
              <w:spacing w:line="360" w:lineRule="auto"/>
              <w:rPr>
                <w:rFonts w:ascii="宋体" w:hAnsi="宋体" w:eastAsia="宋体" w:cs="宋体"/>
                <w:bCs/>
                <w:snapToGrid w:val="0"/>
                <w:color w:val="auto"/>
                <w:kern w:val="0"/>
                <w:szCs w:val="21"/>
                <w:highlight w:val="none"/>
                <w:lang w:val="zh-CN"/>
              </w:rPr>
            </w:pPr>
            <w:r>
              <w:rPr>
                <w:rFonts w:hint="eastAsia" w:ascii="宋体" w:hAnsi="宋体" w:eastAsia="宋体" w:cs="宋体"/>
                <w:bCs/>
                <w:snapToGrid w:val="0"/>
                <w:color w:val="auto"/>
                <w:kern w:val="0"/>
                <w:szCs w:val="21"/>
                <w:highlight w:val="none"/>
                <w:lang w:val="zh-CN"/>
              </w:rPr>
              <w:t>（元/月</w:t>
            </w:r>
            <w:r>
              <w:rPr>
                <w:rFonts w:hint="eastAsia" w:ascii="宋体" w:hAnsi="宋体" w:eastAsia="宋体" w:cs="宋体"/>
                <w:snapToGrid w:val="0"/>
                <w:color w:val="auto"/>
                <w:kern w:val="0"/>
                <w:szCs w:val="21"/>
                <w:highlight w:val="none"/>
              </w:rPr>
              <w:t>人</w:t>
            </w:r>
            <w:r>
              <w:rPr>
                <w:rFonts w:hint="eastAsia" w:ascii="宋体" w:hAnsi="宋体" w:eastAsia="宋体" w:cs="宋体"/>
                <w:bCs/>
                <w:snapToGrid w:val="0"/>
                <w:color w:val="auto"/>
                <w:kern w:val="0"/>
                <w:szCs w:val="21"/>
                <w:highlight w:val="none"/>
                <w:lang w:val="zh-CN"/>
              </w:rPr>
              <w:t>）</w:t>
            </w:r>
          </w:p>
        </w:tc>
        <w:tc>
          <w:tcPr>
            <w:tcW w:w="1148" w:type="dxa"/>
            <w:shd w:val="clear" w:color="auto" w:fill="auto"/>
            <w:vAlign w:val="center"/>
          </w:tcPr>
          <w:p>
            <w:pPr>
              <w:adjustRightInd w:val="0"/>
              <w:snapToGrid w:val="0"/>
              <w:spacing w:line="360" w:lineRule="auto"/>
              <w:jc w:val="center"/>
              <w:rPr>
                <w:rFonts w:ascii="宋体" w:hAnsi="宋体" w:eastAsia="宋体" w:cs="宋体"/>
                <w:bCs/>
                <w:snapToGrid w:val="0"/>
                <w:color w:val="auto"/>
                <w:kern w:val="0"/>
                <w:szCs w:val="21"/>
                <w:highlight w:val="none"/>
                <w:lang w:val="zh-CN"/>
              </w:rPr>
            </w:pPr>
            <w:r>
              <w:rPr>
                <w:rFonts w:hint="eastAsia" w:ascii="宋体" w:hAnsi="宋体" w:eastAsia="宋体" w:cs="宋体"/>
                <w:bCs/>
                <w:snapToGrid w:val="0"/>
                <w:color w:val="auto"/>
                <w:kern w:val="0"/>
                <w:szCs w:val="21"/>
                <w:highlight w:val="none"/>
                <w:lang w:val="zh-CN"/>
              </w:rPr>
              <w:t>税  金</w:t>
            </w:r>
          </w:p>
          <w:p>
            <w:pPr>
              <w:adjustRightInd w:val="0"/>
              <w:snapToGrid w:val="0"/>
              <w:spacing w:line="360" w:lineRule="auto"/>
              <w:jc w:val="center"/>
              <w:rPr>
                <w:rFonts w:ascii="宋体" w:hAnsi="宋体" w:eastAsia="宋体" w:cs="宋体"/>
                <w:bCs/>
                <w:snapToGrid w:val="0"/>
                <w:color w:val="auto"/>
                <w:kern w:val="0"/>
                <w:szCs w:val="21"/>
                <w:highlight w:val="none"/>
                <w:lang w:val="zh-CN"/>
              </w:rPr>
            </w:pPr>
            <w:r>
              <w:rPr>
                <w:rFonts w:hint="eastAsia" w:ascii="宋体" w:hAnsi="宋体" w:eastAsia="宋体" w:cs="宋体"/>
                <w:bCs/>
                <w:snapToGrid w:val="0"/>
                <w:color w:val="auto"/>
                <w:kern w:val="0"/>
                <w:szCs w:val="21"/>
                <w:highlight w:val="none"/>
                <w:lang w:val="zh-CN"/>
              </w:rPr>
              <w:t>（元/月</w:t>
            </w:r>
            <w:r>
              <w:rPr>
                <w:rFonts w:hint="eastAsia" w:ascii="宋体" w:hAnsi="宋体" w:eastAsia="宋体" w:cs="宋体"/>
                <w:snapToGrid w:val="0"/>
                <w:color w:val="auto"/>
                <w:kern w:val="0"/>
                <w:szCs w:val="21"/>
                <w:highlight w:val="none"/>
              </w:rPr>
              <w:t>人</w:t>
            </w:r>
            <w:r>
              <w:rPr>
                <w:rFonts w:hint="eastAsia" w:ascii="宋体" w:hAnsi="宋体" w:eastAsia="宋体" w:cs="宋体"/>
                <w:bCs/>
                <w:snapToGrid w:val="0"/>
                <w:color w:val="auto"/>
                <w:kern w:val="0"/>
                <w:szCs w:val="21"/>
                <w:highlight w:val="none"/>
                <w:lang w:val="zh-CN"/>
              </w:rPr>
              <w:t>）</w:t>
            </w:r>
          </w:p>
        </w:tc>
        <w:tc>
          <w:tcPr>
            <w:tcW w:w="1148" w:type="dxa"/>
            <w:shd w:val="clear" w:color="auto" w:fill="auto"/>
            <w:vAlign w:val="center"/>
          </w:tcPr>
          <w:p>
            <w:pPr>
              <w:adjustRightInd w:val="0"/>
              <w:snapToGrid w:val="0"/>
              <w:spacing w:line="360" w:lineRule="auto"/>
              <w:jc w:val="center"/>
              <w:rPr>
                <w:rFonts w:ascii="宋体" w:hAnsi="宋体" w:eastAsia="宋体" w:cs="宋体"/>
                <w:bCs/>
                <w:snapToGrid w:val="0"/>
                <w:color w:val="auto"/>
                <w:kern w:val="0"/>
                <w:szCs w:val="21"/>
                <w:highlight w:val="none"/>
                <w:lang w:val="zh-CN"/>
              </w:rPr>
            </w:pPr>
            <w:r>
              <w:rPr>
                <w:rFonts w:hint="eastAsia" w:ascii="宋体" w:hAnsi="宋体" w:eastAsia="宋体" w:cs="宋体"/>
                <w:bCs/>
                <w:snapToGrid w:val="0"/>
                <w:color w:val="auto"/>
                <w:kern w:val="0"/>
                <w:szCs w:val="21"/>
                <w:highlight w:val="none"/>
                <w:lang w:val="zh-CN"/>
              </w:rPr>
              <w:t>各类组成人</w:t>
            </w:r>
          </w:p>
          <w:p>
            <w:pPr>
              <w:adjustRightInd w:val="0"/>
              <w:snapToGrid w:val="0"/>
              <w:spacing w:line="360" w:lineRule="auto"/>
              <w:jc w:val="center"/>
              <w:rPr>
                <w:rFonts w:ascii="宋体" w:hAnsi="宋体" w:eastAsia="宋体" w:cs="宋体"/>
                <w:bCs/>
                <w:snapToGrid w:val="0"/>
                <w:color w:val="auto"/>
                <w:kern w:val="0"/>
                <w:szCs w:val="21"/>
                <w:highlight w:val="none"/>
                <w:lang w:val="zh-CN"/>
              </w:rPr>
            </w:pPr>
            <w:r>
              <w:rPr>
                <w:rFonts w:hint="eastAsia" w:ascii="宋体" w:hAnsi="宋体" w:eastAsia="宋体" w:cs="宋体"/>
                <w:bCs/>
                <w:snapToGrid w:val="0"/>
                <w:color w:val="auto"/>
                <w:kern w:val="0"/>
                <w:szCs w:val="21"/>
                <w:highlight w:val="none"/>
                <w:lang w:val="zh-CN"/>
              </w:rPr>
              <w:t>员综合费用</w:t>
            </w:r>
          </w:p>
          <w:p>
            <w:pPr>
              <w:adjustRightInd w:val="0"/>
              <w:snapToGrid w:val="0"/>
              <w:spacing w:line="360" w:lineRule="auto"/>
              <w:rPr>
                <w:rFonts w:ascii="宋体" w:hAnsi="宋体" w:eastAsia="宋体" w:cs="宋体"/>
                <w:bCs/>
                <w:snapToGrid w:val="0"/>
                <w:color w:val="auto"/>
                <w:kern w:val="0"/>
                <w:szCs w:val="21"/>
                <w:highlight w:val="none"/>
                <w:lang w:val="zh-CN"/>
              </w:rPr>
            </w:pPr>
            <w:r>
              <w:rPr>
                <w:rFonts w:hint="eastAsia" w:ascii="宋体" w:hAnsi="宋体" w:eastAsia="宋体" w:cs="宋体"/>
                <w:bCs/>
                <w:snapToGrid w:val="0"/>
                <w:color w:val="auto"/>
                <w:kern w:val="0"/>
                <w:szCs w:val="21"/>
                <w:highlight w:val="none"/>
                <w:lang w:val="zh-CN"/>
              </w:rPr>
              <w:t>（元/月</w:t>
            </w:r>
            <w:r>
              <w:rPr>
                <w:rFonts w:hint="eastAsia" w:ascii="宋体" w:hAnsi="宋体" w:eastAsia="宋体" w:cs="宋体"/>
                <w:snapToGrid w:val="0"/>
                <w:color w:val="auto"/>
                <w:kern w:val="0"/>
                <w:szCs w:val="21"/>
                <w:highlight w:val="none"/>
              </w:rPr>
              <w:t>人</w:t>
            </w:r>
            <w:r>
              <w:rPr>
                <w:rFonts w:hint="eastAsia" w:ascii="宋体" w:hAnsi="宋体" w:eastAsia="宋体" w:cs="宋体"/>
                <w:bCs/>
                <w:snapToGrid w:val="0"/>
                <w:color w:val="auto"/>
                <w:kern w:val="0"/>
                <w:szCs w:val="21"/>
                <w:highlight w:val="none"/>
                <w:lang w:val="zh-CN"/>
              </w:rPr>
              <w:t>）</w:t>
            </w: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2718" w:type="dxa"/>
            <w:gridSpan w:val="2"/>
            <w:vMerge w:val="continue"/>
            <w:shd w:val="clear" w:color="auto" w:fill="auto"/>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745" w:type="dxa"/>
            <w:vMerge w:val="continue"/>
            <w:shd w:val="clear" w:color="auto" w:fill="auto"/>
            <w:vAlign w:val="center"/>
          </w:tcPr>
          <w:p>
            <w:pPr>
              <w:adjustRightInd w:val="0"/>
              <w:snapToGrid w:val="0"/>
              <w:spacing w:line="360" w:lineRule="auto"/>
              <w:jc w:val="center"/>
              <w:rPr>
                <w:rFonts w:ascii="宋体" w:hAnsi="宋体" w:eastAsia="宋体" w:cs="宋体"/>
                <w:snapToGrid w:val="0"/>
                <w:color w:val="auto"/>
                <w:kern w:val="0"/>
                <w:szCs w:val="21"/>
                <w:highlight w:val="none"/>
                <w:lang w:val="zh-CN"/>
              </w:rPr>
            </w:pPr>
          </w:p>
        </w:tc>
        <w:tc>
          <w:tcPr>
            <w:tcW w:w="1234" w:type="dxa"/>
            <w:shd w:val="clear" w:color="auto" w:fill="auto"/>
            <w:vAlign w:val="center"/>
          </w:tcPr>
          <w:p>
            <w:pPr>
              <w:adjustRightInd w:val="0"/>
              <w:snapToGrid w:val="0"/>
              <w:spacing w:line="360" w:lineRule="auto"/>
              <w:jc w:val="center"/>
              <w:rPr>
                <w:rFonts w:ascii="宋体" w:hAnsi="宋体" w:eastAsia="宋体" w:cs="宋体"/>
                <w:snapToGrid w:val="0"/>
                <w:color w:val="auto"/>
                <w:kern w:val="0"/>
                <w:szCs w:val="21"/>
                <w:highlight w:val="none"/>
                <w:lang w:val="zh-CN"/>
              </w:rPr>
            </w:pPr>
            <w:r>
              <w:rPr>
                <w:rFonts w:hint="eastAsia" w:ascii="宋体" w:hAnsi="宋体" w:eastAsia="宋体" w:cs="宋体"/>
                <w:snapToGrid w:val="0"/>
                <w:color w:val="auto"/>
                <w:kern w:val="0"/>
                <w:szCs w:val="21"/>
                <w:highlight w:val="none"/>
                <w:lang w:val="zh-CN"/>
              </w:rPr>
              <w:t>Ⅰ</w:t>
            </w:r>
          </w:p>
        </w:tc>
        <w:tc>
          <w:tcPr>
            <w:tcW w:w="1148" w:type="dxa"/>
            <w:shd w:val="clear" w:color="auto" w:fill="auto"/>
            <w:vAlign w:val="center"/>
          </w:tcPr>
          <w:p>
            <w:pPr>
              <w:adjustRightInd w:val="0"/>
              <w:snapToGrid w:val="0"/>
              <w:spacing w:line="360" w:lineRule="auto"/>
              <w:jc w:val="center"/>
              <w:rPr>
                <w:rFonts w:ascii="宋体" w:hAnsi="宋体" w:eastAsia="宋体" w:cs="宋体"/>
                <w:snapToGrid w:val="0"/>
                <w:color w:val="auto"/>
                <w:kern w:val="0"/>
                <w:szCs w:val="21"/>
                <w:highlight w:val="none"/>
                <w:lang w:val="zh-CN"/>
              </w:rPr>
            </w:pPr>
            <w:r>
              <w:rPr>
                <w:rFonts w:hint="eastAsia" w:ascii="宋体" w:hAnsi="宋体" w:eastAsia="宋体" w:cs="宋体"/>
                <w:snapToGrid w:val="0"/>
                <w:color w:val="auto"/>
                <w:kern w:val="0"/>
                <w:szCs w:val="21"/>
                <w:highlight w:val="none"/>
                <w:lang w:val="zh-CN"/>
              </w:rPr>
              <w:t>Ⅱ</w:t>
            </w:r>
          </w:p>
        </w:tc>
        <w:tc>
          <w:tcPr>
            <w:tcW w:w="1148" w:type="dxa"/>
            <w:shd w:val="clear" w:color="auto" w:fill="auto"/>
            <w:vAlign w:val="center"/>
          </w:tcPr>
          <w:p>
            <w:pPr>
              <w:adjustRightInd w:val="0"/>
              <w:snapToGrid w:val="0"/>
              <w:spacing w:line="360" w:lineRule="auto"/>
              <w:jc w:val="center"/>
              <w:rPr>
                <w:rFonts w:ascii="宋体" w:hAnsi="宋体" w:eastAsia="宋体" w:cs="宋体"/>
                <w:bCs/>
                <w:snapToGrid w:val="0"/>
                <w:color w:val="auto"/>
                <w:kern w:val="0"/>
                <w:szCs w:val="21"/>
                <w:highlight w:val="none"/>
                <w:lang w:val="zh-CN"/>
              </w:rPr>
            </w:pPr>
            <w:r>
              <w:rPr>
                <w:rFonts w:hint="eastAsia" w:ascii="宋体" w:hAnsi="宋体" w:eastAsia="宋体" w:cs="宋体"/>
                <w:bCs/>
                <w:snapToGrid w:val="0"/>
                <w:color w:val="auto"/>
                <w:kern w:val="0"/>
                <w:szCs w:val="21"/>
                <w:highlight w:val="none"/>
                <w:lang w:val="zh-CN"/>
              </w:rPr>
              <w:t>Ⅲ</w:t>
            </w:r>
          </w:p>
        </w:tc>
        <w:tc>
          <w:tcPr>
            <w:tcW w:w="1148" w:type="dxa"/>
            <w:shd w:val="clear" w:color="auto" w:fill="auto"/>
            <w:vAlign w:val="center"/>
          </w:tcPr>
          <w:p>
            <w:pPr>
              <w:adjustRightInd w:val="0"/>
              <w:snapToGrid w:val="0"/>
              <w:spacing w:line="360" w:lineRule="auto"/>
              <w:jc w:val="center"/>
              <w:rPr>
                <w:rFonts w:ascii="宋体" w:hAnsi="宋体" w:eastAsia="宋体" w:cs="宋体"/>
                <w:bCs/>
                <w:snapToGrid w:val="0"/>
                <w:color w:val="auto"/>
                <w:kern w:val="0"/>
                <w:szCs w:val="21"/>
                <w:highlight w:val="none"/>
                <w:lang w:val="zh-CN"/>
              </w:rPr>
            </w:pPr>
            <w:r>
              <w:rPr>
                <w:rFonts w:hint="eastAsia" w:ascii="宋体" w:hAnsi="宋体" w:eastAsia="宋体" w:cs="宋体"/>
                <w:bCs/>
                <w:snapToGrid w:val="0"/>
                <w:color w:val="auto"/>
                <w:kern w:val="0"/>
                <w:szCs w:val="21"/>
                <w:highlight w:val="none"/>
                <w:lang w:val="zh-CN"/>
              </w:rPr>
              <w:t>Ⅳ</w:t>
            </w:r>
          </w:p>
        </w:tc>
        <w:tc>
          <w:tcPr>
            <w:tcW w:w="1148" w:type="dxa"/>
            <w:shd w:val="clear" w:color="auto" w:fill="auto"/>
            <w:vAlign w:val="center"/>
          </w:tcPr>
          <w:p>
            <w:pPr>
              <w:adjustRightInd w:val="0"/>
              <w:snapToGrid w:val="0"/>
              <w:spacing w:line="360" w:lineRule="auto"/>
              <w:jc w:val="center"/>
              <w:rPr>
                <w:rFonts w:ascii="宋体" w:hAnsi="宋体" w:eastAsia="宋体" w:cs="宋体"/>
                <w:bCs/>
                <w:snapToGrid w:val="0"/>
                <w:color w:val="auto"/>
                <w:kern w:val="0"/>
                <w:szCs w:val="21"/>
                <w:highlight w:val="none"/>
                <w:lang w:val="zh-CN"/>
              </w:rPr>
            </w:pPr>
            <w:r>
              <w:rPr>
                <w:rFonts w:hint="eastAsia" w:ascii="宋体" w:hAnsi="宋体" w:eastAsia="宋体" w:cs="宋体"/>
                <w:bCs/>
                <w:snapToGrid w:val="0"/>
                <w:color w:val="auto"/>
                <w:kern w:val="0"/>
                <w:szCs w:val="21"/>
                <w:highlight w:val="none"/>
                <w:lang w:val="zh-CN"/>
              </w:rPr>
              <w:t>Ⅴ</w:t>
            </w: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1356" w:type="dxa"/>
            <w:vMerge w:val="restart"/>
            <w:shd w:val="clear" w:color="auto" w:fill="auto"/>
            <w:vAlign w:val="center"/>
          </w:tcPr>
          <w:p>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项目总监</w:t>
            </w:r>
          </w:p>
        </w:tc>
        <w:tc>
          <w:tcPr>
            <w:tcW w:w="1362" w:type="dxa"/>
            <w:shd w:val="clear" w:color="auto" w:fill="auto"/>
            <w:vAlign w:val="center"/>
          </w:tcPr>
          <w:p>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高级职称</w:t>
            </w:r>
          </w:p>
        </w:tc>
        <w:tc>
          <w:tcPr>
            <w:tcW w:w="745" w:type="dxa"/>
            <w:shd w:val="clear" w:color="auto" w:fill="auto"/>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234" w:type="dxa"/>
            <w:shd w:val="clear" w:color="auto" w:fill="auto"/>
            <w:vAlign w:val="center"/>
          </w:tcPr>
          <w:p>
            <w:pPr>
              <w:adjustRightInd w:val="0"/>
              <w:snapToGrid w:val="0"/>
              <w:spacing w:line="360" w:lineRule="auto"/>
              <w:rPr>
                <w:rFonts w:ascii="宋体" w:hAnsi="宋体" w:eastAsia="宋体" w:cs="宋体"/>
                <w:snapToGrid w:val="0"/>
                <w:color w:val="auto"/>
                <w:kern w:val="0"/>
                <w:szCs w:val="21"/>
                <w:highlight w:val="none"/>
              </w:rPr>
            </w:pPr>
          </w:p>
        </w:tc>
        <w:tc>
          <w:tcPr>
            <w:tcW w:w="1148" w:type="dxa"/>
            <w:shd w:val="clear" w:color="auto" w:fill="auto"/>
            <w:vAlign w:val="center"/>
          </w:tcPr>
          <w:p>
            <w:pPr>
              <w:adjustRightInd w:val="0"/>
              <w:snapToGrid w:val="0"/>
              <w:spacing w:line="360" w:lineRule="auto"/>
              <w:rPr>
                <w:rFonts w:ascii="宋体" w:hAnsi="宋体" w:eastAsia="宋体" w:cs="宋体"/>
                <w:snapToGrid w:val="0"/>
                <w:color w:val="auto"/>
                <w:kern w:val="0"/>
                <w:szCs w:val="21"/>
                <w:highlight w:val="none"/>
              </w:rPr>
            </w:pPr>
          </w:p>
        </w:tc>
        <w:tc>
          <w:tcPr>
            <w:tcW w:w="1148" w:type="dxa"/>
            <w:shd w:val="clear" w:color="auto" w:fill="auto"/>
            <w:vAlign w:val="center"/>
          </w:tcPr>
          <w:p>
            <w:pPr>
              <w:adjustRightInd w:val="0"/>
              <w:snapToGrid w:val="0"/>
              <w:spacing w:line="360" w:lineRule="auto"/>
              <w:rPr>
                <w:rFonts w:ascii="宋体" w:hAnsi="宋体" w:eastAsia="宋体" w:cs="宋体"/>
                <w:snapToGrid w:val="0"/>
                <w:color w:val="auto"/>
                <w:kern w:val="0"/>
                <w:szCs w:val="21"/>
                <w:highlight w:val="none"/>
              </w:rPr>
            </w:pPr>
          </w:p>
        </w:tc>
        <w:tc>
          <w:tcPr>
            <w:tcW w:w="1148" w:type="dxa"/>
            <w:shd w:val="clear" w:color="auto" w:fill="auto"/>
            <w:vAlign w:val="center"/>
          </w:tcPr>
          <w:p>
            <w:pPr>
              <w:adjustRightInd w:val="0"/>
              <w:snapToGrid w:val="0"/>
              <w:spacing w:line="360" w:lineRule="auto"/>
              <w:rPr>
                <w:rFonts w:ascii="宋体" w:hAnsi="宋体" w:eastAsia="宋体" w:cs="宋体"/>
                <w:snapToGrid w:val="0"/>
                <w:color w:val="auto"/>
                <w:kern w:val="0"/>
                <w:szCs w:val="21"/>
                <w:highlight w:val="none"/>
              </w:rPr>
            </w:pPr>
          </w:p>
        </w:tc>
        <w:tc>
          <w:tcPr>
            <w:tcW w:w="1148" w:type="dxa"/>
            <w:shd w:val="clear" w:color="auto" w:fill="auto"/>
            <w:vAlign w:val="center"/>
          </w:tcPr>
          <w:p>
            <w:pPr>
              <w:adjustRightInd w:val="0"/>
              <w:snapToGrid w:val="0"/>
              <w:spacing w:line="360" w:lineRule="auto"/>
              <w:rPr>
                <w:rFonts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1356" w:type="dxa"/>
            <w:vMerge w:val="continue"/>
            <w:shd w:val="clear" w:color="auto" w:fill="auto"/>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362" w:type="dxa"/>
            <w:shd w:val="clear" w:color="auto" w:fill="auto"/>
            <w:vAlign w:val="center"/>
          </w:tcPr>
          <w:p>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中级职称</w:t>
            </w:r>
          </w:p>
        </w:tc>
        <w:tc>
          <w:tcPr>
            <w:tcW w:w="745" w:type="dxa"/>
            <w:shd w:val="clear" w:color="auto" w:fill="auto"/>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234" w:type="dxa"/>
            <w:shd w:val="clear" w:color="auto" w:fill="auto"/>
            <w:vAlign w:val="center"/>
          </w:tcPr>
          <w:p>
            <w:pPr>
              <w:adjustRightInd w:val="0"/>
              <w:snapToGrid w:val="0"/>
              <w:spacing w:line="360" w:lineRule="auto"/>
              <w:rPr>
                <w:rFonts w:ascii="宋体" w:hAnsi="宋体" w:eastAsia="宋体" w:cs="宋体"/>
                <w:snapToGrid w:val="0"/>
                <w:color w:val="auto"/>
                <w:kern w:val="0"/>
                <w:szCs w:val="21"/>
                <w:highlight w:val="none"/>
              </w:rPr>
            </w:pPr>
          </w:p>
        </w:tc>
        <w:tc>
          <w:tcPr>
            <w:tcW w:w="1148" w:type="dxa"/>
            <w:shd w:val="clear" w:color="auto" w:fill="auto"/>
            <w:vAlign w:val="center"/>
          </w:tcPr>
          <w:p>
            <w:pPr>
              <w:adjustRightInd w:val="0"/>
              <w:snapToGrid w:val="0"/>
              <w:spacing w:line="360" w:lineRule="auto"/>
              <w:rPr>
                <w:rFonts w:ascii="宋体" w:hAnsi="宋体" w:eastAsia="宋体" w:cs="宋体"/>
                <w:snapToGrid w:val="0"/>
                <w:color w:val="auto"/>
                <w:kern w:val="0"/>
                <w:szCs w:val="21"/>
                <w:highlight w:val="none"/>
              </w:rPr>
            </w:pPr>
          </w:p>
        </w:tc>
        <w:tc>
          <w:tcPr>
            <w:tcW w:w="1148" w:type="dxa"/>
            <w:shd w:val="clear" w:color="auto" w:fill="auto"/>
            <w:vAlign w:val="center"/>
          </w:tcPr>
          <w:p>
            <w:pPr>
              <w:adjustRightInd w:val="0"/>
              <w:snapToGrid w:val="0"/>
              <w:spacing w:line="360" w:lineRule="auto"/>
              <w:rPr>
                <w:rFonts w:ascii="宋体" w:hAnsi="宋体" w:eastAsia="宋体" w:cs="宋体"/>
                <w:snapToGrid w:val="0"/>
                <w:color w:val="auto"/>
                <w:kern w:val="0"/>
                <w:szCs w:val="21"/>
                <w:highlight w:val="none"/>
              </w:rPr>
            </w:pPr>
          </w:p>
        </w:tc>
        <w:tc>
          <w:tcPr>
            <w:tcW w:w="1148" w:type="dxa"/>
            <w:shd w:val="clear" w:color="auto" w:fill="auto"/>
            <w:vAlign w:val="center"/>
          </w:tcPr>
          <w:p>
            <w:pPr>
              <w:adjustRightInd w:val="0"/>
              <w:snapToGrid w:val="0"/>
              <w:spacing w:line="360" w:lineRule="auto"/>
              <w:rPr>
                <w:rFonts w:ascii="宋体" w:hAnsi="宋体" w:eastAsia="宋体" w:cs="宋体"/>
                <w:snapToGrid w:val="0"/>
                <w:color w:val="auto"/>
                <w:kern w:val="0"/>
                <w:szCs w:val="21"/>
                <w:highlight w:val="none"/>
              </w:rPr>
            </w:pPr>
          </w:p>
        </w:tc>
        <w:tc>
          <w:tcPr>
            <w:tcW w:w="1148" w:type="dxa"/>
            <w:shd w:val="clear" w:color="auto" w:fill="auto"/>
            <w:vAlign w:val="center"/>
          </w:tcPr>
          <w:p>
            <w:pPr>
              <w:adjustRightInd w:val="0"/>
              <w:snapToGrid w:val="0"/>
              <w:spacing w:line="360" w:lineRule="auto"/>
              <w:rPr>
                <w:rFonts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1356" w:type="dxa"/>
            <w:vMerge w:val="restart"/>
            <w:shd w:val="clear" w:color="auto" w:fill="auto"/>
            <w:vAlign w:val="center"/>
          </w:tcPr>
          <w:p>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专业负责人</w:t>
            </w:r>
          </w:p>
        </w:tc>
        <w:tc>
          <w:tcPr>
            <w:tcW w:w="1362" w:type="dxa"/>
            <w:shd w:val="clear" w:color="auto" w:fill="auto"/>
            <w:vAlign w:val="center"/>
          </w:tcPr>
          <w:p>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高级职称</w:t>
            </w:r>
          </w:p>
        </w:tc>
        <w:tc>
          <w:tcPr>
            <w:tcW w:w="745" w:type="dxa"/>
            <w:shd w:val="clear" w:color="auto" w:fill="auto"/>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234" w:type="dxa"/>
            <w:shd w:val="clear" w:color="auto" w:fill="auto"/>
            <w:vAlign w:val="center"/>
          </w:tcPr>
          <w:p>
            <w:pPr>
              <w:adjustRightInd w:val="0"/>
              <w:snapToGrid w:val="0"/>
              <w:spacing w:line="360" w:lineRule="auto"/>
              <w:rPr>
                <w:rFonts w:ascii="宋体" w:hAnsi="宋体" w:eastAsia="宋体" w:cs="宋体"/>
                <w:snapToGrid w:val="0"/>
                <w:color w:val="auto"/>
                <w:kern w:val="0"/>
                <w:szCs w:val="21"/>
                <w:highlight w:val="none"/>
              </w:rPr>
            </w:pPr>
          </w:p>
        </w:tc>
        <w:tc>
          <w:tcPr>
            <w:tcW w:w="1148" w:type="dxa"/>
            <w:shd w:val="clear" w:color="auto" w:fill="auto"/>
            <w:vAlign w:val="center"/>
          </w:tcPr>
          <w:p>
            <w:pPr>
              <w:adjustRightInd w:val="0"/>
              <w:snapToGrid w:val="0"/>
              <w:spacing w:line="360" w:lineRule="auto"/>
              <w:rPr>
                <w:rFonts w:ascii="宋体" w:hAnsi="宋体" w:eastAsia="宋体" w:cs="宋体"/>
                <w:snapToGrid w:val="0"/>
                <w:color w:val="auto"/>
                <w:kern w:val="0"/>
                <w:szCs w:val="21"/>
                <w:highlight w:val="none"/>
              </w:rPr>
            </w:pPr>
          </w:p>
        </w:tc>
        <w:tc>
          <w:tcPr>
            <w:tcW w:w="1148" w:type="dxa"/>
            <w:shd w:val="clear" w:color="auto" w:fill="auto"/>
            <w:vAlign w:val="center"/>
          </w:tcPr>
          <w:p>
            <w:pPr>
              <w:adjustRightInd w:val="0"/>
              <w:snapToGrid w:val="0"/>
              <w:spacing w:line="360" w:lineRule="auto"/>
              <w:rPr>
                <w:rFonts w:ascii="宋体" w:hAnsi="宋体" w:eastAsia="宋体" w:cs="宋体"/>
                <w:snapToGrid w:val="0"/>
                <w:color w:val="auto"/>
                <w:kern w:val="0"/>
                <w:szCs w:val="21"/>
                <w:highlight w:val="none"/>
              </w:rPr>
            </w:pPr>
          </w:p>
        </w:tc>
        <w:tc>
          <w:tcPr>
            <w:tcW w:w="1148" w:type="dxa"/>
            <w:shd w:val="clear" w:color="auto" w:fill="auto"/>
            <w:vAlign w:val="center"/>
          </w:tcPr>
          <w:p>
            <w:pPr>
              <w:adjustRightInd w:val="0"/>
              <w:snapToGrid w:val="0"/>
              <w:spacing w:line="360" w:lineRule="auto"/>
              <w:rPr>
                <w:rFonts w:ascii="宋体" w:hAnsi="宋体" w:eastAsia="宋体" w:cs="宋体"/>
                <w:snapToGrid w:val="0"/>
                <w:color w:val="auto"/>
                <w:kern w:val="0"/>
                <w:szCs w:val="21"/>
                <w:highlight w:val="none"/>
              </w:rPr>
            </w:pPr>
          </w:p>
        </w:tc>
        <w:tc>
          <w:tcPr>
            <w:tcW w:w="1148" w:type="dxa"/>
            <w:shd w:val="clear" w:color="auto" w:fill="auto"/>
            <w:vAlign w:val="center"/>
          </w:tcPr>
          <w:p>
            <w:pPr>
              <w:adjustRightInd w:val="0"/>
              <w:snapToGrid w:val="0"/>
              <w:spacing w:line="360" w:lineRule="auto"/>
              <w:rPr>
                <w:rFonts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1356" w:type="dxa"/>
            <w:vMerge w:val="continue"/>
            <w:shd w:val="clear" w:color="auto" w:fill="auto"/>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362" w:type="dxa"/>
            <w:shd w:val="clear" w:color="auto" w:fill="auto"/>
            <w:vAlign w:val="center"/>
          </w:tcPr>
          <w:p>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中级职称</w:t>
            </w:r>
          </w:p>
        </w:tc>
        <w:tc>
          <w:tcPr>
            <w:tcW w:w="745" w:type="dxa"/>
            <w:shd w:val="clear" w:color="auto" w:fill="auto"/>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234" w:type="dxa"/>
            <w:shd w:val="clear" w:color="auto" w:fill="auto"/>
            <w:vAlign w:val="center"/>
          </w:tcPr>
          <w:p>
            <w:pPr>
              <w:adjustRightInd w:val="0"/>
              <w:snapToGrid w:val="0"/>
              <w:spacing w:line="360" w:lineRule="auto"/>
              <w:rPr>
                <w:rFonts w:ascii="宋体" w:hAnsi="宋体" w:eastAsia="宋体" w:cs="宋体"/>
                <w:snapToGrid w:val="0"/>
                <w:color w:val="auto"/>
                <w:kern w:val="0"/>
                <w:szCs w:val="21"/>
                <w:highlight w:val="none"/>
              </w:rPr>
            </w:pPr>
          </w:p>
        </w:tc>
        <w:tc>
          <w:tcPr>
            <w:tcW w:w="1148" w:type="dxa"/>
            <w:shd w:val="clear" w:color="auto" w:fill="auto"/>
            <w:vAlign w:val="center"/>
          </w:tcPr>
          <w:p>
            <w:pPr>
              <w:adjustRightInd w:val="0"/>
              <w:snapToGrid w:val="0"/>
              <w:spacing w:line="360" w:lineRule="auto"/>
              <w:rPr>
                <w:rFonts w:ascii="宋体" w:hAnsi="宋体" w:eastAsia="宋体" w:cs="宋体"/>
                <w:snapToGrid w:val="0"/>
                <w:color w:val="auto"/>
                <w:kern w:val="0"/>
                <w:szCs w:val="21"/>
                <w:highlight w:val="none"/>
              </w:rPr>
            </w:pPr>
          </w:p>
        </w:tc>
        <w:tc>
          <w:tcPr>
            <w:tcW w:w="1148" w:type="dxa"/>
            <w:shd w:val="clear" w:color="auto" w:fill="auto"/>
            <w:vAlign w:val="center"/>
          </w:tcPr>
          <w:p>
            <w:pPr>
              <w:adjustRightInd w:val="0"/>
              <w:snapToGrid w:val="0"/>
              <w:spacing w:line="360" w:lineRule="auto"/>
              <w:rPr>
                <w:rFonts w:ascii="宋体" w:hAnsi="宋体" w:eastAsia="宋体" w:cs="宋体"/>
                <w:snapToGrid w:val="0"/>
                <w:color w:val="auto"/>
                <w:kern w:val="0"/>
                <w:szCs w:val="21"/>
                <w:highlight w:val="none"/>
              </w:rPr>
            </w:pPr>
          </w:p>
        </w:tc>
        <w:tc>
          <w:tcPr>
            <w:tcW w:w="1148" w:type="dxa"/>
            <w:shd w:val="clear" w:color="auto" w:fill="auto"/>
            <w:vAlign w:val="center"/>
          </w:tcPr>
          <w:p>
            <w:pPr>
              <w:adjustRightInd w:val="0"/>
              <w:snapToGrid w:val="0"/>
              <w:spacing w:line="360" w:lineRule="auto"/>
              <w:rPr>
                <w:rFonts w:ascii="宋体" w:hAnsi="宋体" w:eastAsia="宋体" w:cs="宋体"/>
                <w:snapToGrid w:val="0"/>
                <w:color w:val="auto"/>
                <w:kern w:val="0"/>
                <w:szCs w:val="21"/>
                <w:highlight w:val="none"/>
              </w:rPr>
            </w:pPr>
          </w:p>
        </w:tc>
        <w:tc>
          <w:tcPr>
            <w:tcW w:w="1148" w:type="dxa"/>
            <w:shd w:val="clear" w:color="auto" w:fill="auto"/>
            <w:vAlign w:val="center"/>
          </w:tcPr>
          <w:p>
            <w:pPr>
              <w:adjustRightInd w:val="0"/>
              <w:snapToGrid w:val="0"/>
              <w:spacing w:line="360" w:lineRule="auto"/>
              <w:rPr>
                <w:rFonts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1356" w:type="dxa"/>
            <w:vMerge w:val="restart"/>
            <w:shd w:val="clear" w:color="auto" w:fill="auto"/>
            <w:vAlign w:val="center"/>
          </w:tcPr>
          <w:p>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专业工程师</w:t>
            </w:r>
          </w:p>
        </w:tc>
        <w:tc>
          <w:tcPr>
            <w:tcW w:w="1362" w:type="dxa"/>
            <w:shd w:val="clear" w:color="auto" w:fill="auto"/>
            <w:vAlign w:val="center"/>
          </w:tcPr>
          <w:p>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高级职称</w:t>
            </w:r>
          </w:p>
        </w:tc>
        <w:tc>
          <w:tcPr>
            <w:tcW w:w="745" w:type="dxa"/>
            <w:shd w:val="clear" w:color="auto" w:fill="auto"/>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234" w:type="dxa"/>
            <w:shd w:val="clear" w:color="auto" w:fill="auto"/>
            <w:vAlign w:val="center"/>
          </w:tcPr>
          <w:p>
            <w:pPr>
              <w:adjustRightInd w:val="0"/>
              <w:snapToGrid w:val="0"/>
              <w:spacing w:line="360" w:lineRule="auto"/>
              <w:rPr>
                <w:rFonts w:ascii="宋体" w:hAnsi="宋体" w:eastAsia="宋体" w:cs="宋体"/>
                <w:snapToGrid w:val="0"/>
                <w:color w:val="auto"/>
                <w:kern w:val="0"/>
                <w:szCs w:val="21"/>
                <w:highlight w:val="none"/>
              </w:rPr>
            </w:pPr>
          </w:p>
        </w:tc>
        <w:tc>
          <w:tcPr>
            <w:tcW w:w="1148" w:type="dxa"/>
            <w:shd w:val="clear" w:color="auto" w:fill="auto"/>
            <w:vAlign w:val="center"/>
          </w:tcPr>
          <w:p>
            <w:pPr>
              <w:adjustRightInd w:val="0"/>
              <w:snapToGrid w:val="0"/>
              <w:spacing w:line="360" w:lineRule="auto"/>
              <w:rPr>
                <w:rFonts w:ascii="宋体" w:hAnsi="宋体" w:eastAsia="宋体" w:cs="宋体"/>
                <w:snapToGrid w:val="0"/>
                <w:color w:val="auto"/>
                <w:kern w:val="0"/>
                <w:szCs w:val="21"/>
                <w:highlight w:val="none"/>
              </w:rPr>
            </w:pPr>
          </w:p>
        </w:tc>
        <w:tc>
          <w:tcPr>
            <w:tcW w:w="1148" w:type="dxa"/>
            <w:shd w:val="clear" w:color="auto" w:fill="auto"/>
            <w:vAlign w:val="center"/>
          </w:tcPr>
          <w:p>
            <w:pPr>
              <w:adjustRightInd w:val="0"/>
              <w:snapToGrid w:val="0"/>
              <w:spacing w:line="360" w:lineRule="auto"/>
              <w:rPr>
                <w:rFonts w:ascii="宋体" w:hAnsi="宋体" w:eastAsia="宋体" w:cs="宋体"/>
                <w:snapToGrid w:val="0"/>
                <w:color w:val="auto"/>
                <w:kern w:val="0"/>
                <w:szCs w:val="21"/>
                <w:highlight w:val="none"/>
              </w:rPr>
            </w:pPr>
          </w:p>
        </w:tc>
        <w:tc>
          <w:tcPr>
            <w:tcW w:w="1148" w:type="dxa"/>
            <w:shd w:val="clear" w:color="auto" w:fill="auto"/>
            <w:vAlign w:val="center"/>
          </w:tcPr>
          <w:p>
            <w:pPr>
              <w:adjustRightInd w:val="0"/>
              <w:snapToGrid w:val="0"/>
              <w:spacing w:line="360" w:lineRule="auto"/>
              <w:rPr>
                <w:rFonts w:ascii="宋体" w:hAnsi="宋体" w:eastAsia="宋体" w:cs="宋体"/>
                <w:snapToGrid w:val="0"/>
                <w:color w:val="auto"/>
                <w:kern w:val="0"/>
                <w:szCs w:val="21"/>
                <w:highlight w:val="none"/>
              </w:rPr>
            </w:pPr>
          </w:p>
        </w:tc>
        <w:tc>
          <w:tcPr>
            <w:tcW w:w="1148" w:type="dxa"/>
            <w:shd w:val="clear" w:color="auto" w:fill="auto"/>
            <w:vAlign w:val="center"/>
          </w:tcPr>
          <w:p>
            <w:pPr>
              <w:adjustRightInd w:val="0"/>
              <w:snapToGrid w:val="0"/>
              <w:spacing w:line="360" w:lineRule="auto"/>
              <w:rPr>
                <w:rFonts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1356" w:type="dxa"/>
            <w:vMerge w:val="continue"/>
            <w:shd w:val="clear" w:color="auto" w:fill="auto"/>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362" w:type="dxa"/>
            <w:shd w:val="clear" w:color="auto" w:fill="auto"/>
            <w:vAlign w:val="center"/>
          </w:tcPr>
          <w:p>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中级职称</w:t>
            </w:r>
          </w:p>
        </w:tc>
        <w:tc>
          <w:tcPr>
            <w:tcW w:w="745" w:type="dxa"/>
            <w:shd w:val="clear" w:color="auto" w:fill="auto"/>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234" w:type="dxa"/>
            <w:shd w:val="clear" w:color="auto" w:fill="auto"/>
            <w:vAlign w:val="center"/>
          </w:tcPr>
          <w:p>
            <w:pPr>
              <w:adjustRightInd w:val="0"/>
              <w:snapToGrid w:val="0"/>
              <w:spacing w:line="360" w:lineRule="auto"/>
              <w:rPr>
                <w:rFonts w:ascii="宋体" w:hAnsi="宋体" w:eastAsia="宋体" w:cs="宋体"/>
                <w:snapToGrid w:val="0"/>
                <w:color w:val="auto"/>
                <w:kern w:val="0"/>
                <w:szCs w:val="21"/>
                <w:highlight w:val="none"/>
              </w:rPr>
            </w:pPr>
          </w:p>
        </w:tc>
        <w:tc>
          <w:tcPr>
            <w:tcW w:w="1148" w:type="dxa"/>
            <w:shd w:val="clear" w:color="auto" w:fill="auto"/>
            <w:vAlign w:val="center"/>
          </w:tcPr>
          <w:p>
            <w:pPr>
              <w:adjustRightInd w:val="0"/>
              <w:snapToGrid w:val="0"/>
              <w:spacing w:line="360" w:lineRule="auto"/>
              <w:rPr>
                <w:rFonts w:ascii="宋体" w:hAnsi="宋体" w:eastAsia="宋体" w:cs="宋体"/>
                <w:snapToGrid w:val="0"/>
                <w:color w:val="auto"/>
                <w:kern w:val="0"/>
                <w:szCs w:val="21"/>
                <w:highlight w:val="none"/>
              </w:rPr>
            </w:pPr>
          </w:p>
        </w:tc>
        <w:tc>
          <w:tcPr>
            <w:tcW w:w="1148" w:type="dxa"/>
            <w:shd w:val="clear" w:color="auto" w:fill="auto"/>
            <w:vAlign w:val="center"/>
          </w:tcPr>
          <w:p>
            <w:pPr>
              <w:adjustRightInd w:val="0"/>
              <w:snapToGrid w:val="0"/>
              <w:spacing w:line="360" w:lineRule="auto"/>
              <w:rPr>
                <w:rFonts w:ascii="宋体" w:hAnsi="宋体" w:eastAsia="宋体" w:cs="宋体"/>
                <w:snapToGrid w:val="0"/>
                <w:color w:val="auto"/>
                <w:kern w:val="0"/>
                <w:szCs w:val="21"/>
                <w:highlight w:val="none"/>
              </w:rPr>
            </w:pPr>
          </w:p>
        </w:tc>
        <w:tc>
          <w:tcPr>
            <w:tcW w:w="1148" w:type="dxa"/>
            <w:shd w:val="clear" w:color="auto" w:fill="auto"/>
            <w:vAlign w:val="center"/>
          </w:tcPr>
          <w:p>
            <w:pPr>
              <w:adjustRightInd w:val="0"/>
              <w:snapToGrid w:val="0"/>
              <w:spacing w:line="360" w:lineRule="auto"/>
              <w:rPr>
                <w:rFonts w:ascii="宋体" w:hAnsi="宋体" w:eastAsia="宋体" w:cs="宋体"/>
                <w:snapToGrid w:val="0"/>
                <w:color w:val="auto"/>
                <w:kern w:val="0"/>
                <w:szCs w:val="21"/>
                <w:highlight w:val="none"/>
              </w:rPr>
            </w:pPr>
          </w:p>
        </w:tc>
        <w:tc>
          <w:tcPr>
            <w:tcW w:w="1148" w:type="dxa"/>
            <w:shd w:val="clear" w:color="auto" w:fill="auto"/>
            <w:vAlign w:val="center"/>
          </w:tcPr>
          <w:p>
            <w:pPr>
              <w:adjustRightInd w:val="0"/>
              <w:snapToGrid w:val="0"/>
              <w:spacing w:line="360" w:lineRule="auto"/>
              <w:rPr>
                <w:rFonts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2718" w:type="dxa"/>
            <w:gridSpan w:val="2"/>
            <w:shd w:val="clear" w:color="auto" w:fill="auto"/>
            <w:vAlign w:val="center"/>
          </w:tcPr>
          <w:p>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其它辅助工作人员</w:t>
            </w:r>
          </w:p>
        </w:tc>
        <w:tc>
          <w:tcPr>
            <w:tcW w:w="745" w:type="dxa"/>
            <w:shd w:val="clear" w:color="auto" w:fill="auto"/>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234" w:type="dxa"/>
            <w:shd w:val="clear" w:color="auto" w:fill="auto"/>
            <w:vAlign w:val="center"/>
          </w:tcPr>
          <w:p>
            <w:pPr>
              <w:adjustRightInd w:val="0"/>
              <w:snapToGrid w:val="0"/>
              <w:spacing w:line="360" w:lineRule="auto"/>
              <w:rPr>
                <w:rFonts w:ascii="宋体" w:hAnsi="宋体" w:eastAsia="宋体" w:cs="宋体"/>
                <w:snapToGrid w:val="0"/>
                <w:color w:val="auto"/>
                <w:kern w:val="0"/>
                <w:szCs w:val="21"/>
                <w:highlight w:val="none"/>
              </w:rPr>
            </w:pPr>
          </w:p>
        </w:tc>
        <w:tc>
          <w:tcPr>
            <w:tcW w:w="1148" w:type="dxa"/>
            <w:shd w:val="clear" w:color="auto" w:fill="auto"/>
            <w:vAlign w:val="center"/>
          </w:tcPr>
          <w:p>
            <w:pPr>
              <w:adjustRightInd w:val="0"/>
              <w:snapToGrid w:val="0"/>
              <w:spacing w:line="360" w:lineRule="auto"/>
              <w:rPr>
                <w:rFonts w:ascii="宋体" w:hAnsi="宋体" w:eastAsia="宋体" w:cs="宋体"/>
                <w:snapToGrid w:val="0"/>
                <w:color w:val="auto"/>
                <w:kern w:val="0"/>
                <w:szCs w:val="21"/>
                <w:highlight w:val="none"/>
              </w:rPr>
            </w:pPr>
          </w:p>
        </w:tc>
        <w:tc>
          <w:tcPr>
            <w:tcW w:w="1148" w:type="dxa"/>
            <w:shd w:val="clear" w:color="auto" w:fill="auto"/>
            <w:vAlign w:val="center"/>
          </w:tcPr>
          <w:p>
            <w:pPr>
              <w:adjustRightInd w:val="0"/>
              <w:snapToGrid w:val="0"/>
              <w:spacing w:line="360" w:lineRule="auto"/>
              <w:rPr>
                <w:rFonts w:ascii="宋体" w:hAnsi="宋体" w:eastAsia="宋体" w:cs="宋体"/>
                <w:snapToGrid w:val="0"/>
                <w:color w:val="auto"/>
                <w:kern w:val="0"/>
                <w:szCs w:val="21"/>
                <w:highlight w:val="none"/>
              </w:rPr>
            </w:pPr>
          </w:p>
        </w:tc>
        <w:tc>
          <w:tcPr>
            <w:tcW w:w="1148" w:type="dxa"/>
            <w:shd w:val="clear" w:color="auto" w:fill="auto"/>
            <w:vAlign w:val="center"/>
          </w:tcPr>
          <w:p>
            <w:pPr>
              <w:adjustRightInd w:val="0"/>
              <w:snapToGrid w:val="0"/>
              <w:spacing w:line="360" w:lineRule="auto"/>
              <w:rPr>
                <w:rFonts w:ascii="宋体" w:hAnsi="宋体" w:eastAsia="宋体" w:cs="宋体"/>
                <w:snapToGrid w:val="0"/>
                <w:color w:val="auto"/>
                <w:kern w:val="0"/>
                <w:szCs w:val="21"/>
                <w:highlight w:val="none"/>
              </w:rPr>
            </w:pPr>
          </w:p>
        </w:tc>
        <w:tc>
          <w:tcPr>
            <w:tcW w:w="1148" w:type="dxa"/>
            <w:shd w:val="clear" w:color="auto" w:fill="auto"/>
            <w:vAlign w:val="center"/>
          </w:tcPr>
          <w:p>
            <w:pPr>
              <w:adjustRightInd w:val="0"/>
              <w:snapToGrid w:val="0"/>
              <w:spacing w:line="360" w:lineRule="auto"/>
              <w:rPr>
                <w:rFonts w:ascii="宋体" w:hAnsi="宋体" w:eastAsia="宋体" w:cs="宋体"/>
                <w:snapToGrid w:val="0"/>
                <w:color w:val="auto"/>
                <w:kern w:val="0"/>
                <w:szCs w:val="21"/>
                <w:highlight w:val="none"/>
              </w:rPr>
            </w:pPr>
          </w:p>
        </w:tc>
      </w:tr>
    </w:tbl>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11.2.1表中各类组成人员综合费用＝项目机构对应类别人员基本费用＋企业综合管理费用＋企业利润＋税金，即表中的Ⅴ＝Ⅰ＋Ⅱ＋Ⅲ＋Ⅳ。其中：</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Ⅰ＝项目机构各类人员基本费用（根据市场询价由招标人酌情确定）；</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Ⅱ＝Ⅰ×企业综合管理费率；</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Ⅲ＝（Ⅰ＋Ⅱ）×企业利润率；</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Ⅳ＝（Ⅰ＋Ⅱ＋Ⅲ）×税率。</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11.2.2企业综合管理费率一般按“甲级及以上资质企业的综合管理费率为40～50％；其他资质企业的综合管理费率为35～45％”。</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11.2.3企业利润率由招标人酌情确定。考虑到投标人和行业的可持续发展，一般按10～15％计算。</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11.2.4税金应按国家现行规定计取，并按国家税率的调整而调整。</w:t>
      </w:r>
    </w:p>
    <w:p>
      <w:pPr>
        <w:adjustRightInd w:val="0"/>
        <w:snapToGrid w:val="0"/>
        <w:spacing w:line="360" w:lineRule="auto"/>
        <w:ind w:firstLine="422" w:firstLineChars="200"/>
        <w:jc w:val="left"/>
        <w:rPr>
          <w:rFonts w:ascii="宋体" w:hAnsi="宋体" w:eastAsia="宋体" w:cs="宋体"/>
          <w:snapToGrid w:val="0"/>
          <w:color w:val="auto"/>
          <w:kern w:val="0"/>
          <w:szCs w:val="21"/>
          <w:highlight w:val="none"/>
        </w:rPr>
      </w:pPr>
      <w:r>
        <w:rPr>
          <w:rFonts w:hint="eastAsia" w:ascii="宋体" w:hAnsi="宋体" w:eastAsia="宋体" w:cs="宋体"/>
          <w:b/>
          <w:bCs/>
          <w:snapToGrid w:val="0"/>
          <w:color w:val="auto"/>
          <w:kern w:val="0"/>
          <w:szCs w:val="21"/>
          <w:highlight w:val="none"/>
        </w:rPr>
        <w:t>12.投标文件的签署</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12.1投标文件（包括资格审查文件）必须采用投标人（或联合体代表）的机构数字证书或电子营业执照、法定代表人个人数字证书、项目总监个人数字证书进行电子签名。</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12.2采用个人数字证书签名的法定代表人和项目总监对签署部分的投标文件的真实性、合法性承担责任（但并不因此免除投标人应承担的法律责任）。</w:t>
      </w:r>
    </w:p>
    <w:p>
      <w:pPr>
        <w:adjustRightInd w:val="0"/>
        <w:snapToGrid w:val="0"/>
        <w:spacing w:line="360" w:lineRule="auto"/>
        <w:ind w:firstLine="422" w:firstLineChars="200"/>
        <w:jc w:val="left"/>
        <w:rPr>
          <w:rFonts w:ascii="宋体" w:hAnsi="宋体" w:eastAsia="宋体" w:cs="宋体"/>
          <w:bCs/>
          <w:snapToGrid w:val="0"/>
          <w:color w:val="auto"/>
          <w:kern w:val="0"/>
          <w:szCs w:val="21"/>
          <w:highlight w:val="none"/>
        </w:rPr>
      </w:pPr>
      <w:r>
        <w:rPr>
          <w:rFonts w:hint="eastAsia" w:ascii="宋体" w:hAnsi="宋体" w:eastAsia="宋体" w:cs="宋体"/>
          <w:b/>
          <w:bCs/>
          <w:snapToGrid w:val="0"/>
          <w:color w:val="auto"/>
          <w:kern w:val="0"/>
          <w:szCs w:val="21"/>
          <w:highlight w:val="none"/>
        </w:rPr>
        <w:t>13.投标有效期</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13</w:t>
      </w:r>
      <w:r>
        <w:rPr>
          <w:rFonts w:hint="eastAsia" w:ascii="宋体" w:hAnsi="宋体" w:eastAsia="宋体" w:cs="宋体"/>
          <w:color w:val="auto"/>
          <w:szCs w:val="21"/>
          <w:highlight w:val="none"/>
        </w:rPr>
        <w:t>.1投标有效期按法律法规规定期限内，所有投标文件均保持有效。</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13</w:t>
      </w:r>
      <w:r>
        <w:rPr>
          <w:rFonts w:hint="eastAsia" w:ascii="宋体" w:hAnsi="宋体" w:eastAsia="宋体" w:cs="宋体"/>
          <w:color w:val="auto"/>
          <w:szCs w:val="21"/>
          <w:highlight w:val="none"/>
        </w:rPr>
        <w:t>.2特殊的情况下，在原定投标有效期满之前，招标人可以根据需要以书面形式向投标人提出延长投标有效期的要求，对此要求投标人须以书面形式予以答复，投标人可以拒绝招标人这种要求，而不被没收投标保证金</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投标保函</w:t>
      </w:r>
      <w:r>
        <w:rPr>
          <w:rFonts w:hint="eastAsia" w:ascii="宋体" w:hAnsi="宋体" w:eastAsia="宋体" w:cs="宋体"/>
          <w:color w:val="auto"/>
          <w:szCs w:val="21"/>
          <w:highlight w:val="none"/>
          <w:lang w:val="en-US" w:eastAsia="zh-CN"/>
        </w:rPr>
        <w:t>或保证保险</w:t>
      </w:r>
      <w:r>
        <w:rPr>
          <w:rFonts w:hint="eastAsia" w:ascii="宋体" w:hAnsi="宋体" w:eastAsia="宋体" w:cs="宋体"/>
          <w:color w:val="auto"/>
          <w:szCs w:val="21"/>
          <w:highlight w:val="none"/>
        </w:rPr>
        <w:t>。同意延长投标有效期的投标人不能要求也不允许修改其投标文件，但需要相应延长投标担保的有效期，在延长的投标有效期内关于投标保证金</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投标保函</w:t>
      </w:r>
      <w:r>
        <w:rPr>
          <w:rFonts w:hint="eastAsia" w:ascii="宋体" w:hAnsi="宋体" w:eastAsia="宋体" w:cs="宋体"/>
          <w:color w:val="auto"/>
          <w:szCs w:val="21"/>
          <w:highlight w:val="none"/>
          <w:lang w:val="en-US" w:eastAsia="zh-CN"/>
        </w:rPr>
        <w:t>或保证保险</w:t>
      </w:r>
      <w:r>
        <w:rPr>
          <w:rFonts w:hint="eastAsia" w:ascii="宋体" w:hAnsi="宋体" w:eastAsia="宋体" w:cs="宋体"/>
          <w:color w:val="auto"/>
          <w:szCs w:val="21"/>
          <w:highlight w:val="none"/>
        </w:rPr>
        <w:t>的退还与没收的规定仍然适用。</w:t>
      </w:r>
    </w:p>
    <w:p>
      <w:pPr>
        <w:adjustRightInd w:val="0"/>
        <w:snapToGrid w:val="0"/>
        <w:spacing w:line="360" w:lineRule="auto"/>
        <w:ind w:firstLine="422" w:firstLineChars="200"/>
        <w:jc w:val="left"/>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14.投标担保</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14</w:t>
      </w:r>
      <w:r>
        <w:rPr>
          <w:rFonts w:hint="eastAsia" w:ascii="宋体" w:hAnsi="宋体" w:eastAsia="宋体" w:cs="宋体"/>
          <w:color w:val="auto"/>
          <w:szCs w:val="21"/>
          <w:highlight w:val="none"/>
        </w:rPr>
        <w:t>.1投标人应在递交投标文件的同时提交一笔不少于法律法规规定数额的投标保证金（不得超过招标项目估算价的2%，最高不得超过50万元）、等同投标保证金的投标保函或保证保险，作为其投标的一部分。投标担保是为了避免招标人因投标人的行为而蒙受损失，招标人可根据本须知规定的条件没收投标保证金</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投标保函</w:t>
      </w:r>
      <w:r>
        <w:rPr>
          <w:rFonts w:hint="eastAsia" w:ascii="宋体" w:hAnsi="宋体" w:eastAsia="宋体" w:cs="宋体"/>
          <w:color w:val="auto"/>
          <w:szCs w:val="21"/>
          <w:highlight w:val="none"/>
          <w:lang w:val="en-US" w:eastAsia="zh-CN"/>
        </w:rPr>
        <w:t>或保证保险</w:t>
      </w:r>
      <w:r>
        <w:rPr>
          <w:rFonts w:hint="eastAsia" w:ascii="宋体" w:hAnsi="宋体" w:eastAsia="宋体" w:cs="宋体"/>
          <w:color w:val="auto"/>
          <w:szCs w:val="21"/>
          <w:highlight w:val="none"/>
        </w:rPr>
        <w:t>。</w:t>
      </w:r>
    </w:p>
    <w:p>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14</w:t>
      </w:r>
      <w:r>
        <w:rPr>
          <w:rFonts w:hint="eastAsia" w:ascii="宋体" w:hAnsi="宋体" w:eastAsia="宋体" w:cs="宋体"/>
          <w:color w:val="auto"/>
          <w:szCs w:val="21"/>
          <w:highlight w:val="none"/>
        </w:rPr>
        <w:t>.2投标人应按前附表要求提交投标担保</w:t>
      </w:r>
      <w:r>
        <w:rPr>
          <w:rFonts w:hint="eastAsia" w:ascii="宋体" w:hAnsi="宋体" w:eastAsia="宋体" w:cs="宋体"/>
          <w:color w:val="auto"/>
          <w:szCs w:val="21"/>
          <w:highlight w:val="none"/>
          <w:lang w:eastAsia="zh-CN"/>
        </w:rPr>
        <w:t>。</w:t>
      </w:r>
    </w:p>
    <w:p>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若</w:t>
      </w:r>
      <w:r>
        <w:rPr>
          <w:rFonts w:hint="eastAsia" w:ascii="宋体" w:hAnsi="宋体" w:eastAsia="宋体" w:cs="宋体"/>
          <w:color w:val="auto"/>
          <w:szCs w:val="21"/>
          <w:highlight w:val="none"/>
        </w:rPr>
        <w:t>采用</w:t>
      </w:r>
      <w:r>
        <w:rPr>
          <w:rFonts w:hint="eastAsia" w:ascii="宋体" w:hAnsi="宋体" w:eastAsia="宋体" w:cs="宋体"/>
          <w:color w:val="auto"/>
          <w:szCs w:val="21"/>
          <w:highlight w:val="none"/>
          <w:lang w:val="en-US" w:eastAsia="zh-CN"/>
        </w:rPr>
        <w:t>现金/支票的，须从投标人基本账户汇出，</w:t>
      </w:r>
      <w:r>
        <w:rPr>
          <w:rFonts w:hint="eastAsia" w:ascii="宋体" w:hAnsi="宋体" w:eastAsia="宋体" w:cs="宋体"/>
          <w:color w:val="auto"/>
          <w:szCs w:val="21"/>
          <w:highlight w:val="none"/>
        </w:rPr>
        <w:t>并且应将基本账户开户许可证或基本存款账户信息表复印件编入投标文件中。</w:t>
      </w:r>
    </w:p>
    <w:p>
      <w:pPr>
        <w:adjustRightInd w:val="0"/>
        <w:snapToGrid w:val="0"/>
        <w:spacing w:line="360" w:lineRule="auto"/>
        <w:ind w:firstLine="420" w:firstLineChars="20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rPr>
        <w:t>若采用纸质银行保函的，投标人应将纸质银行保函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基本账户开户许可证或基本存款账户信息表复印件</w:t>
      </w:r>
      <w:r>
        <w:rPr>
          <w:rFonts w:hint="eastAsia" w:ascii="宋体" w:hAnsi="宋体" w:eastAsia="宋体" w:cs="宋体"/>
          <w:color w:val="auto"/>
          <w:szCs w:val="21"/>
          <w:highlight w:val="none"/>
          <w:lang w:val="en-US" w:eastAsia="zh-CN"/>
        </w:rPr>
        <w:t>等文件</w:t>
      </w:r>
      <w:r>
        <w:rPr>
          <w:rFonts w:hint="eastAsia" w:ascii="宋体" w:hAnsi="宋体" w:eastAsia="宋体" w:cs="宋体"/>
          <w:color w:val="auto"/>
          <w:szCs w:val="21"/>
          <w:highlight w:val="none"/>
        </w:rPr>
        <w:t>以扫描件形式</w:t>
      </w:r>
      <w:r>
        <w:rPr>
          <w:rFonts w:hint="eastAsia" w:ascii="宋体" w:hAnsi="宋体" w:eastAsia="宋体" w:cs="宋体"/>
          <w:color w:val="auto"/>
          <w:szCs w:val="21"/>
          <w:highlight w:val="none"/>
          <w:lang w:val="en-US" w:eastAsia="zh-CN"/>
        </w:rPr>
        <w:t>编入投标文件中</w:t>
      </w:r>
      <w:r>
        <w:rPr>
          <w:rFonts w:hint="eastAsia" w:ascii="宋体" w:hAnsi="宋体" w:eastAsia="宋体" w:cs="宋体"/>
          <w:color w:val="auto"/>
          <w:szCs w:val="21"/>
          <w:highlight w:val="none"/>
        </w:rPr>
        <w:t>，纸质银行保函原件在中标候选人确定后由招标人收取。若采用电子银行保函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电子银行保函通过</w:t>
      </w:r>
      <w:r>
        <w:rPr>
          <w:rFonts w:hint="eastAsia" w:ascii="宋体" w:hAnsi="宋体" w:eastAsia="宋体" w:cs="宋体"/>
          <w:color w:val="auto"/>
          <w:kern w:val="0"/>
          <w:szCs w:val="21"/>
          <w:highlight w:val="none"/>
          <w:lang w:val="en-US" w:eastAsia="zh-CN"/>
        </w:rPr>
        <w:t>交易平台出具的</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无需提交基本账户开户许可证或基本存款账户信息表复印件，</w:t>
      </w:r>
      <w:r>
        <w:rPr>
          <w:rFonts w:hint="eastAsia" w:ascii="宋体" w:hAnsi="宋体" w:eastAsia="宋体" w:cs="宋体"/>
          <w:color w:val="auto"/>
          <w:szCs w:val="21"/>
          <w:highlight w:val="none"/>
        </w:rPr>
        <w:t>招标人在</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szCs w:val="21"/>
          <w:highlight w:val="none"/>
        </w:rPr>
        <w:t>资格审查页面查看电子银行保函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电子银行保函通过其他</w:t>
      </w:r>
      <w:r>
        <w:rPr>
          <w:rFonts w:hint="eastAsia" w:ascii="宋体" w:hAnsi="宋体" w:eastAsia="宋体" w:cs="宋体"/>
          <w:color w:val="auto"/>
          <w:kern w:val="0"/>
          <w:szCs w:val="21"/>
          <w:highlight w:val="none"/>
          <w:lang w:val="en-US" w:eastAsia="zh-CN"/>
        </w:rPr>
        <w:t>平台出具的，应参照前述纸质银行保函的要求，将相关材料编入投标文件中。</w:t>
      </w:r>
    </w:p>
    <w:p>
      <w:pPr>
        <w:adjustRightInd w:val="0"/>
        <w:snapToGrid w:val="0"/>
        <w:spacing w:line="360" w:lineRule="auto"/>
        <w:ind w:firstLine="420" w:firstLineChars="20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rPr>
        <w:t>若采用</w:t>
      </w:r>
      <w:r>
        <w:rPr>
          <w:rFonts w:hint="eastAsia" w:ascii="宋体" w:hAnsi="宋体" w:eastAsia="宋体" w:cs="宋体"/>
          <w:color w:val="auto"/>
          <w:szCs w:val="21"/>
          <w:highlight w:val="none"/>
          <w:lang w:val="en-US" w:eastAsia="zh-CN"/>
        </w:rPr>
        <w:t>纸质</w:t>
      </w:r>
      <w:r>
        <w:rPr>
          <w:rFonts w:hint="eastAsia" w:ascii="宋体" w:hAnsi="宋体" w:eastAsia="宋体" w:cs="宋体"/>
          <w:color w:val="auto"/>
          <w:szCs w:val="21"/>
          <w:highlight w:val="none"/>
        </w:rPr>
        <w:t>保证保险的，投标人</w:t>
      </w:r>
      <w:r>
        <w:rPr>
          <w:rFonts w:hint="eastAsia" w:ascii="宋体" w:hAnsi="宋体" w:eastAsia="宋体" w:cs="宋体"/>
          <w:color w:val="auto"/>
          <w:szCs w:val="21"/>
          <w:highlight w:val="none"/>
          <w:lang w:val="en-US" w:eastAsia="zh-CN"/>
        </w:rPr>
        <w:t>应将</w:t>
      </w:r>
      <w:r>
        <w:rPr>
          <w:rFonts w:hint="eastAsia" w:ascii="宋体" w:hAnsi="宋体" w:eastAsia="宋体" w:cs="宋体"/>
          <w:color w:val="auto"/>
          <w:szCs w:val="21"/>
          <w:highlight w:val="none"/>
        </w:rPr>
        <w:t>投标保证保险合同或保险单</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基本账户开户许可证或基本存款账户信息表复印件及保费转账凭证以扫描件形式编入投标文件中</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纸质</w:t>
      </w:r>
      <w:r>
        <w:rPr>
          <w:rFonts w:hint="eastAsia" w:ascii="宋体" w:hAnsi="宋体" w:eastAsia="宋体" w:cs="宋体"/>
          <w:color w:val="auto"/>
          <w:szCs w:val="21"/>
          <w:highlight w:val="none"/>
          <w:lang w:val="en-US" w:eastAsia="zh-CN"/>
        </w:rPr>
        <w:t>保证保险</w:t>
      </w:r>
      <w:r>
        <w:rPr>
          <w:rFonts w:hint="eastAsia" w:ascii="宋体" w:hAnsi="宋体" w:eastAsia="宋体" w:cs="宋体"/>
          <w:color w:val="auto"/>
          <w:szCs w:val="21"/>
          <w:highlight w:val="none"/>
        </w:rPr>
        <w:t>原件在中标候选人确定后由招标人收取。保费必须通过投标人基本账户支付，账户名称应与投标单位名称一致，不得以分支机构等其他名义提交。采用电子保证保险</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电子保证保险通过</w:t>
      </w:r>
      <w:r>
        <w:rPr>
          <w:rFonts w:hint="eastAsia" w:ascii="宋体" w:hAnsi="宋体" w:eastAsia="宋体" w:cs="宋体"/>
          <w:color w:val="auto"/>
          <w:kern w:val="0"/>
          <w:szCs w:val="21"/>
          <w:highlight w:val="none"/>
          <w:lang w:val="en-US" w:eastAsia="zh-CN"/>
        </w:rPr>
        <w:t>交易平台出具的</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无需提交基本账户开户许可证或基本存款账户信息表复印件，</w:t>
      </w:r>
      <w:r>
        <w:rPr>
          <w:rFonts w:hint="eastAsia" w:ascii="宋体" w:hAnsi="宋体" w:eastAsia="宋体" w:cs="宋体"/>
          <w:color w:val="auto"/>
          <w:szCs w:val="21"/>
          <w:highlight w:val="none"/>
        </w:rPr>
        <w:t>招标人在</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szCs w:val="21"/>
          <w:highlight w:val="none"/>
        </w:rPr>
        <w:t>资格审查页面查看电子保证保险</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电子保证保险通过其他</w:t>
      </w:r>
      <w:r>
        <w:rPr>
          <w:rFonts w:hint="eastAsia" w:ascii="宋体" w:hAnsi="宋体" w:eastAsia="宋体" w:cs="宋体"/>
          <w:color w:val="auto"/>
          <w:kern w:val="0"/>
          <w:szCs w:val="21"/>
          <w:highlight w:val="none"/>
          <w:lang w:val="en-US" w:eastAsia="zh-CN"/>
        </w:rPr>
        <w:t>平台出具的</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lang w:val="en-US" w:eastAsia="zh-CN"/>
        </w:rPr>
        <w:t>应参照前述纸质保证保险的要求，将相关材料编入投标文件中。</w:t>
      </w:r>
    </w:p>
    <w:p>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若采用纸质担保公司保函的，</w:t>
      </w:r>
      <w:r>
        <w:rPr>
          <w:rFonts w:hint="eastAsia" w:ascii="宋体" w:hAnsi="宋体" w:eastAsia="宋体" w:cs="宋体"/>
          <w:color w:val="auto"/>
          <w:szCs w:val="21"/>
          <w:highlight w:val="none"/>
        </w:rPr>
        <w:t>投标人应将</w:t>
      </w:r>
      <w:r>
        <w:rPr>
          <w:rFonts w:hint="eastAsia" w:ascii="宋体" w:hAnsi="宋体" w:eastAsia="宋体" w:cs="宋体"/>
          <w:color w:val="auto"/>
          <w:szCs w:val="21"/>
          <w:highlight w:val="none"/>
          <w:lang w:val="en-US" w:eastAsia="zh-CN"/>
        </w:rPr>
        <w:t>担保公司</w:t>
      </w:r>
      <w:r>
        <w:rPr>
          <w:rFonts w:hint="eastAsia" w:ascii="宋体" w:hAnsi="宋体" w:eastAsia="宋体" w:cs="宋体"/>
          <w:color w:val="auto"/>
          <w:szCs w:val="21"/>
          <w:highlight w:val="none"/>
        </w:rPr>
        <w:t>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基本账户开户许可证或基本存款账户信息表复印件及保费转账凭证</w:t>
      </w:r>
      <w:r>
        <w:rPr>
          <w:rFonts w:hint="eastAsia" w:ascii="宋体" w:hAnsi="宋体" w:eastAsia="宋体" w:cs="宋体"/>
          <w:color w:val="auto"/>
          <w:szCs w:val="21"/>
          <w:highlight w:val="none"/>
          <w:lang w:val="en-US" w:eastAsia="zh-CN"/>
        </w:rPr>
        <w:t>等文件</w:t>
      </w:r>
      <w:r>
        <w:rPr>
          <w:rFonts w:hint="eastAsia" w:ascii="宋体" w:hAnsi="宋体" w:eastAsia="宋体" w:cs="宋体"/>
          <w:color w:val="auto"/>
          <w:szCs w:val="21"/>
          <w:highlight w:val="none"/>
        </w:rPr>
        <w:t>以扫描件形式</w:t>
      </w:r>
      <w:r>
        <w:rPr>
          <w:rFonts w:hint="eastAsia" w:ascii="宋体" w:hAnsi="宋体" w:eastAsia="宋体" w:cs="宋体"/>
          <w:color w:val="auto"/>
          <w:szCs w:val="21"/>
          <w:highlight w:val="none"/>
          <w:lang w:val="en-US" w:eastAsia="zh-CN"/>
        </w:rPr>
        <w:t>编入投标文件中</w:t>
      </w:r>
      <w:r>
        <w:rPr>
          <w:rFonts w:hint="eastAsia" w:ascii="宋体" w:hAnsi="宋体" w:eastAsia="宋体" w:cs="宋体"/>
          <w:color w:val="auto"/>
          <w:szCs w:val="21"/>
          <w:highlight w:val="none"/>
        </w:rPr>
        <w:t>，纸质</w:t>
      </w:r>
      <w:r>
        <w:rPr>
          <w:rFonts w:hint="eastAsia" w:ascii="宋体" w:hAnsi="宋体" w:eastAsia="宋体" w:cs="宋体"/>
          <w:color w:val="auto"/>
          <w:szCs w:val="21"/>
          <w:highlight w:val="none"/>
          <w:lang w:val="en-US" w:eastAsia="zh-CN"/>
        </w:rPr>
        <w:t>担保公司</w:t>
      </w:r>
      <w:r>
        <w:rPr>
          <w:rFonts w:hint="eastAsia" w:ascii="宋体" w:hAnsi="宋体" w:eastAsia="宋体" w:cs="宋体"/>
          <w:color w:val="auto"/>
          <w:szCs w:val="21"/>
          <w:highlight w:val="none"/>
        </w:rPr>
        <w:t>保函原件在中标候选人确定后由招标人收取。保费必须通过投标人基本账户支付，账户名称应与投标单位名称一致，不得以分支机构等其他名义提交</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采用电子</w:t>
      </w:r>
      <w:r>
        <w:rPr>
          <w:rFonts w:hint="eastAsia" w:ascii="宋体" w:hAnsi="宋体" w:eastAsia="宋体" w:cs="宋体"/>
          <w:color w:val="auto"/>
          <w:szCs w:val="21"/>
          <w:highlight w:val="none"/>
          <w:lang w:val="en-US" w:eastAsia="zh-CN"/>
        </w:rPr>
        <w:t>担保公司保函，电子担保公司保函通过</w:t>
      </w:r>
      <w:r>
        <w:rPr>
          <w:rFonts w:hint="eastAsia" w:ascii="宋体" w:hAnsi="宋体" w:eastAsia="宋体" w:cs="宋体"/>
          <w:color w:val="auto"/>
          <w:kern w:val="0"/>
          <w:szCs w:val="21"/>
          <w:highlight w:val="none"/>
          <w:lang w:val="en-US" w:eastAsia="zh-CN"/>
        </w:rPr>
        <w:t>交易平台出具的</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无需提交基本账户开户许可证或基本存款账户信息表复印件，</w:t>
      </w:r>
      <w:r>
        <w:rPr>
          <w:rFonts w:hint="eastAsia" w:ascii="宋体" w:hAnsi="宋体" w:eastAsia="宋体" w:cs="宋体"/>
          <w:color w:val="auto"/>
          <w:szCs w:val="21"/>
          <w:highlight w:val="none"/>
        </w:rPr>
        <w:t>招标人在</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szCs w:val="21"/>
          <w:highlight w:val="none"/>
        </w:rPr>
        <w:t>资格审查页面查看电子</w:t>
      </w:r>
      <w:r>
        <w:rPr>
          <w:rFonts w:hint="eastAsia" w:ascii="宋体" w:hAnsi="宋体" w:eastAsia="宋体" w:cs="宋体"/>
          <w:color w:val="auto"/>
          <w:szCs w:val="21"/>
          <w:highlight w:val="none"/>
          <w:lang w:val="en-US" w:eastAsia="zh-CN"/>
        </w:rPr>
        <w:t>担保公司保函</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电子担保公司保函通过其他</w:t>
      </w:r>
      <w:r>
        <w:rPr>
          <w:rFonts w:hint="eastAsia" w:ascii="宋体" w:hAnsi="宋体" w:eastAsia="宋体" w:cs="宋体"/>
          <w:color w:val="auto"/>
          <w:kern w:val="0"/>
          <w:szCs w:val="21"/>
          <w:highlight w:val="none"/>
          <w:lang w:val="en-US" w:eastAsia="zh-CN"/>
        </w:rPr>
        <w:t>平台出具的，应参照前述纸质担保公司保函的要求，将相关材料编入投标文件中。</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14</w:t>
      </w:r>
      <w:r>
        <w:rPr>
          <w:rFonts w:hint="eastAsia" w:ascii="宋体" w:hAnsi="宋体" w:eastAsia="宋体" w:cs="宋体"/>
          <w:color w:val="auto"/>
          <w:szCs w:val="21"/>
          <w:highlight w:val="none"/>
        </w:rPr>
        <w:t>.3投标保函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保证保险</w:t>
      </w:r>
      <w:r>
        <w:rPr>
          <w:rFonts w:hint="eastAsia" w:ascii="宋体" w:hAnsi="宋体" w:eastAsia="宋体" w:cs="宋体"/>
          <w:color w:val="auto"/>
          <w:szCs w:val="21"/>
          <w:highlight w:val="none"/>
        </w:rPr>
        <w:t>的格式见第</w:t>
      </w:r>
      <w:r>
        <w:rPr>
          <w:rFonts w:hint="eastAsia" w:ascii="宋体" w:hAnsi="宋体" w:eastAsia="宋体" w:cs="宋体"/>
          <w:color w:val="auto"/>
          <w:szCs w:val="21"/>
          <w:highlight w:val="none"/>
          <w:lang w:val="en-US" w:eastAsia="zh-CN"/>
        </w:rPr>
        <w:t>五</w:t>
      </w:r>
      <w:r>
        <w:rPr>
          <w:rFonts w:hint="eastAsia" w:ascii="宋体" w:hAnsi="宋体" w:eastAsia="宋体" w:cs="宋体"/>
          <w:color w:val="auto"/>
          <w:szCs w:val="21"/>
          <w:highlight w:val="none"/>
        </w:rPr>
        <w:t>章--投标文件格式。如果投标人不采用参考格式的投标保函，拟采用的投标保函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保证保险</w:t>
      </w:r>
      <w:r>
        <w:rPr>
          <w:rFonts w:hint="eastAsia" w:ascii="宋体" w:hAnsi="宋体" w:eastAsia="宋体" w:cs="宋体"/>
          <w:color w:val="auto"/>
          <w:szCs w:val="21"/>
          <w:highlight w:val="none"/>
        </w:rPr>
        <w:t>应符合参考格式中对实质性内容的要求，并且须经过招标人确认同意。投标保函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保证保险</w:t>
      </w:r>
      <w:r>
        <w:rPr>
          <w:rFonts w:hint="eastAsia" w:ascii="宋体" w:hAnsi="宋体" w:eastAsia="宋体" w:cs="宋体"/>
          <w:color w:val="auto"/>
          <w:szCs w:val="21"/>
          <w:highlight w:val="none"/>
        </w:rPr>
        <w:t>应在投标有效期满后28天内继续有效。</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14</w:t>
      </w:r>
      <w:r>
        <w:rPr>
          <w:rFonts w:hint="eastAsia" w:ascii="宋体" w:hAnsi="宋体" w:eastAsia="宋体" w:cs="宋体"/>
          <w:color w:val="auto"/>
          <w:szCs w:val="21"/>
          <w:highlight w:val="none"/>
        </w:rPr>
        <w:t>.4</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对于未能按要求提交投标担保的，投标文件将按有关条款不予受理。</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14</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未中标的投标人的投标担保将按照招标人规定的投标有效期或经投标人同意的延长的投标有效期期满后7天内予以退还。</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14</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出现下列情形之一时，招标人应当在7天内退还投标人的投标担保：</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14</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.1中标通知书发出，中标人签订了工程承包合同；</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14</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.2招标过程中招标活动因正当理由被招标人宣布终止；</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14</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.3招标失败需重新组织招标；</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14</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.4投标有效期满而投标人不同意作出延长。</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14</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 xml:space="preserve">7 </w:t>
      </w:r>
      <w:r>
        <w:rPr>
          <w:rFonts w:hint="eastAsia" w:ascii="宋体" w:hAnsi="宋体" w:eastAsia="宋体" w:cs="宋体"/>
          <w:color w:val="auto"/>
          <w:szCs w:val="21"/>
          <w:highlight w:val="none"/>
        </w:rPr>
        <w:t>投标人有下列任何情况发生时，投标担保将被没收。给招标人造成的损失超过投标担保金额的，投标人还应当对超过部分给予赔偿。</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14</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.1投标人有弄虚作假或串通投标等违法违规行为；</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14</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.2投标人在投标有效期内撤回其投标文件；</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14</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.3中标人无正当理由不与招标人订立合同，在签订合同时向招标人提出附加条件，或者不按照招标文件要求提交履约保证金的；</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14</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.4投标人资质证书或安全生产许可证被暂扣或吊销，但仍参与投标的。</w:t>
      </w:r>
    </w:p>
    <w:p>
      <w:pPr>
        <w:adjustRightInd w:val="0"/>
        <w:snapToGrid w:val="0"/>
        <w:spacing w:line="360" w:lineRule="auto"/>
        <w:ind w:firstLine="422" w:firstLineChars="200"/>
        <w:jc w:val="left"/>
        <w:rPr>
          <w:rFonts w:ascii="宋体" w:hAnsi="宋体" w:eastAsia="宋体" w:cs="宋体"/>
          <w:bCs/>
          <w:snapToGrid w:val="0"/>
          <w:color w:val="auto"/>
          <w:kern w:val="0"/>
          <w:szCs w:val="21"/>
          <w:highlight w:val="none"/>
        </w:rPr>
      </w:pPr>
      <w:r>
        <w:rPr>
          <w:rFonts w:hint="eastAsia" w:ascii="宋体" w:hAnsi="宋体" w:eastAsia="宋体" w:cs="宋体"/>
          <w:b/>
          <w:bCs/>
          <w:snapToGrid w:val="0"/>
          <w:color w:val="auto"/>
          <w:kern w:val="0"/>
          <w:szCs w:val="21"/>
          <w:highlight w:val="none"/>
        </w:rPr>
        <w:t>15.投标文件的提交</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15.1联合体投标的工程，联合体代表应在投标时录入已进行企业信息登记的联合体其他成员单位。</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15.2投标人应根据投标文件递交的规定，在投标截止时间前将投标文件上传到交易</w:t>
      </w:r>
      <w:r>
        <w:rPr>
          <w:rFonts w:hint="eastAsia" w:ascii="宋体" w:hAnsi="宋体" w:eastAsia="宋体" w:cs="宋体"/>
          <w:color w:val="auto"/>
          <w:kern w:val="0"/>
          <w:szCs w:val="21"/>
          <w:highlight w:val="none"/>
          <w:lang w:val="en-US" w:eastAsia="zh-CN"/>
        </w:rPr>
        <w:t>平台</w:t>
      </w:r>
      <w:r>
        <w:rPr>
          <w:rFonts w:hint="eastAsia" w:ascii="宋体" w:hAnsi="宋体" w:eastAsia="宋体" w:cs="宋体"/>
          <w:color w:val="auto"/>
          <w:kern w:val="0"/>
          <w:szCs w:val="21"/>
          <w:highlight w:val="none"/>
        </w:rPr>
        <w:t>。</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15.3投标人在递交投标文件以后，在规定的投标截止时间之前，可以重新提交经修改补充的投标文件，并电子签名确认和打印回执，原已提交的投标文件会被新的投标文件覆盖。</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15.4在投标截止时间以后，不得补充、修改投标文件。</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15.5截标时递交标书的投标人数量不足3名的，招标人将按法律法规的规定暂停开标和评标程序。如导致招标失败，招标人将不负担因此给投标人造成的损失。</w:t>
      </w:r>
    </w:p>
    <w:p>
      <w:pPr>
        <w:pStyle w:val="4"/>
        <w:keepNext w:val="0"/>
        <w:keepLines w:val="0"/>
        <w:tabs>
          <w:tab w:val="left" w:pos="720"/>
          <w:tab w:val="left" w:pos="4032"/>
        </w:tabs>
        <w:adjustRightInd w:val="0"/>
        <w:snapToGrid w:val="0"/>
        <w:spacing w:before="0" w:after="0" w:line="360" w:lineRule="auto"/>
        <w:jc w:val="center"/>
        <w:rPr>
          <w:rFonts w:ascii="宋体" w:hAnsi="宋体"/>
          <w:color w:val="auto"/>
          <w:sz w:val="30"/>
          <w:szCs w:val="30"/>
          <w:highlight w:val="none"/>
        </w:rPr>
      </w:pPr>
      <w:bookmarkStart w:id="9" w:name="_Toc45702614"/>
      <w:r>
        <w:rPr>
          <w:rFonts w:hint="eastAsia" w:ascii="宋体" w:hAnsi="宋体"/>
          <w:color w:val="auto"/>
          <w:sz w:val="30"/>
          <w:szCs w:val="30"/>
          <w:highlight w:val="none"/>
        </w:rPr>
        <w:t>（三）资格后审</w:t>
      </w:r>
      <w:bookmarkEnd w:id="9"/>
    </w:p>
    <w:p>
      <w:pPr>
        <w:adjustRightInd w:val="0"/>
        <w:snapToGrid w:val="0"/>
        <w:spacing w:line="360" w:lineRule="auto"/>
        <w:ind w:firstLine="422" w:firstLineChars="200"/>
        <w:jc w:val="left"/>
        <w:rPr>
          <w:rFonts w:ascii="宋体" w:hAnsi="宋体" w:eastAsia="宋体" w:cs="宋体"/>
          <w:bCs/>
          <w:color w:val="auto"/>
          <w:kern w:val="0"/>
          <w:szCs w:val="21"/>
          <w:highlight w:val="none"/>
        </w:rPr>
      </w:pPr>
      <w:r>
        <w:rPr>
          <w:rFonts w:hint="eastAsia" w:ascii="宋体" w:hAnsi="宋体" w:eastAsia="宋体" w:cs="宋体"/>
          <w:b/>
          <w:bCs/>
          <w:color w:val="auto"/>
          <w:kern w:val="0"/>
          <w:szCs w:val="21"/>
          <w:highlight w:val="none"/>
        </w:rPr>
        <w:t>16.资格后审</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16.1资格后审由招标人或其委托的招标代理机构组成的资格后审委员会负责，在截标后开标前进行。</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color w:val="auto"/>
          <w:kern w:val="0"/>
          <w:szCs w:val="21"/>
          <w:highlight w:val="none"/>
        </w:rPr>
        <w:t>16.2资格后审委员会由3名以上单数的招标人代表组成，招标代理人员参与资格审查的，其人员不得超过总人数的1/3。</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16.3资格后审委员严格对照招标公告中要求的投标人资格条件，逐个审查投标人递交的资格审查文件，审核判断投标人是否满足该资格条件。</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16.4审查过程中如出现疑问，资格后审委员可要求投标人进行澄清说明，并根据招标公告设置的条件要求进行判断；如出现投标人资格不符合招标公告设置条件的，应当向投标人说明情况，并允许投标人答辩，记录有关情况。</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16.5拟进行资格后审澄清、答辩的代表由招标人核对身份。</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16.6资格后审委员会要求投标人进行澄清、答辩，但投标人在招标人规定时间内未派出人员及时作出澄清、答辩的，资格后审委员会将可能作出不利于投标人的判定。</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16.7全部投标人的资格审查材料审查完毕后，资格后审委员会出具资格审查报告，并按规定将审查结果进行公示，同时由系统直接将所有投标人的</w:t>
      </w:r>
      <w:r>
        <w:rPr>
          <w:rFonts w:hint="eastAsia" w:ascii="仿宋_GB2312" w:hAnsi="仿宋_GB2312" w:eastAsia="仿宋_GB2312" w:cs="仿宋_GB2312"/>
          <w:color w:val="auto"/>
          <w:sz w:val="21"/>
          <w:szCs w:val="21"/>
          <w:highlight w:val="none"/>
          <w:lang w:val="en-US" w:eastAsia="zh-CN"/>
        </w:rPr>
        <w:t>业绩文件</w:t>
      </w:r>
      <w:r>
        <w:rPr>
          <w:rFonts w:hint="eastAsia" w:ascii="宋体" w:hAnsi="宋体" w:eastAsia="宋体" w:cs="宋体"/>
          <w:color w:val="auto"/>
          <w:kern w:val="0"/>
          <w:szCs w:val="21"/>
          <w:highlight w:val="none"/>
        </w:rPr>
        <w:t>内容公示。资格审查合格投标人少于3家的，不再进行后续招标投标程序。资格审查结果应当在交易网公示不少于3个工作日。</w:t>
      </w:r>
    </w:p>
    <w:p>
      <w:pPr>
        <w:pStyle w:val="4"/>
        <w:keepNext w:val="0"/>
        <w:keepLines w:val="0"/>
        <w:tabs>
          <w:tab w:val="left" w:pos="720"/>
          <w:tab w:val="left" w:pos="4032"/>
        </w:tabs>
        <w:adjustRightInd w:val="0"/>
        <w:snapToGrid w:val="0"/>
        <w:spacing w:before="0" w:after="0" w:line="360" w:lineRule="auto"/>
        <w:jc w:val="center"/>
        <w:rPr>
          <w:rFonts w:ascii="宋体" w:hAnsi="宋体"/>
          <w:color w:val="auto"/>
          <w:sz w:val="30"/>
          <w:szCs w:val="30"/>
          <w:highlight w:val="none"/>
        </w:rPr>
      </w:pPr>
      <w:bookmarkStart w:id="10" w:name="_Toc45702615"/>
      <w:r>
        <w:rPr>
          <w:rFonts w:hint="eastAsia" w:ascii="宋体" w:hAnsi="宋体"/>
          <w:color w:val="auto"/>
          <w:sz w:val="30"/>
          <w:szCs w:val="30"/>
          <w:highlight w:val="none"/>
        </w:rPr>
        <w:t>（四）开标</w:t>
      </w:r>
      <w:bookmarkEnd w:id="10"/>
    </w:p>
    <w:p>
      <w:pPr>
        <w:adjustRightInd w:val="0"/>
        <w:snapToGrid w:val="0"/>
        <w:spacing w:line="360" w:lineRule="auto"/>
        <w:ind w:firstLine="422" w:firstLineChars="200"/>
        <w:jc w:val="left"/>
        <w:rPr>
          <w:rFonts w:ascii="宋体" w:hAnsi="宋体" w:eastAsia="宋体" w:cs="宋体"/>
          <w:bCs/>
          <w:color w:val="auto"/>
          <w:kern w:val="0"/>
          <w:szCs w:val="21"/>
          <w:highlight w:val="none"/>
        </w:rPr>
      </w:pPr>
      <w:r>
        <w:rPr>
          <w:rFonts w:hint="eastAsia" w:ascii="宋体" w:hAnsi="宋体" w:eastAsia="宋体" w:cs="宋体"/>
          <w:b/>
          <w:bCs/>
          <w:color w:val="auto"/>
          <w:kern w:val="0"/>
          <w:szCs w:val="21"/>
          <w:highlight w:val="none"/>
        </w:rPr>
        <w:t>17.开标</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17.1开标会议由招标人在交易网进行，投标人现场参加开标会的必须是法定代表人或投标员，并必须遵守办理程序及人员身份的相关规定。</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17.2资格后审不合格的投标人的投标文件将不再进入下一步开标程序。</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17.3开标时，招标人需按开标程序分步对电子投标文件各部分进行导入；如电子投标文件已加密的，也必须按开标程序分步对电子投标文件各部分进行解密。</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17.4按招标文件规定宣布为不予受理情形的投标文件，不予送交评标委员会评审。</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17.5招标人应对开标过程进行记录，以存档备查。</w:t>
      </w:r>
    </w:p>
    <w:p>
      <w:pPr>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17.6</w:t>
      </w:r>
      <w:r>
        <w:rPr>
          <w:rFonts w:hint="eastAsia" w:ascii="宋体" w:hAnsi="宋体" w:eastAsia="宋体" w:cs="宋体"/>
          <w:color w:val="auto"/>
          <w:szCs w:val="21"/>
          <w:highlight w:val="none"/>
        </w:rPr>
        <w:t>对于</w:t>
      </w:r>
      <w:r>
        <w:rPr>
          <w:rFonts w:hint="eastAsia" w:ascii="宋体" w:hAnsi="宋体" w:eastAsia="宋体" w:cs="宋体"/>
          <w:color w:val="auto"/>
          <w:szCs w:val="21"/>
          <w:highlight w:val="none"/>
          <w:lang w:val="en-US" w:eastAsia="zh-CN"/>
        </w:rPr>
        <w:t>资格审查</w:t>
      </w:r>
      <w:r>
        <w:rPr>
          <w:rFonts w:hint="eastAsia" w:ascii="宋体" w:hAnsi="宋体" w:eastAsia="宋体" w:cs="宋体"/>
          <w:color w:val="auto"/>
          <w:szCs w:val="21"/>
          <w:highlight w:val="none"/>
        </w:rPr>
        <w:t>合格的投标人数量超过20名的，招标人应当采用票决法淘汰部分投标人，但进入后续评标程序的投标人数量应当为15至20名。</w:t>
      </w:r>
    </w:p>
    <w:p>
      <w:pPr>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招标人应结合项目实际，提前制定规则清晰、可操作性强的过多投标人淘汰方案，纳入招标文件并予以公开。</w:t>
      </w:r>
      <w:r>
        <w:rPr>
          <w:rFonts w:hint="eastAsia" w:ascii="宋体" w:hAnsi="宋体" w:eastAsia="宋体" w:cs="宋体"/>
          <w:color w:val="auto"/>
          <w:szCs w:val="21"/>
          <w:highlight w:val="none"/>
          <w:lang w:val="en-US" w:eastAsia="zh-CN"/>
        </w:rPr>
        <w:t>根据《中共深圳市委办公厅 深圳市人民政府办公厅印发&lt;关于促进民营经济做大做优做强的若干措施&gt;的通知》，招标人对资格审查合格的投标人应当采取国有和民营分类的方式进行入围淘汰，原则上民营企业入围数量占比不低于三分之一，参与投标的民营企业数量不足或者经评审无法满足招标要求的情形除外。</w:t>
      </w:r>
    </w:p>
    <w:p>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17.7</w:t>
      </w:r>
      <w:r>
        <w:rPr>
          <w:rFonts w:hint="eastAsia" w:ascii="宋体" w:hAnsi="宋体" w:eastAsia="宋体" w:cs="宋体"/>
          <w:color w:val="auto"/>
          <w:kern w:val="0"/>
          <w:highlight w:val="none"/>
          <w:lang w:val="en-US" w:eastAsia="zh-CN"/>
        </w:rPr>
        <w:t xml:space="preserve"> </w:t>
      </w:r>
      <w:r>
        <w:rPr>
          <w:rFonts w:hint="eastAsia" w:ascii="宋体" w:hAnsi="宋体" w:eastAsia="宋体" w:cs="宋体"/>
          <w:color w:val="auto"/>
          <w:kern w:val="0"/>
          <w:szCs w:val="21"/>
          <w:highlight w:val="none"/>
        </w:rPr>
        <w:t>招标人在过多投标人淘汰环节应当采用票决法进行择优</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szCs w:val="21"/>
          <w:highlight w:val="none"/>
          <w:lang w:val="en-US" w:eastAsia="zh-CN"/>
        </w:rPr>
        <w:t>并在</w:t>
      </w:r>
      <w:r>
        <w:rPr>
          <w:rFonts w:hint="eastAsia" w:ascii="宋体" w:hAnsi="宋体" w:eastAsia="宋体" w:cs="宋体"/>
          <w:color w:val="auto"/>
          <w:szCs w:val="21"/>
          <w:highlight w:val="none"/>
          <w:lang w:eastAsia="zh-CN"/>
        </w:rPr>
        <w:t>过多投标人淘汰方案中合规合理设置择优因素，明确各择优因素的优先程度。</w:t>
      </w:r>
      <w:r>
        <w:rPr>
          <w:rFonts w:hint="eastAsia" w:ascii="宋体" w:hAnsi="宋体" w:eastAsia="宋体" w:cs="宋体"/>
          <w:color w:val="auto"/>
          <w:szCs w:val="21"/>
          <w:highlight w:val="none"/>
        </w:rPr>
        <w:t>择优因素综合考虑拟派项目总监及管理团队成员的资历、能力、信誉，企业资质、业绩、履约以及投标报价等情况。严禁将注册地址、所有制性质、特定行政区域或者特定行业的业绩或奖项、设立本地分支机构、本地缴纳税收社保等作为择优因素。</w:t>
      </w:r>
      <w:r>
        <w:rPr>
          <w:rFonts w:hint="eastAsia" w:ascii="宋体" w:hAnsi="宋体" w:eastAsia="宋体" w:cs="宋体"/>
          <w:color w:val="auto"/>
          <w:kern w:val="0"/>
          <w:szCs w:val="21"/>
          <w:highlight w:val="none"/>
        </w:rPr>
        <w:t>招标人可以根据项目实际情况增加择优因素，也可以综合考虑择优因素或按择优因素的重要性，对投标人进行逐级淘汰。</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17.8招标人应对开标过程进行记录，以存档备查。开标及入围结果应当在交易网进行公示。</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17.9招标人在</w:t>
      </w:r>
      <w:r>
        <w:rPr>
          <w:rFonts w:hint="eastAsia" w:ascii="宋体" w:hAnsi="宋体" w:eastAsia="宋体" w:cs="宋体"/>
          <w:color w:val="auto"/>
          <w:szCs w:val="21"/>
          <w:highlight w:val="none"/>
        </w:rPr>
        <w:t>深圳交易集团有限公司（深圳公共资源交易中心）</w:t>
      </w:r>
      <w:r>
        <w:rPr>
          <w:rFonts w:hint="eastAsia" w:ascii="宋体" w:hAnsi="宋体" w:eastAsia="宋体" w:cs="宋体"/>
          <w:color w:val="auto"/>
          <w:kern w:val="0"/>
          <w:szCs w:val="21"/>
          <w:highlight w:val="none"/>
        </w:rPr>
        <w:t>现场组织的开标会应遵循《会议管理规定》及《开标会程序》的相关规定。</w:t>
      </w:r>
    </w:p>
    <w:p>
      <w:pPr>
        <w:adjustRightInd w:val="0"/>
        <w:snapToGrid w:val="0"/>
        <w:spacing w:line="360" w:lineRule="auto"/>
        <w:ind w:firstLine="422" w:firstLineChars="200"/>
        <w:jc w:val="left"/>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18.投标文件不予受理的情形（详见投标文件否决性条款第一条）</w:t>
      </w:r>
    </w:p>
    <w:p>
      <w:pPr>
        <w:pStyle w:val="4"/>
        <w:keepNext w:val="0"/>
        <w:keepLines w:val="0"/>
        <w:tabs>
          <w:tab w:val="left" w:pos="720"/>
          <w:tab w:val="left" w:pos="4032"/>
        </w:tabs>
        <w:adjustRightInd w:val="0"/>
        <w:snapToGrid w:val="0"/>
        <w:spacing w:before="0" w:after="0" w:line="360" w:lineRule="auto"/>
        <w:jc w:val="center"/>
        <w:rPr>
          <w:rFonts w:ascii="宋体" w:hAnsi="宋体"/>
          <w:color w:val="auto"/>
          <w:sz w:val="30"/>
          <w:szCs w:val="30"/>
          <w:highlight w:val="none"/>
        </w:rPr>
      </w:pPr>
      <w:bookmarkStart w:id="11" w:name="_Toc45702616"/>
      <w:r>
        <w:rPr>
          <w:rFonts w:hint="eastAsia" w:ascii="宋体" w:hAnsi="宋体"/>
          <w:color w:val="auto"/>
          <w:sz w:val="30"/>
          <w:szCs w:val="30"/>
          <w:highlight w:val="none"/>
        </w:rPr>
        <w:t>（五）评标</w:t>
      </w:r>
      <w:bookmarkEnd w:id="11"/>
    </w:p>
    <w:p>
      <w:pPr>
        <w:adjustRightInd w:val="0"/>
        <w:snapToGrid w:val="0"/>
        <w:spacing w:line="380" w:lineRule="exact"/>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评标委员会应当根据“投标须知前附表”规定的评标方法，对投标文件进行评审和比较，招标文件中没有规定的标准和方法不得作为评标的依据。</w:t>
      </w:r>
    </w:p>
    <w:p>
      <w:pPr>
        <w:adjustRightInd w:val="0"/>
        <w:snapToGrid w:val="0"/>
        <w:spacing w:line="380" w:lineRule="exact"/>
        <w:ind w:firstLine="422" w:firstLineChars="200"/>
        <w:jc w:val="left"/>
        <w:rPr>
          <w:rFonts w:ascii="宋体" w:hAnsi="宋体" w:eastAsia="宋体" w:cs="宋体"/>
          <w:bCs/>
          <w:color w:val="auto"/>
          <w:kern w:val="0"/>
          <w:szCs w:val="21"/>
          <w:highlight w:val="none"/>
        </w:rPr>
      </w:pPr>
      <w:r>
        <w:rPr>
          <w:rFonts w:hint="eastAsia" w:ascii="宋体" w:hAnsi="宋体" w:eastAsia="宋体" w:cs="宋体"/>
          <w:b/>
          <w:bCs/>
          <w:color w:val="auto"/>
          <w:kern w:val="0"/>
          <w:szCs w:val="21"/>
          <w:highlight w:val="none"/>
        </w:rPr>
        <w:t>19.评标委员会组建及职责</w:t>
      </w:r>
    </w:p>
    <w:p>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19.1评标委员会组建方式：由招标人依法组建，负责评标活动。</w:t>
      </w:r>
      <w:r>
        <w:rPr>
          <w:rFonts w:hint="eastAsia" w:ascii="宋体" w:hAnsi="宋体" w:eastAsia="宋体" w:cs="宋体"/>
          <w:snapToGrid w:val="0"/>
          <w:color w:val="auto"/>
          <w:kern w:val="0"/>
          <w:szCs w:val="18"/>
          <w:highlight w:val="none"/>
        </w:rPr>
        <w:t>评标委员会的专家成员由招标人从评标专家库内按照专业随机抽取，评标委员会成员数量为5人以上单数，招标人可以委派一名代表。</w:t>
      </w:r>
    </w:p>
    <w:p>
      <w:pPr>
        <w:adjustRightInd w:val="0"/>
        <w:snapToGrid w:val="0"/>
        <w:spacing w:line="38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19.2</w:t>
      </w:r>
      <w:r>
        <w:rPr>
          <w:rFonts w:hint="eastAsia" w:ascii="宋体" w:hAnsi="宋体" w:eastAsia="宋体" w:cs="宋体"/>
          <w:color w:val="auto"/>
          <w:szCs w:val="21"/>
          <w:highlight w:val="none"/>
        </w:rPr>
        <w:t>评标委员会职责：评标委员会应根据招标文件规定的评标方法和标准，遵循公开、公正、公平、科学、择优的原则，对投标文件进行评审。评标委员会根据招标文件规定向招标人推荐合格投标人或中标候选人。</w:t>
      </w:r>
    </w:p>
    <w:p>
      <w:pPr>
        <w:adjustRightInd w:val="0"/>
        <w:snapToGrid w:val="0"/>
        <w:spacing w:line="38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19.</w:t>
      </w:r>
      <w:r>
        <w:rPr>
          <w:rFonts w:hint="eastAsia" w:ascii="宋体" w:hAnsi="宋体" w:eastAsia="宋体" w:cs="宋体"/>
          <w:color w:val="auto"/>
          <w:kern w:val="0"/>
          <w:szCs w:val="21"/>
          <w:highlight w:val="none"/>
          <w:lang w:val="en-US" w:eastAsia="zh-CN"/>
        </w:rPr>
        <w:t>3</w:t>
      </w:r>
      <w:r>
        <w:rPr>
          <w:rFonts w:hint="eastAsia" w:ascii="宋体" w:hAnsi="宋体" w:eastAsia="宋体" w:cs="宋体"/>
          <w:color w:val="auto"/>
          <w:szCs w:val="21"/>
          <w:highlight w:val="none"/>
        </w:rPr>
        <w:t>评标委员会成员应认真、公正、诚实、廉洁、勤勉地履行专家职责，按时参加评标，严格遵守评标纪律，并对评标结果终身负责。</w:t>
      </w:r>
    </w:p>
    <w:p>
      <w:pPr>
        <w:adjustRightInd w:val="0"/>
        <w:snapToGrid w:val="0"/>
        <w:spacing w:line="380" w:lineRule="exact"/>
        <w:ind w:firstLine="422" w:firstLineChars="200"/>
        <w:jc w:val="left"/>
        <w:rPr>
          <w:rFonts w:ascii="宋体" w:hAnsi="宋体" w:eastAsia="宋体" w:cs="宋体"/>
          <w:bCs/>
          <w:color w:val="auto"/>
          <w:kern w:val="0"/>
          <w:szCs w:val="21"/>
          <w:highlight w:val="none"/>
        </w:rPr>
      </w:pPr>
      <w:r>
        <w:rPr>
          <w:rFonts w:hint="eastAsia" w:ascii="宋体" w:hAnsi="宋体" w:eastAsia="宋体" w:cs="宋体"/>
          <w:b/>
          <w:bCs/>
          <w:color w:val="auto"/>
          <w:kern w:val="0"/>
          <w:szCs w:val="21"/>
          <w:highlight w:val="none"/>
        </w:rPr>
        <w:t>20.投标文件的初步评审</w:t>
      </w:r>
    </w:p>
    <w:p>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20.1计算机评标系统对投标文件进行自动清标分析，然后由评标委员会进行投标文件的初步评审。</w:t>
      </w:r>
    </w:p>
    <w:p>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20.2投标文件初步评审</w:t>
      </w:r>
      <w:r>
        <w:rPr>
          <w:rFonts w:hint="eastAsia" w:ascii="宋体" w:hAnsi="宋体" w:eastAsia="宋体" w:cs="宋体"/>
          <w:bCs/>
          <w:color w:val="auto"/>
          <w:kern w:val="0"/>
          <w:szCs w:val="21"/>
          <w:highlight w:val="none"/>
        </w:rPr>
        <w:t>不合格的</w:t>
      </w:r>
      <w:r>
        <w:rPr>
          <w:rFonts w:hint="eastAsia" w:ascii="宋体" w:hAnsi="宋体" w:eastAsia="宋体" w:cs="宋体"/>
          <w:color w:val="auto"/>
          <w:kern w:val="0"/>
          <w:szCs w:val="21"/>
          <w:highlight w:val="none"/>
        </w:rPr>
        <w:t>，应参照投标文件否决性条款作相应处理。</w:t>
      </w:r>
    </w:p>
    <w:p>
      <w:pPr>
        <w:adjustRightInd w:val="0"/>
        <w:snapToGrid w:val="0"/>
        <w:spacing w:line="380" w:lineRule="exact"/>
        <w:ind w:firstLine="422" w:firstLineChars="200"/>
        <w:jc w:val="left"/>
        <w:rPr>
          <w:rFonts w:ascii="宋体" w:hAnsi="宋体" w:eastAsia="宋体" w:cs="宋体"/>
          <w:bCs/>
          <w:color w:val="auto"/>
          <w:kern w:val="0"/>
          <w:szCs w:val="21"/>
          <w:highlight w:val="none"/>
        </w:rPr>
      </w:pPr>
      <w:r>
        <w:rPr>
          <w:rFonts w:hint="eastAsia" w:ascii="宋体" w:hAnsi="宋体" w:eastAsia="宋体" w:cs="宋体"/>
          <w:b/>
          <w:bCs/>
          <w:color w:val="auto"/>
          <w:kern w:val="0"/>
          <w:szCs w:val="21"/>
          <w:highlight w:val="none"/>
        </w:rPr>
        <w:t>21.投标文件的详细评审</w:t>
      </w:r>
    </w:p>
    <w:p>
      <w:pPr>
        <w:adjustRightInd w:val="0"/>
        <w:snapToGrid w:val="0"/>
        <w:spacing w:line="380" w:lineRule="exact"/>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21.1评标委员会根据招标文件规定的评标方法和标准，对各投标人的投标文件分别进行详细评审。</w:t>
      </w:r>
    </w:p>
    <w:p>
      <w:pPr>
        <w:adjustRightInd w:val="0"/>
        <w:snapToGrid w:val="0"/>
        <w:spacing w:line="380" w:lineRule="exact"/>
        <w:ind w:firstLine="422" w:firstLineChars="200"/>
        <w:jc w:val="left"/>
        <w:rPr>
          <w:rFonts w:ascii="宋体" w:hAnsi="宋体" w:eastAsia="宋体" w:cs="宋体"/>
          <w:bCs/>
          <w:color w:val="auto"/>
          <w:kern w:val="0"/>
          <w:szCs w:val="21"/>
          <w:highlight w:val="none"/>
        </w:rPr>
      </w:pPr>
      <w:r>
        <w:rPr>
          <w:rFonts w:hint="eastAsia" w:ascii="宋体" w:hAnsi="宋体" w:eastAsia="宋体" w:cs="宋体"/>
          <w:b/>
          <w:bCs/>
          <w:color w:val="auto"/>
          <w:kern w:val="0"/>
          <w:szCs w:val="21"/>
          <w:highlight w:val="none"/>
        </w:rPr>
        <w:t>22.投标文件的重大偏差</w:t>
      </w:r>
    </w:p>
    <w:p>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22.1投标文件存在的重大偏差情形的，评标委员会应根据相应的投标文件否决性条款作废标处理。</w:t>
      </w:r>
    </w:p>
    <w:p>
      <w:pPr>
        <w:adjustRightInd w:val="0"/>
        <w:snapToGrid w:val="0"/>
        <w:spacing w:line="380" w:lineRule="exact"/>
        <w:ind w:firstLine="422" w:firstLineChars="200"/>
        <w:jc w:val="left"/>
        <w:rPr>
          <w:rFonts w:ascii="宋体" w:hAnsi="宋体" w:eastAsia="宋体" w:cs="宋体"/>
          <w:bCs/>
          <w:color w:val="auto"/>
          <w:kern w:val="0"/>
          <w:szCs w:val="21"/>
          <w:highlight w:val="none"/>
        </w:rPr>
      </w:pPr>
      <w:r>
        <w:rPr>
          <w:rFonts w:hint="eastAsia" w:ascii="宋体" w:hAnsi="宋体" w:eastAsia="宋体" w:cs="宋体"/>
          <w:b/>
          <w:bCs/>
          <w:color w:val="auto"/>
          <w:kern w:val="0"/>
          <w:szCs w:val="21"/>
          <w:highlight w:val="none"/>
        </w:rPr>
        <w:t>23.投标文件的细微偏差</w:t>
      </w:r>
    </w:p>
    <w:p>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23.1细微偏差是指投标文件在实质上响应招标文件要求，提供了不完整的技术信息和数据等情况，细微偏差不影响投标文件的有效性。在评审过程中，评标委员会可以要求投标人就投标文件中含义不明确的内容进行说明并提供相关材料，投标人拒不补正的，在详细评审时可以对细微偏离按照不利于该投标人的原则进行调整，且投标人不得因此提出任何异议。</w:t>
      </w:r>
    </w:p>
    <w:p>
      <w:pPr>
        <w:adjustRightInd w:val="0"/>
        <w:snapToGrid w:val="0"/>
        <w:spacing w:line="380" w:lineRule="exact"/>
        <w:ind w:firstLine="422" w:firstLineChars="200"/>
        <w:jc w:val="left"/>
        <w:rPr>
          <w:rFonts w:ascii="宋体" w:hAnsi="宋体" w:eastAsia="宋体" w:cs="宋体"/>
          <w:bCs/>
          <w:color w:val="auto"/>
          <w:kern w:val="0"/>
          <w:szCs w:val="21"/>
          <w:highlight w:val="none"/>
        </w:rPr>
      </w:pPr>
      <w:r>
        <w:rPr>
          <w:rFonts w:hint="eastAsia" w:ascii="宋体" w:hAnsi="宋体" w:eastAsia="宋体" w:cs="宋体"/>
          <w:b/>
          <w:bCs/>
          <w:color w:val="auto"/>
          <w:kern w:val="0"/>
          <w:szCs w:val="21"/>
          <w:highlight w:val="none"/>
        </w:rPr>
        <w:t>24.投标文件的澄清答辩</w:t>
      </w:r>
    </w:p>
    <w:p>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24.1为有助于投标文件的审查、评价和比较，评标委员会可以要求投标人对投标文件含义不明确的内容作必要的澄清或说明，投标人应当进行澄清或说明，但不得超出投标文件的范围或改变投标报价和其他实质性内容。澄清答辩可采用评标区录音电话或现场两种方式进行。</w:t>
      </w:r>
    </w:p>
    <w:p>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24.2采用评标区录音电话方式澄清答辩的答辩人，仅限该项目递交投标文件时确定的投标员，投标员的联系方式以截标信息为准。采用现场方式澄清答辩的答辩人应为该单位的授权委托人，授权委托人须本人携带有效的身份证明文件（包含身份证原件、法定代表人证明书、法人授权委托书等）。澄清答辩人员的身份由招标人核验。</w:t>
      </w:r>
    </w:p>
    <w:p>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24.3评标委员会要求投标人进行答辩，但投标人在评标委员会规定的时间（不少于30分钟）内未派出代表及时作出答辩的，评标委员会将根据招标文件规定作出不利于投标人的判定，投标人不得因此提出任何异议。</w:t>
      </w:r>
    </w:p>
    <w:p>
      <w:pPr>
        <w:adjustRightInd w:val="0"/>
        <w:snapToGrid w:val="0"/>
        <w:spacing w:line="380" w:lineRule="exact"/>
        <w:ind w:firstLine="422" w:firstLineChars="200"/>
        <w:jc w:val="left"/>
        <w:rPr>
          <w:rFonts w:ascii="宋体" w:hAnsi="宋体" w:eastAsia="宋体" w:cs="宋体"/>
          <w:bCs/>
          <w:color w:val="auto"/>
          <w:kern w:val="0"/>
          <w:szCs w:val="21"/>
          <w:highlight w:val="none"/>
        </w:rPr>
      </w:pPr>
      <w:r>
        <w:rPr>
          <w:rFonts w:hint="eastAsia" w:ascii="宋体" w:hAnsi="宋体" w:eastAsia="宋体" w:cs="宋体"/>
          <w:b/>
          <w:bCs/>
          <w:color w:val="auto"/>
          <w:kern w:val="0"/>
          <w:szCs w:val="21"/>
          <w:highlight w:val="none"/>
        </w:rPr>
        <w:t>25.无效标和废标的处理</w:t>
      </w:r>
    </w:p>
    <w:p>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25.1除法律、法规、规章、规范性文件规定以及本招标文件否决性条款单列的无效标或者废标情形外，评标委员会不得对投标文件作无效标或者废标处理。评标委员会对投标文件应坚持谨慎确定无效标和废标的原则。</w:t>
      </w:r>
    </w:p>
    <w:p>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25.2评标委员会在作出任何一项无效标和废标决定前，都应当严格遵循以下程序：</w:t>
      </w:r>
    </w:p>
    <w:p>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25.2.1向当事投标人作相应的澄清；</w:t>
      </w:r>
    </w:p>
    <w:p>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25.2.2当事投标人应当在通知规定时间内，向评标委员会作出澄清和解释。未按时作出澄清和解释的，评标委员会可对相应投标文件按最不利情形认定;</w:t>
      </w:r>
    </w:p>
    <w:p>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25.2.3在充分讨论的基础上集体表决；</w:t>
      </w:r>
    </w:p>
    <w:p>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25.2.4若表决通过无效标或废标决定，应在评标报告中详细载明无效标或废标的理由、依据、答辩的情况和集体表决的情况（同意无效标或废标和不同意无效标或废标的评标委员会成员均应当注明）。</w:t>
      </w:r>
    </w:p>
    <w:p>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25.2.5评标委员会在否决所有投标文件前，应当向招标人核实有关情况，听取招标人意见。</w:t>
      </w:r>
    </w:p>
    <w:p>
      <w:pPr>
        <w:adjustRightInd w:val="0"/>
        <w:snapToGrid w:val="0"/>
        <w:spacing w:line="380" w:lineRule="exact"/>
        <w:ind w:firstLine="422" w:firstLineChars="200"/>
        <w:jc w:val="left"/>
        <w:rPr>
          <w:rFonts w:ascii="宋体" w:hAnsi="宋体" w:eastAsia="宋体" w:cs="宋体"/>
          <w:bCs/>
          <w:color w:val="auto"/>
          <w:kern w:val="0"/>
          <w:szCs w:val="21"/>
          <w:highlight w:val="none"/>
        </w:rPr>
      </w:pPr>
      <w:r>
        <w:rPr>
          <w:rFonts w:hint="eastAsia" w:ascii="宋体" w:hAnsi="宋体" w:eastAsia="宋体" w:cs="宋体"/>
          <w:b/>
          <w:bCs/>
          <w:color w:val="auto"/>
          <w:kern w:val="0"/>
          <w:szCs w:val="21"/>
          <w:highlight w:val="none"/>
        </w:rPr>
        <w:t>26.</w:t>
      </w:r>
      <w:r>
        <w:rPr>
          <w:rFonts w:hint="eastAsia" w:ascii="宋体" w:hAnsi="宋体" w:eastAsia="宋体" w:cs="宋体"/>
          <w:b/>
          <w:bCs/>
          <w:strike w:val="0"/>
          <w:color w:val="auto"/>
          <w:szCs w:val="21"/>
          <w:highlight w:val="none"/>
          <w:lang w:val="en-US" w:eastAsia="zh-CN"/>
        </w:rPr>
        <w:t>中标候选人</w:t>
      </w:r>
      <w:r>
        <w:rPr>
          <w:rFonts w:hint="eastAsia" w:ascii="宋体" w:hAnsi="宋体" w:eastAsia="宋体" w:cs="宋体"/>
          <w:b/>
          <w:color w:val="auto"/>
          <w:kern w:val="0"/>
          <w:highlight w:val="none"/>
        </w:rPr>
        <w:t>的推荐</w:t>
      </w:r>
    </w:p>
    <w:p>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26.1评标委员会实行少数服从多数的原则，评标结果经评标委员会全体成员过半数通过有效。</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26.2</w:t>
      </w:r>
      <w:r>
        <w:rPr>
          <w:rFonts w:hint="eastAsia" w:ascii="宋体" w:hAnsi="宋体" w:eastAsia="宋体" w:cs="宋体"/>
          <w:strike w:val="0"/>
          <w:color w:val="auto"/>
          <w:kern w:val="0"/>
          <w:szCs w:val="21"/>
          <w:highlight w:val="none"/>
        </w:rPr>
        <w:t>评标委员会经过对投标文件进行评审和比较后</w:t>
      </w:r>
      <w:r>
        <w:rPr>
          <w:rFonts w:hint="eastAsia" w:ascii="宋体" w:hAnsi="宋体" w:eastAsia="宋体" w:cs="宋体"/>
          <w:strike w:val="0"/>
          <w:color w:val="auto"/>
          <w:kern w:val="0"/>
          <w:szCs w:val="21"/>
          <w:highlight w:val="none"/>
          <w:lang w:eastAsia="zh-CN"/>
        </w:rPr>
        <w:t>，</w:t>
      </w:r>
      <w:r>
        <w:rPr>
          <w:rFonts w:hint="eastAsia" w:ascii="宋体" w:hAnsi="宋体" w:eastAsia="宋体" w:cs="宋体"/>
          <w:strike w:val="0"/>
          <w:color w:val="auto"/>
          <w:szCs w:val="21"/>
          <w:highlight w:val="none"/>
          <w:u w:val="none"/>
        </w:rPr>
        <w:t>评审合格投标人数量超过5</w:t>
      </w:r>
      <w:r>
        <w:rPr>
          <w:rFonts w:hint="eastAsia" w:ascii="宋体" w:hAnsi="宋体" w:eastAsia="宋体" w:cs="宋体"/>
          <w:strike w:val="0"/>
          <w:color w:val="auto"/>
          <w:szCs w:val="21"/>
          <w:highlight w:val="none"/>
          <w:u w:val="none"/>
          <w:lang w:val="en-US" w:eastAsia="zh-CN"/>
        </w:rPr>
        <w:t>名的</w:t>
      </w:r>
      <w:r>
        <w:rPr>
          <w:rFonts w:hint="eastAsia" w:ascii="宋体" w:hAnsi="宋体" w:eastAsia="宋体" w:cs="宋体"/>
          <w:strike w:val="0"/>
          <w:color w:val="auto"/>
          <w:szCs w:val="21"/>
          <w:highlight w:val="none"/>
          <w:u w:val="none"/>
        </w:rPr>
        <w:t>，</w:t>
      </w:r>
      <w:r>
        <w:rPr>
          <w:rFonts w:hint="eastAsia" w:ascii="宋体" w:hAnsi="宋体" w:eastAsia="宋体" w:cs="宋体"/>
          <w:color w:val="auto"/>
          <w:szCs w:val="21"/>
          <w:highlight w:val="none"/>
        </w:rPr>
        <w:t>评标委员会应根据招标文件确定的规则，结合评审意见，</w:t>
      </w:r>
      <w:r>
        <w:rPr>
          <w:rFonts w:hint="eastAsia" w:ascii="宋体" w:hAnsi="宋体" w:eastAsia="宋体" w:cs="宋体"/>
          <w:strike w:val="0"/>
          <w:color w:val="auto"/>
          <w:szCs w:val="21"/>
          <w:highlight w:val="none"/>
        </w:rPr>
        <w:t>在合格投标人中</w:t>
      </w:r>
      <w:r>
        <w:rPr>
          <w:rFonts w:hint="eastAsia" w:ascii="宋体" w:hAnsi="宋体" w:eastAsia="宋体" w:cs="宋体"/>
          <w:strike w:val="0"/>
          <w:color w:val="auto"/>
          <w:szCs w:val="21"/>
          <w:highlight w:val="none"/>
          <w:lang w:val="en-US" w:eastAsia="zh-CN"/>
        </w:rPr>
        <w:t>择优推荐</w:t>
      </w:r>
      <w:r>
        <w:rPr>
          <w:rFonts w:hint="eastAsia" w:ascii="宋体" w:hAnsi="宋体" w:eastAsia="宋体" w:cs="宋体"/>
          <w:strike w:val="0"/>
          <w:color w:val="auto"/>
          <w:szCs w:val="21"/>
          <w:highlight w:val="none"/>
        </w:rPr>
        <w:t>50%的投标人作为</w:t>
      </w:r>
      <w:r>
        <w:rPr>
          <w:rFonts w:hint="eastAsia" w:ascii="宋体" w:hAnsi="宋体" w:eastAsia="宋体" w:cs="宋体"/>
          <w:strike w:val="0"/>
          <w:color w:val="auto"/>
          <w:szCs w:val="21"/>
          <w:highlight w:val="none"/>
          <w:lang w:val="en-US" w:eastAsia="zh-CN"/>
        </w:rPr>
        <w:t>中标</w:t>
      </w:r>
      <w:r>
        <w:rPr>
          <w:rFonts w:hint="eastAsia" w:ascii="宋体" w:hAnsi="宋体" w:eastAsia="宋体" w:cs="宋体"/>
          <w:strike w:val="0"/>
          <w:color w:val="auto"/>
          <w:szCs w:val="21"/>
          <w:highlight w:val="none"/>
        </w:rPr>
        <w:t>候选人（采用四舍五入取整），并详细说明推荐理由。</w:t>
      </w:r>
      <w:r>
        <w:rPr>
          <w:rFonts w:hint="eastAsia" w:ascii="宋体" w:hAnsi="宋体" w:eastAsia="宋体" w:cs="宋体"/>
          <w:strike w:val="0"/>
          <w:color w:val="auto"/>
          <w:szCs w:val="21"/>
          <w:highlight w:val="none"/>
          <w:u w:val="none"/>
        </w:rPr>
        <w:t>评审合格投标人数量</w:t>
      </w:r>
      <w:r>
        <w:rPr>
          <w:rFonts w:hint="eastAsia" w:ascii="宋体" w:hAnsi="宋体" w:eastAsia="宋体" w:cs="宋体"/>
          <w:strike w:val="0"/>
          <w:color w:val="auto"/>
          <w:szCs w:val="21"/>
          <w:highlight w:val="none"/>
          <w:u w:val="none"/>
          <w:lang w:val="en-US" w:eastAsia="zh-CN"/>
        </w:rPr>
        <w:t>为3-</w:t>
      </w:r>
      <w:r>
        <w:rPr>
          <w:rFonts w:hint="eastAsia" w:ascii="宋体" w:hAnsi="宋体" w:eastAsia="宋体" w:cs="宋体"/>
          <w:strike w:val="0"/>
          <w:color w:val="auto"/>
          <w:szCs w:val="21"/>
          <w:highlight w:val="none"/>
          <w:u w:val="none"/>
        </w:rPr>
        <w:t>5</w:t>
      </w:r>
      <w:r>
        <w:rPr>
          <w:rFonts w:hint="eastAsia" w:ascii="宋体" w:hAnsi="宋体" w:eastAsia="宋体" w:cs="宋体"/>
          <w:strike w:val="0"/>
          <w:color w:val="auto"/>
          <w:szCs w:val="21"/>
          <w:highlight w:val="none"/>
          <w:u w:val="none"/>
          <w:lang w:val="en-US" w:eastAsia="zh-CN"/>
        </w:rPr>
        <w:t>名的，所有合格投标人均为中标候选人</w:t>
      </w:r>
      <w:r>
        <w:rPr>
          <w:rStyle w:val="25"/>
          <w:rFonts w:hint="eastAsia" w:ascii="宋体" w:hAnsi="宋体" w:eastAsia="宋体" w:cs="宋体"/>
          <w:strike w:val="0"/>
          <w:color w:val="auto"/>
          <w:szCs w:val="21"/>
          <w:highlight w:val="none"/>
          <w:u w:val="none"/>
          <w:lang w:val="en-US" w:eastAsia="zh-CN"/>
        </w:rPr>
        <w:t>[</w:t>
      </w:r>
      <w:r>
        <w:rPr>
          <w:rStyle w:val="25"/>
          <w:rFonts w:hint="eastAsia" w:ascii="宋体" w:hAnsi="宋体" w:eastAsia="宋体" w:cs="宋体"/>
          <w:strike w:val="0"/>
          <w:color w:val="auto"/>
          <w:szCs w:val="21"/>
          <w:highlight w:val="none"/>
          <w:u w:val="none"/>
          <w:lang w:val="en-US" w:eastAsia="zh-CN"/>
        </w:rPr>
        <w:footnoteReference w:id="5"/>
      </w:r>
      <w:r>
        <w:rPr>
          <w:rStyle w:val="25"/>
          <w:rFonts w:hint="eastAsia" w:ascii="宋体" w:hAnsi="宋体" w:eastAsia="宋体" w:cs="宋体"/>
          <w:strike w:val="0"/>
          <w:color w:val="auto"/>
          <w:szCs w:val="21"/>
          <w:highlight w:val="none"/>
          <w:u w:val="none"/>
          <w:lang w:val="en-US" w:eastAsia="zh-CN"/>
        </w:rPr>
        <w:t>]</w:t>
      </w:r>
      <w:r>
        <w:rPr>
          <w:rFonts w:hint="eastAsia" w:ascii="宋体" w:hAnsi="宋体" w:eastAsia="宋体" w:cs="宋体"/>
          <w:strike w:val="0"/>
          <w:color w:val="auto"/>
          <w:szCs w:val="21"/>
          <w:highlight w:val="none"/>
          <w:u w:val="none"/>
          <w:lang w:val="en-US" w:eastAsia="zh-CN"/>
        </w:rPr>
        <w:t>。</w:t>
      </w:r>
    </w:p>
    <w:p>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26.3评标委员会作出无效标或者废标处理后，合格投标人数量不足3名的，招标人应当宣布本次招标失败，重新招标。</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26.4</w:t>
      </w:r>
      <w:r>
        <w:rPr>
          <w:rFonts w:hint="eastAsia" w:ascii="宋体" w:hAnsi="宋体" w:eastAsia="宋体" w:cs="宋体"/>
          <w:color w:val="auto"/>
          <w:szCs w:val="21"/>
          <w:highlight w:val="none"/>
        </w:rPr>
        <w:t>采用批量招标的，评标委员会作出无效标或者废标处理后，合格投标人数量不足拟定中标人数量加上2名的，招标人不得再采用批量招标方式。</w:t>
      </w:r>
    </w:p>
    <w:p>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26.5重新招标的项目，评标委员会作出无效标或者废标处理后合格投标人数量仍不足3名的，评标委员会应当将对合格投标人的评审意见提交招标人，招标人可以按照原招标文件的定标程序和方法从合格投标人中确定中标人，或者将上述情况在</w:t>
      </w:r>
      <w:r>
        <w:rPr>
          <w:rFonts w:hint="eastAsia" w:ascii="宋体" w:hAnsi="宋体" w:eastAsia="宋体" w:cs="宋体"/>
          <w:color w:val="auto"/>
          <w:kern w:val="0"/>
          <w:highlight w:val="none"/>
        </w:rPr>
        <w:t>交易网</w:t>
      </w:r>
      <w:r>
        <w:rPr>
          <w:rFonts w:hint="eastAsia" w:ascii="宋体" w:hAnsi="宋体" w:eastAsia="宋体" w:cs="宋体"/>
          <w:color w:val="auto"/>
          <w:kern w:val="0"/>
          <w:szCs w:val="21"/>
          <w:highlight w:val="none"/>
        </w:rPr>
        <w:t>公示3个工作日后直接发包。</w:t>
      </w:r>
    </w:p>
    <w:p>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26.6评标过程中，若评标委员会认为本次招标缺乏竞争性，可以不推荐投标人，由招标人重新组织招标。</w:t>
      </w:r>
    </w:p>
    <w:p>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26.7如招投标过程中出现严重异常情况，经主管部门批准，招标人可以不接受本次招标结果，应当重新招标。</w:t>
      </w:r>
    </w:p>
    <w:p>
      <w:pPr>
        <w:adjustRightInd w:val="0"/>
        <w:snapToGrid w:val="0"/>
        <w:spacing w:line="380" w:lineRule="exact"/>
        <w:ind w:firstLine="422" w:firstLineChars="200"/>
        <w:jc w:val="left"/>
        <w:rPr>
          <w:rFonts w:ascii="宋体" w:hAnsi="宋体" w:eastAsia="宋体" w:cs="宋体"/>
          <w:color w:val="auto"/>
          <w:kern w:val="0"/>
          <w:szCs w:val="21"/>
          <w:highlight w:val="none"/>
        </w:rPr>
      </w:pPr>
      <w:r>
        <w:rPr>
          <w:rFonts w:hint="eastAsia" w:ascii="宋体" w:hAnsi="宋体" w:eastAsia="宋体" w:cs="宋体"/>
          <w:b/>
          <w:bCs/>
          <w:color w:val="auto"/>
          <w:kern w:val="0"/>
          <w:szCs w:val="21"/>
          <w:highlight w:val="none"/>
        </w:rPr>
        <w:t>27.评标报告</w:t>
      </w:r>
    </w:p>
    <w:p>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27.1评标委员会收集并汇总全体评委评审意见后，由评标委员会主任委员填写《评标报告》。</w:t>
      </w:r>
      <w:r>
        <w:rPr>
          <w:rFonts w:hint="eastAsia" w:ascii="宋体" w:hAnsi="宋体" w:eastAsia="宋体" w:cs="宋体"/>
          <w:color w:val="auto"/>
          <w:szCs w:val="21"/>
          <w:highlight w:val="none"/>
        </w:rPr>
        <w:t>评标委员会应在评标报告中指出各投标文件的优点和存在的缺陷、签订合同前应注意和澄清的事项。评标过程中发现投标人报价存在异常低价的，应要求投标人作必要的澄清说明，提供相关材料，并在评标报告中提示该投标人在合同履行、工程质量安全等方面存在的风险。</w:t>
      </w:r>
    </w:p>
    <w:p>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27.2评标报告应由评标委员会全体成员签字。</w:t>
      </w:r>
      <w:r>
        <w:rPr>
          <w:rFonts w:hint="eastAsia" w:ascii="宋体" w:hAnsi="宋体" w:eastAsia="宋体" w:cs="宋体"/>
          <w:color w:val="auto"/>
          <w:szCs w:val="21"/>
          <w:highlight w:val="none"/>
        </w:rPr>
        <w:t>评标委员会成员对评审意见和中标候选人名单存在分歧意见的，可采用书面方式阐述其不同意见和理由</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并</w:t>
      </w:r>
      <w:r>
        <w:rPr>
          <w:rFonts w:hint="eastAsia" w:ascii="宋体" w:hAnsi="宋体" w:eastAsia="宋体" w:cs="宋体"/>
          <w:color w:val="auto"/>
          <w:szCs w:val="21"/>
          <w:highlight w:val="none"/>
        </w:rPr>
        <w:t>在评标报告中客观记录</w:t>
      </w:r>
      <w:r>
        <w:rPr>
          <w:rFonts w:hint="eastAsia" w:ascii="宋体" w:hAnsi="宋体" w:eastAsia="宋体" w:cs="宋体"/>
          <w:color w:val="auto"/>
          <w:kern w:val="0"/>
          <w:szCs w:val="21"/>
          <w:highlight w:val="none"/>
        </w:rPr>
        <w:t>。评标委员会成员拒绝签字的，视为同意评标结论。评标委员会应对此做出书面记录。</w:t>
      </w:r>
    </w:p>
    <w:p>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27.3对发现的涉嫌违法、违规行为，应当在评标报告中做出详细说明，做好取证工作，并及时告知行政主管部门。</w:t>
      </w:r>
    </w:p>
    <w:p>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27.4评标委员会向招标人提交评标报告后即解散。评标过程中使用的文件、资料等，都不得带离评标室。</w:t>
      </w:r>
    </w:p>
    <w:p>
      <w:pPr>
        <w:adjustRightInd w:val="0"/>
        <w:snapToGrid w:val="0"/>
        <w:spacing w:line="380" w:lineRule="exact"/>
        <w:ind w:firstLine="422" w:firstLineChars="200"/>
        <w:jc w:val="left"/>
        <w:rPr>
          <w:rFonts w:ascii="宋体" w:hAnsi="宋体" w:eastAsia="宋体" w:cs="宋体"/>
          <w:color w:val="auto"/>
          <w:kern w:val="0"/>
          <w:highlight w:val="none"/>
        </w:rPr>
      </w:pPr>
      <w:r>
        <w:rPr>
          <w:rFonts w:hint="eastAsia" w:ascii="宋体" w:hAnsi="宋体" w:eastAsia="宋体" w:cs="宋体"/>
          <w:b/>
          <w:color w:val="auto"/>
          <w:kern w:val="0"/>
          <w:highlight w:val="none"/>
        </w:rPr>
        <w:t>28.评标结果公示</w:t>
      </w:r>
    </w:p>
    <w:p>
      <w:pPr>
        <w:adjustRightInd w:val="0"/>
        <w:snapToGrid w:val="0"/>
        <w:spacing w:line="380" w:lineRule="exact"/>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szCs w:val="21"/>
          <w:highlight w:val="none"/>
        </w:rPr>
        <w:t>28.1招标人应当将评标报告（含合格投标人名单）</w:t>
      </w:r>
      <w:r>
        <w:rPr>
          <w:rFonts w:hint="eastAsia" w:ascii="宋体" w:hAnsi="宋体" w:eastAsia="宋体" w:cs="宋体"/>
          <w:color w:val="auto"/>
          <w:szCs w:val="21"/>
          <w:highlight w:val="none"/>
          <w:lang w:val="en-US" w:eastAsia="zh-CN"/>
        </w:rPr>
        <w:t>及资信标内容</w:t>
      </w:r>
      <w:r>
        <w:rPr>
          <w:rFonts w:hint="eastAsia" w:ascii="宋体" w:hAnsi="宋体" w:eastAsia="宋体" w:cs="宋体"/>
          <w:color w:val="auto"/>
          <w:kern w:val="0"/>
          <w:szCs w:val="21"/>
          <w:highlight w:val="none"/>
        </w:rPr>
        <w:t>在交易网公示3个工作日。</w:t>
      </w:r>
    </w:p>
    <w:p>
      <w:pPr>
        <w:adjustRightInd w:val="0"/>
        <w:snapToGrid w:val="0"/>
        <w:spacing w:line="380" w:lineRule="exact"/>
        <w:ind w:firstLine="422" w:firstLineChars="200"/>
        <w:jc w:val="left"/>
        <w:rPr>
          <w:rFonts w:ascii="宋体" w:hAnsi="宋体" w:eastAsia="宋体" w:cs="宋体"/>
          <w:bCs/>
          <w:color w:val="auto"/>
          <w:kern w:val="0"/>
          <w:szCs w:val="21"/>
          <w:highlight w:val="none"/>
        </w:rPr>
      </w:pPr>
      <w:r>
        <w:rPr>
          <w:rFonts w:hint="eastAsia" w:ascii="宋体" w:hAnsi="宋体" w:eastAsia="宋体" w:cs="宋体"/>
          <w:b/>
          <w:bCs/>
          <w:color w:val="auto"/>
          <w:kern w:val="0"/>
          <w:szCs w:val="21"/>
          <w:highlight w:val="none"/>
        </w:rPr>
        <w:t>29.其它规定</w:t>
      </w:r>
    </w:p>
    <w:p>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29.1若投标人的投标行为出现违反相关法律法规等政策文件列明的各种情形的，招标人将提请主管部门对相应投标人作不良记录。</w:t>
      </w:r>
    </w:p>
    <w:p>
      <w:pPr>
        <w:adjustRightInd w:val="0"/>
        <w:snapToGrid w:val="0"/>
        <w:spacing w:line="380" w:lineRule="exact"/>
        <w:ind w:firstLine="420" w:firstLineChars="200"/>
        <w:jc w:val="left"/>
        <w:rPr>
          <w:rFonts w:ascii="宋体" w:hAnsi="宋体"/>
          <w:color w:val="auto"/>
          <w:kern w:val="0"/>
          <w:szCs w:val="21"/>
          <w:highlight w:val="none"/>
        </w:rPr>
      </w:pPr>
      <w:r>
        <w:rPr>
          <w:rFonts w:hint="eastAsia" w:ascii="宋体" w:hAnsi="宋体" w:eastAsia="宋体" w:cs="宋体"/>
          <w:color w:val="auto"/>
          <w:kern w:val="0"/>
          <w:szCs w:val="21"/>
          <w:highlight w:val="none"/>
        </w:rPr>
        <w:t>29.2评标过程中，若评标委员依据招标文件的规定要求招标人重新招标，招标人不承担因招标失败给投标人造成的损失。</w:t>
      </w:r>
    </w:p>
    <w:p>
      <w:pPr>
        <w:widowControl/>
        <w:ind w:firstLine="422" w:firstLineChars="200"/>
        <w:jc w:val="left"/>
        <w:rPr>
          <w:rFonts w:ascii="宋体" w:hAnsi="宋体"/>
          <w:color w:val="auto"/>
          <w:kern w:val="0"/>
          <w:szCs w:val="21"/>
          <w:highlight w:val="none"/>
        </w:rPr>
      </w:pPr>
      <w:r>
        <w:rPr>
          <w:rFonts w:hint="eastAsia" w:ascii="宋体" w:hAnsi="宋体" w:eastAsia="宋体" w:cs="宋体"/>
          <w:b/>
          <w:bCs/>
          <w:color w:val="auto"/>
          <w:kern w:val="0"/>
          <w:szCs w:val="21"/>
          <w:highlight w:val="none"/>
        </w:rPr>
        <w:t>30.评标表格</w:t>
      </w:r>
    </w:p>
    <w:p>
      <w:pPr>
        <w:adjustRightInd w:val="0"/>
        <w:snapToGrid w:val="0"/>
        <w:spacing w:line="360" w:lineRule="auto"/>
        <w:jc w:val="center"/>
        <w:rPr>
          <w:rFonts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商务标定性评审表</w:t>
      </w:r>
    </w:p>
    <w:p>
      <w:pPr>
        <w:adjustRightInd w:val="0"/>
        <w:snapToGrid w:val="0"/>
        <w:spacing w:line="360" w:lineRule="auto"/>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标段名称：                                              投标单位：</w:t>
      </w:r>
    </w:p>
    <w:tbl>
      <w:tblPr>
        <w:tblStyle w:val="20"/>
        <w:tblW w:w="876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9"/>
        <w:gridCol w:w="1555"/>
        <w:gridCol w:w="1560"/>
        <w:gridCol w:w="1169"/>
        <w:gridCol w:w="38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619" w:type="dxa"/>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序号</w:t>
            </w:r>
          </w:p>
        </w:tc>
        <w:tc>
          <w:tcPr>
            <w:tcW w:w="1555" w:type="dxa"/>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评审项目</w:t>
            </w:r>
          </w:p>
        </w:tc>
        <w:tc>
          <w:tcPr>
            <w:tcW w:w="1560" w:type="dxa"/>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评审内容</w:t>
            </w:r>
          </w:p>
        </w:tc>
        <w:tc>
          <w:tcPr>
            <w:tcW w:w="1169" w:type="dxa"/>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优点</w:t>
            </w:r>
          </w:p>
        </w:tc>
        <w:tc>
          <w:tcPr>
            <w:tcW w:w="3861" w:type="dxa"/>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存在缺陷或签订合同前应注意和澄清事项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619" w:type="dxa"/>
            <w:vAlign w:val="center"/>
          </w:tcPr>
          <w:p>
            <w:pPr>
              <w:adjustRightInd w:val="0"/>
              <w:snapToGrid w:val="0"/>
              <w:spacing w:line="360" w:lineRule="auto"/>
              <w:jc w:val="center"/>
              <w:rPr>
                <w:rFonts w:ascii="宋体" w:hAnsi="宋体" w:eastAsia="宋体" w:cs="宋体"/>
                <w:color w:val="auto"/>
                <w:kern w:val="0"/>
                <w:szCs w:val="21"/>
                <w:highlight w:val="none"/>
              </w:rPr>
            </w:pPr>
            <w:bookmarkStart w:id="12" w:name="商务标定性评审表" w:colFirst="0" w:colLast="0"/>
          </w:p>
        </w:tc>
        <w:tc>
          <w:tcPr>
            <w:tcW w:w="1555" w:type="dxa"/>
            <w:vAlign w:val="center"/>
          </w:tcPr>
          <w:p>
            <w:pPr>
              <w:adjustRightInd w:val="0"/>
              <w:snapToGrid w:val="0"/>
              <w:spacing w:line="360" w:lineRule="auto"/>
              <w:jc w:val="left"/>
              <w:rPr>
                <w:rFonts w:ascii="宋体" w:hAnsi="宋体" w:eastAsia="宋体" w:cs="宋体"/>
                <w:color w:val="auto"/>
                <w:kern w:val="0"/>
                <w:szCs w:val="21"/>
                <w:highlight w:val="none"/>
              </w:rPr>
            </w:pPr>
          </w:p>
        </w:tc>
        <w:tc>
          <w:tcPr>
            <w:tcW w:w="1560" w:type="dxa"/>
            <w:vAlign w:val="center"/>
          </w:tcPr>
          <w:p>
            <w:pPr>
              <w:adjustRightInd w:val="0"/>
              <w:snapToGrid w:val="0"/>
              <w:spacing w:line="360" w:lineRule="auto"/>
              <w:jc w:val="left"/>
              <w:rPr>
                <w:rFonts w:ascii="宋体" w:hAnsi="宋体" w:eastAsia="宋体" w:cs="宋体"/>
                <w:color w:val="auto"/>
                <w:kern w:val="0"/>
                <w:szCs w:val="21"/>
                <w:highlight w:val="none"/>
              </w:rPr>
            </w:pPr>
          </w:p>
        </w:tc>
        <w:tc>
          <w:tcPr>
            <w:tcW w:w="1169" w:type="dxa"/>
            <w:vAlign w:val="center"/>
          </w:tcPr>
          <w:p>
            <w:pPr>
              <w:adjustRightInd w:val="0"/>
              <w:snapToGrid w:val="0"/>
              <w:spacing w:line="360" w:lineRule="auto"/>
              <w:jc w:val="left"/>
              <w:rPr>
                <w:rFonts w:ascii="宋体" w:hAnsi="宋体" w:eastAsia="宋体" w:cs="宋体"/>
                <w:color w:val="auto"/>
                <w:kern w:val="0"/>
                <w:szCs w:val="21"/>
                <w:highlight w:val="none"/>
              </w:rPr>
            </w:pPr>
          </w:p>
        </w:tc>
        <w:tc>
          <w:tcPr>
            <w:tcW w:w="3861" w:type="dxa"/>
            <w:vAlign w:val="center"/>
          </w:tcPr>
          <w:p>
            <w:pPr>
              <w:adjustRightInd w:val="0"/>
              <w:snapToGrid w:val="0"/>
              <w:spacing w:line="360" w:lineRule="auto"/>
              <w:jc w:val="center"/>
              <w:rPr>
                <w:rFonts w:ascii="宋体" w:hAnsi="宋体" w:eastAsia="宋体" w:cs="宋体"/>
                <w:color w:val="auto"/>
                <w:kern w:val="0"/>
                <w:szCs w:val="21"/>
                <w:highlight w:val="none"/>
              </w:rPr>
            </w:pPr>
          </w:p>
        </w:tc>
      </w:tr>
      <w:bookmarkEnd w:id="1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764" w:type="dxa"/>
            <w:gridSpan w:val="5"/>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综合评价等级：□合格    □不合格</w:t>
            </w:r>
          </w:p>
        </w:tc>
      </w:tr>
    </w:tbl>
    <w:p>
      <w:pPr>
        <w:adjustRightInd w:val="0"/>
        <w:snapToGrid w:val="0"/>
        <w:spacing w:line="360" w:lineRule="auto"/>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评标专家：                           评标日期：    年  月  日</w:t>
      </w:r>
    </w:p>
    <w:p>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备注：</w:t>
      </w:r>
    </w:p>
    <w:p>
      <w:pPr>
        <w:numPr>
          <w:ilvl w:val="0"/>
          <w:numId w:val="1"/>
        </w:num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本表适用于专家独立评审使用；</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2、指出各评审项的优点、存在缺陷或签订合同前应注意和澄清事项；</w:t>
      </w:r>
    </w:p>
    <w:p>
      <w:pPr>
        <w:tabs>
          <w:tab w:val="left" w:pos="840"/>
        </w:tabs>
        <w:adjustRightInd w:val="0"/>
        <w:snapToGrid w:val="0"/>
        <w:spacing w:line="360" w:lineRule="auto"/>
        <w:ind w:firstLine="420" w:firstLineChars="200"/>
        <w:jc w:val="left"/>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3、综合评价等级仅分为合格或不合格两个等级，不合格仅限于符合招标文件废标情形以及投标文件违反国家强制性条文标准的情形。</w:t>
      </w:r>
    </w:p>
    <w:p>
      <w:pPr>
        <w:adjustRightInd w:val="0"/>
        <w:snapToGrid w:val="0"/>
        <w:spacing w:line="360" w:lineRule="auto"/>
        <w:jc w:val="center"/>
        <w:rPr>
          <w:rFonts w:hint="eastAsia" w:ascii="宋体" w:hAnsi="宋体" w:eastAsia="宋体" w:cs="宋体"/>
          <w:b/>
          <w:strike w:val="0"/>
          <w:color w:val="auto"/>
          <w:kern w:val="0"/>
          <w:sz w:val="28"/>
          <w:szCs w:val="28"/>
          <w:highlight w:val="none"/>
        </w:rPr>
      </w:pPr>
    </w:p>
    <w:p>
      <w:pPr>
        <w:adjustRightInd w:val="0"/>
        <w:snapToGrid w:val="0"/>
        <w:spacing w:line="360" w:lineRule="auto"/>
        <w:jc w:val="center"/>
        <w:rPr>
          <w:rFonts w:ascii="宋体"/>
          <w:color w:val="auto"/>
          <w:kern w:val="0"/>
          <w:sz w:val="28"/>
          <w:szCs w:val="28"/>
          <w:highlight w:val="none"/>
          <w:u w:val="single"/>
        </w:rPr>
      </w:pPr>
      <w:r>
        <w:rPr>
          <w:rFonts w:hint="eastAsia" w:ascii="宋体" w:hAnsi="宋体" w:eastAsia="宋体" w:cs="宋体"/>
          <w:b/>
          <w:strike w:val="0"/>
          <w:color w:val="auto"/>
          <w:kern w:val="0"/>
          <w:sz w:val="28"/>
          <w:szCs w:val="28"/>
          <w:highlight w:val="none"/>
        </w:rPr>
        <w:t>技术标</w:t>
      </w:r>
      <w:r>
        <w:rPr>
          <w:rFonts w:hint="eastAsia" w:ascii="宋体" w:hAnsi="宋体" w:eastAsia="宋体" w:cs="宋体"/>
          <w:b/>
          <w:color w:val="auto"/>
          <w:kern w:val="0"/>
          <w:sz w:val="28"/>
          <w:szCs w:val="28"/>
          <w:highlight w:val="none"/>
        </w:rPr>
        <w:t>定性评审表</w:t>
      </w:r>
    </w:p>
    <w:p>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标段名称：                                              投标单位：</w:t>
      </w:r>
    </w:p>
    <w:tbl>
      <w:tblPr>
        <w:tblStyle w:val="20"/>
        <w:tblW w:w="928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6"/>
        <w:gridCol w:w="1648"/>
        <w:gridCol w:w="1653"/>
        <w:gridCol w:w="1239"/>
        <w:gridCol w:w="4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56" w:type="dxa"/>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序号</w:t>
            </w:r>
          </w:p>
        </w:tc>
        <w:tc>
          <w:tcPr>
            <w:tcW w:w="1648" w:type="dxa"/>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评审项目</w:t>
            </w:r>
          </w:p>
        </w:tc>
        <w:tc>
          <w:tcPr>
            <w:tcW w:w="1653" w:type="dxa"/>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评审内容</w:t>
            </w:r>
          </w:p>
        </w:tc>
        <w:tc>
          <w:tcPr>
            <w:tcW w:w="1239" w:type="dxa"/>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优点</w:t>
            </w:r>
          </w:p>
        </w:tc>
        <w:tc>
          <w:tcPr>
            <w:tcW w:w="4093" w:type="dxa"/>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存在缺陷或签订合同前应注意和澄清事项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56" w:type="dxa"/>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bookmarkStart w:id="13" w:name="技术标定性评审表" w:colFirst="0" w:colLast="0"/>
          </w:p>
        </w:tc>
        <w:tc>
          <w:tcPr>
            <w:tcW w:w="1648"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p>
        </w:tc>
        <w:tc>
          <w:tcPr>
            <w:tcW w:w="1653"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p>
        </w:tc>
        <w:tc>
          <w:tcPr>
            <w:tcW w:w="1239"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p>
        </w:tc>
        <w:tc>
          <w:tcPr>
            <w:tcW w:w="4093" w:type="dxa"/>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p>
        </w:tc>
      </w:tr>
      <w:bookmarkEnd w:id="1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289" w:type="dxa"/>
            <w:gridSpan w:val="5"/>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综合评价等级：□合格    □不合格</w:t>
            </w:r>
          </w:p>
        </w:tc>
      </w:tr>
    </w:tbl>
    <w:p>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评标专家：                           评标日期：    年  月  日</w:t>
      </w:r>
    </w:p>
    <w:p>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备注：</w:t>
      </w:r>
    </w:p>
    <w:p>
      <w:pPr>
        <w:adjustRightInd w:val="0"/>
        <w:snapToGrid w:val="0"/>
        <w:spacing w:line="360" w:lineRule="auto"/>
        <w:ind w:left="42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1、本表适用于专家独立评审使用；</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2、指出各评审项的优点、存在缺陷或签订合同前应注意和澄清事项；</w:t>
      </w:r>
    </w:p>
    <w:p>
      <w:pPr>
        <w:tabs>
          <w:tab w:val="left" w:pos="840"/>
        </w:tabs>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3、综合评价等级仅分为合格或不合格两个等级，不合格仅限于符合招标文件废标、无效标情形以及投标文件违反国家强制性条文标准的情形。</w:t>
      </w:r>
    </w:p>
    <w:p>
      <w:pPr>
        <w:widowControl/>
        <w:jc w:val="left"/>
        <w:rPr>
          <w:rFonts w:ascii="宋体" w:hAnsi="宋体"/>
          <w:color w:val="auto"/>
          <w:kern w:val="0"/>
          <w:szCs w:val="21"/>
          <w:highlight w:val="none"/>
        </w:rPr>
      </w:pPr>
    </w:p>
    <w:p>
      <w:pPr>
        <w:pStyle w:val="4"/>
        <w:keepNext w:val="0"/>
        <w:keepLines w:val="0"/>
        <w:tabs>
          <w:tab w:val="left" w:pos="720"/>
          <w:tab w:val="left" w:pos="4032"/>
        </w:tabs>
        <w:adjustRightInd w:val="0"/>
        <w:snapToGrid w:val="0"/>
        <w:spacing w:before="0" w:after="0" w:line="360" w:lineRule="auto"/>
        <w:jc w:val="center"/>
        <w:rPr>
          <w:rFonts w:ascii="宋体" w:hAnsi="宋体"/>
          <w:color w:val="auto"/>
          <w:sz w:val="30"/>
          <w:szCs w:val="30"/>
          <w:highlight w:val="none"/>
        </w:rPr>
      </w:pPr>
      <w:bookmarkStart w:id="14" w:name="_Toc45702617"/>
      <w:r>
        <w:rPr>
          <w:rFonts w:hint="eastAsia" w:ascii="宋体" w:hAnsi="宋体"/>
          <w:color w:val="auto"/>
          <w:sz w:val="30"/>
          <w:szCs w:val="30"/>
          <w:highlight w:val="none"/>
        </w:rPr>
        <w:t>（六）定标</w:t>
      </w:r>
      <w:bookmarkEnd w:id="14"/>
    </w:p>
    <w:p>
      <w:pPr>
        <w:adjustRightInd w:val="0"/>
        <w:snapToGrid w:val="0"/>
        <w:spacing w:line="360" w:lineRule="auto"/>
        <w:ind w:firstLine="422" w:firstLineChars="200"/>
        <w:jc w:val="left"/>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31. 清标</w:t>
      </w:r>
    </w:p>
    <w:p>
      <w:pPr>
        <w:adjustRightInd w:val="0"/>
        <w:snapToGrid w:val="0"/>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kern w:val="0"/>
          <w:szCs w:val="21"/>
          <w:highlight w:val="none"/>
        </w:rPr>
        <w:t xml:space="preserve"> 在开展定标前，招标人可以自行或委托专业机构</w:t>
      </w:r>
      <w:r>
        <w:rPr>
          <w:rFonts w:hint="eastAsia" w:ascii="宋体" w:hAnsi="宋体" w:eastAsia="宋体" w:cs="宋体"/>
          <w:color w:val="auto"/>
          <w:szCs w:val="21"/>
          <w:highlight w:val="none"/>
        </w:rPr>
        <w:t>（含邀请专家）方式</w:t>
      </w:r>
      <w:r>
        <w:rPr>
          <w:rFonts w:hint="eastAsia" w:ascii="宋体" w:hAnsi="宋体" w:eastAsia="宋体" w:cs="宋体"/>
          <w:color w:val="auto"/>
          <w:kern w:val="0"/>
          <w:szCs w:val="21"/>
          <w:highlight w:val="none"/>
        </w:rPr>
        <w:t>开展清标工作，</w:t>
      </w:r>
      <w:r>
        <w:rPr>
          <w:rFonts w:hint="eastAsia" w:ascii="宋体" w:hAnsi="宋体" w:eastAsia="宋体" w:cs="宋体"/>
          <w:color w:val="auto"/>
          <w:szCs w:val="21"/>
          <w:highlight w:val="none"/>
        </w:rPr>
        <w:t>清标人员数量为5人以上单数。</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rPr>
        <w:t>清标要素由招标人根据项目实际设置，</w:t>
      </w:r>
      <w:r>
        <w:rPr>
          <w:rFonts w:hint="eastAsia" w:ascii="宋体" w:hAnsi="宋体" w:eastAsia="宋体" w:cs="宋体"/>
          <w:color w:val="auto"/>
          <w:kern w:val="0"/>
          <w:szCs w:val="21"/>
          <w:highlight w:val="none"/>
        </w:rPr>
        <w:t>清标工作包括对</w:t>
      </w:r>
      <w:r>
        <w:rPr>
          <w:rFonts w:hint="eastAsia" w:ascii="宋体" w:hAnsi="宋体" w:eastAsia="宋体" w:cs="宋体"/>
          <w:color w:val="auto"/>
          <w:szCs w:val="21"/>
          <w:highlight w:val="none"/>
        </w:rPr>
        <w:t>评标专家的评审意见进行复核</w:t>
      </w:r>
      <w:r>
        <w:rPr>
          <w:rFonts w:hint="eastAsia" w:ascii="宋体" w:hAnsi="宋体" w:eastAsia="宋体" w:cs="宋体"/>
          <w:color w:val="auto"/>
          <w:kern w:val="0"/>
          <w:szCs w:val="21"/>
          <w:highlight w:val="none"/>
        </w:rPr>
        <w:t>、投标人及拟派项目负责人进行考察、质询，对投标文件或方案进行澄清与复核，对项目后期可能遇到的风险和问题进行评估等</w:t>
      </w:r>
      <w:r>
        <w:rPr>
          <w:rFonts w:hint="eastAsia" w:ascii="宋体" w:hAnsi="宋体" w:eastAsia="宋体" w:cs="宋体"/>
          <w:color w:val="auto"/>
          <w:szCs w:val="21"/>
          <w:highlight w:val="none"/>
        </w:rPr>
        <w:t>。</w:t>
      </w:r>
    </w:p>
    <w:p>
      <w:pPr>
        <w:adjustRightInd w:val="0"/>
        <w:snapToGrid w:val="0"/>
        <w:spacing w:line="360" w:lineRule="auto"/>
        <w:ind w:firstLine="420" w:firstLineChars="200"/>
        <w:jc w:val="left"/>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清标工作完成后，招标人应当形成清标报告，并在定标前将清标报告等相关资料上传至交易平台，</w:t>
      </w:r>
      <w:r>
        <w:rPr>
          <w:rFonts w:hint="eastAsia" w:ascii="宋体" w:hAnsi="宋体" w:eastAsia="宋体" w:cs="宋体"/>
          <w:color w:val="auto"/>
          <w:szCs w:val="21"/>
          <w:highlight w:val="none"/>
        </w:rPr>
        <w:t>作为定标委员会定标的重要参考依据</w:t>
      </w:r>
      <w:r>
        <w:rPr>
          <w:rFonts w:hint="eastAsia" w:ascii="宋体" w:hAnsi="宋体" w:eastAsia="宋体" w:cs="宋体"/>
          <w:color w:val="auto"/>
          <w:kern w:val="0"/>
          <w:szCs w:val="21"/>
          <w:highlight w:val="none"/>
        </w:rPr>
        <w:t>。清标报告内容应当客观、公正、真实、有效。</w:t>
      </w:r>
    </w:p>
    <w:p>
      <w:pPr>
        <w:adjustRightInd w:val="0"/>
        <w:snapToGrid w:val="0"/>
        <w:spacing w:line="360" w:lineRule="auto"/>
        <w:ind w:firstLine="422" w:firstLineChars="200"/>
        <w:rPr>
          <w:rFonts w:ascii="宋体" w:hAnsi="宋体" w:eastAsia="宋体" w:cs="宋体"/>
          <w:color w:val="auto"/>
          <w:kern w:val="0"/>
          <w:szCs w:val="21"/>
          <w:highlight w:val="none"/>
        </w:rPr>
      </w:pPr>
      <w:r>
        <w:rPr>
          <w:rFonts w:hint="eastAsia" w:ascii="宋体" w:hAnsi="宋体" w:eastAsia="宋体" w:cs="宋体"/>
          <w:b/>
          <w:color w:val="auto"/>
          <w:kern w:val="0"/>
          <w:szCs w:val="21"/>
          <w:highlight w:val="none"/>
        </w:rPr>
        <w:t>32.定标方法</w:t>
      </w:r>
    </w:p>
    <w:p>
      <w:pPr>
        <w:adjustRightInd/>
        <w:snapToGrid/>
        <w:spacing w:line="360" w:lineRule="auto"/>
        <w:ind w:firstLine="420" w:firstLineChars="200"/>
        <w:rPr>
          <w:rFonts w:ascii="宋体" w:hAnsi="宋体" w:eastAsia="宋体" w:cs="宋体"/>
          <w:bCs/>
          <w:color w:val="auto"/>
          <w:kern w:val="0"/>
          <w:szCs w:val="21"/>
          <w:highlight w:val="none"/>
        </w:rPr>
      </w:pPr>
      <w:r>
        <w:rPr>
          <w:rFonts w:hint="eastAsia" w:ascii="宋体" w:hAnsi="宋体" w:eastAsia="宋体" w:cs="宋体"/>
          <w:color w:val="auto"/>
          <w:kern w:val="0"/>
          <w:szCs w:val="21"/>
          <w:highlight w:val="none"/>
        </w:rPr>
        <w:t>招标人在定标过程中，应当坚持择优与竞价相结合，择优为主。限制采用直接抽签方式进行定标。招标人应</w:t>
      </w:r>
      <w:r>
        <w:rPr>
          <w:rFonts w:hint="eastAsia" w:ascii="宋体" w:hAnsi="宋体" w:eastAsia="宋体" w:cs="宋体"/>
          <w:bCs/>
          <w:color w:val="auto"/>
          <w:kern w:val="0"/>
          <w:szCs w:val="21"/>
          <w:highlight w:val="none"/>
        </w:rPr>
        <w:t>采用下列方法</w:t>
      </w:r>
      <w:r>
        <w:rPr>
          <w:rFonts w:hint="eastAsia" w:ascii="宋体" w:hAnsi="宋体" w:eastAsia="宋体" w:cs="宋体"/>
          <w:color w:val="auto"/>
          <w:szCs w:val="21"/>
          <w:highlight w:val="none"/>
        </w:rPr>
        <w:t>在评标委员会推荐的</w:t>
      </w:r>
      <w:r>
        <w:rPr>
          <w:rFonts w:hint="eastAsia" w:ascii="宋体" w:hAnsi="宋体" w:eastAsia="宋体" w:cs="宋体"/>
          <w:color w:val="auto"/>
          <w:szCs w:val="21"/>
          <w:highlight w:val="none"/>
          <w:lang w:val="en-US" w:eastAsia="zh-CN"/>
        </w:rPr>
        <w:t>中标候选</w:t>
      </w:r>
      <w:r>
        <w:rPr>
          <w:rFonts w:hint="eastAsia" w:ascii="宋体" w:hAnsi="宋体" w:eastAsia="宋体" w:cs="宋体"/>
          <w:color w:val="auto"/>
          <w:szCs w:val="21"/>
          <w:highlight w:val="none"/>
        </w:rPr>
        <w:t>人中确定中标人：</w:t>
      </w:r>
    </w:p>
    <w:p>
      <w:pPr>
        <w:adjustRightInd w:val="0"/>
        <w:snapToGrid w:val="0"/>
        <w:spacing w:line="360" w:lineRule="auto"/>
        <w:ind w:firstLine="422" w:firstLineChars="200"/>
        <w:rPr>
          <w:rFonts w:ascii="宋体" w:hAnsi="宋体" w:eastAsia="宋体" w:cs="宋体"/>
          <w:color w:val="auto"/>
          <w:kern w:val="0"/>
          <w:szCs w:val="21"/>
          <w:highlight w:val="none"/>
        </w:rPr>
      </w:pPr>
      <w:r>
        <w:rPr>
          <w:rFonts w:hint="eastAsia" w:ascii="宋体" w:hAnsi="宋体" w:eastAsia="宋体" w:cs="宋体"/>
          <w:b/>
          <w:color w:val="auto"/>
          <w:kern w:val="0"/>
          <w:szCs w:val="21"/>
          <w:highlight w:val="none"/>
        </w:rPr>
        <w:t>32.1直接票决定标法</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招标人组建定标委员会，定标委员会成员对所有进入定标程序的投标人根据前附表确定的方式进行投票，根据得票数确定中标人。</w:t>
      </w:r>
    </w:p>
    <w:p>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color w:val="auto"/>
          <w:kern w:val="0"/>
          <w:szCs w:val="21"/>
          <w:highlight w:val="none"/>
        </w:rPr>
        <w:t>（1）</w:t>
      </w:r>
      <w:r>
        <w:rPr>
          <w:rFonts w:hint="eastAsia" w:ascii="宋体" w:hAnsi="宋体" w:eastAsia="宋体" w:cs="宋体"/>
          <w:b/>
          <w:bCs/>
          <w:color w:val="auto"/>
          <w:kern w:val="0"/>
          <w:highlight w:val="none"/>
        </w:rPr>
        <w:t>票决方式：</w:t>
      </w:r>
    </w:p>
    <w:p>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bCs/>
          <w:color w:val="auto"/>
          <w:kern w:val="0"/>
          <w:highlight w:val="none"/>
        </w:rPr>
        <w:t>①简单多数法</w:t>
      </w:r>
    </w:p>
    <w:p>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a.投票规则：定标委员会成员按照招标文件规定的推荐人数，在各自的选票上填写相同数量的投标人名称或序号。</w:t>
      </w:r>
    </w:p>
    <w:p>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b.计算规则：根据得票数的多少进行排名，推荐得票数最多的为中标人。投票结果中排序出现并列情形的，在不影响票决家数总数的情况下不须再次投票，投票结果中并列排序影响到结果时，以继续票决的方式进行确定。</w:t>
      </w:r>
    </w:p>
    <w:p>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bCs/>
          <w:color w:val="auto"/>
          <w:kern w:val="0"/>
          <w:highlight w:val="none"/>
        </w:rPr>
        <w:t>②简单多数法（且过半数）</w:t>
      </w:r>
    </w:p>
    <w:p>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a.投票规则：定标委员会在进入投票范围的投标人中，以每人投票支持一个投标人的方式，得票最多且过半数的投标人为中标人。</w:t>
      </w:r>
    </w:p>
    <w:p>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b.计算规则：当没有投标人得票超过半数时，选择得票较多的2个投标人（按上一轮得票多少的顺序选择，在选择第2个投标人时出现同票的投标人时，所有同票投标人一并纳入下一轮的投票范围）作为二次投票的范围，直至出现得票过半数的投标人为止。</w:t>
      </w:r>
    </w:p>
    <w:p>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bCs/>
          <w:color w:val="auto"/>
          <w:kern w:val="0"/>
          <w:highlight w:val="none"/>
        </w:rPr>
        <w:t>③对比胜出法</w:t>
      </w:r>
    </w:p>
    <w:p>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a.投票规则：每一张选票，都是所有进入定标程序的投标人的一个排列，该排列明确了先后顺序，即第一名、第二名，...，排列最后的为最后一名。</w:t>
      </w:r>
    </w:p>
    <w:p>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b.计算规则：比较每个进入定标程序的投标人在一对一比较中的取胜次数，取胜次数最多的投标人胜出。假设两个投标人是A和B，那么把所有的选票分为两类：第一类是把A排在B前面的，第二类是把B排在A前面的。如果第一类的选票的数量多，那么为A胜，B负，记A取胜一次；如果第二类的选票的数量多，那么为A负，B胜，记B取胜一次。</w:t>
      </w:r>
    </w:p>
    <w:p>
      <w:pPr>
        <w:adjustRightInd w:val="0"/>
        <w:snapToGrid w:val="0"/>
        <w:spacing w:line="360" w:lineRule="auto"/>
        <w:ind w:firstLine="413" w:firstLineChars="196"/>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32.2逐轮票决定标法</w:t>
      </w:r>
    </w:p>
    <w:p>
      <w:pPr>
        <w:adjustRightInd w:val="0"/>
        <w:snapToGrid w:val="0"/>
        <w:spacing w:line="360" w:lineRule="auto"/>
        <w:ind w:firstLine="411" w:firstLineChars="196"/>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招标人组建定标委员会，定标委员会成员对所有进入定标程序的投标人根据前附表确定的方式进行逐轮</w:t>
      </w:r>
      <w:r>
        <w:rPr>
          <w:rFonts w:hint="eastAsia" w:ascii="宋体" w:hAnsi="宋体" w:eastAsia="宋体" w:cs="宋体"/>
          <w:color w:val="auto"/>
          <w:kern w:val="0"/>
          <w:highlight w:val="none"/>
        </w:rPr>
        <w:t>投票，每轮以得票数确定进入下一轮投票的投标人直至确定中标人。</w:t>
      </w:r>
    </w:p>
    <w:p>
      <w:pPr>
        <w:adjustRightInd w:val="0"/>
        <w:snapToGrid w:val="0"/>
        <w:spacing w:line="360" w:lineRule="auto"/>
        <w:ind w:firstLine="413" w:firstLineChars="196"/>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（1）票决方式：</w:t>
      </w:r>
    </w:p>
    <w:p>
      <w:pPr>
        <w:adjustRightInd w:val="0"/>
        <w:snapToGrid w:val="0"/>
        <w:spacing w:line="360" w:lineRule="auto"/>
        <w:ind w:firstLine="413" w:firstLineChars="196"/>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①简单多数法</w:t>
      </w:r>
    </w:p>
    <w:p>
      <w:pPr>
        <w:adjustRightInd w:val="0"/>
        <w:snapToGrid w:val="0"/>
        <w:spacing w:line="360" w:lineRule="auto"/>
        <w:ind w:firstLine="411" w:firstLineChars="196"/>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a.投票规则：定标委员会成员按照招标文件规定的推荐人数，在各自的选票上填写相同数量的投标人名称或序号。</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b.计算规则：根据得票数的多少进行排名，推荐得票数最多的为中标人。投票结果中排序出现并列情形的，在不影响票决家数总数的情况下不须再次投票，投票结果中并列排序影响到结果时，以继续票决的方式进行确定。</w:t>
      </w:r>
    </w:p>
    <w:p>
      <w:pPr>
        <w:adjustRightInd w:val="0"/>
        <w:snapToGrid w:val="0"/>
        <w:spacing w:line="360" w:lineRule="auto"/>
        <w:ind w:firstLine="422" w:firstLineChars="200"/>
        <w:jc w:val="left"/>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②对比胜出法</w:t>
      </w:r>
    </w:p>
    <w:p>
      <w:pPr>
        <w:adjustRightInd w:val="0"/>
        <w:snapToGrid w:val="0"/>
        <w:spacing w:line="360" w:lineRule="auto"/>
        <w:ind w:firstLine="411" w:firstLineChars="196"/>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a.投票规则：每一张选票，都是所有进入定标程序的投标人的一个排列，该排列明确了先后顺序，即第一名、第二名，...，排列最后的为最后一名。</w:t>
      </w:r>
    </w:p>
    <w:p>
      <w:pPr>
        <w:adjustRightInd w:val="0"/>
        <w:snapToGrid w:val="0"/>
        <w:spacing w:line="360" w:lineRule="auto"/>
        <w:ind w:firstLine="411" w:firstLineChars="196"/>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b.计算规则：比较每个进入定标程序的投标人在一对一比较中的取胜次数，取胜次数最多的投标人胜出。假设两个投标人是A和B，那么把所有的选票分为两类：第一类是把A排在B前面的，第二类是把B排在A前面的。如果第一类的选票的数量多，那么为A胜，B负，记A取胜一次；如果第二类的选票的数量多，那么为A负，B胜，记B取胜一次。</w:t>
      </w:r>
    </w:p>
    <w:p>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bCs/>
          <w:color w:val="auto"/>
          <w:kern w:val="0"/>
          <w:highlight w:val="none"/>
        </w:rPr>
        <w:t>③</w:t>
      </w:r>
      <w:r>
        <w:rPr>
          <w:rFonts w:hint="eastAsia" w:ascii="宋体" w:hAnsi="宋体" w:eastAsia="宋体" w:cs="宋体"/>
          <w:b/>
          <w:bCs/>
          <w:color w:val="auto"/>
          <w:kern w:val="0"/>
          <w:szCs w:val="21"/>
          <w:highlight w:val="none"/>
        </w:rPr>
        <w:t>先票决后淘汰</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kern w:val="0"/>
          <w:highlight w:val="none"/>
        </w:rPr>
        <w:t>a.</w:t>
      </w:r>
      <w:r>
        <w:rPr>
          <w:rFonts w:hint="eastAsia" w:ascii="宋体" w:hAnsi="宋体" w:eastAsia="宋体" w:cs="宋体"/>
          <w:color w:val="auto"/>
          <w:kern w:val="0"/>
          <w:szCs w:val="21"/>
          <w:highlight w:val="none"/>
        </w:rPr>
        <w:t>票决规则：</w:t>
      </w:r>
      <w:r>
        <w:rPr>
          <w:rFonts w:hint="eastAsia" w:ascii="宋体" w:hAnsi="宋体" w:eastAsia="宋体" w:cs="宋体"/>
          <w:color w:val="auto"/>
          <w:szCs w:val="21"/>
          <w:highlight w:val="none"/>
        </w:rPr>
        <w:t>招标人组建的定标委员会在进入投票范围的投标人中，以每人投票支持3个投标人的方式，得票最多的3个投标人进入下一轮的淘汰投票。在确定第3个投标人时如果出现同票的，则得票相同的投标人一并进入下一轮的淘汰投票。</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kern w:val="0"/>
          <w:highlight w:val="none"/>
        </w:rPr>
        <w:t>b.</w:t>
      </w:r>
      <w:r>
        <w:rPr>
          <w:rFonts w:hint="eastAsia" w:ascii="宋体" w:hAnsi="宋体" w:eastAsia="宋体" w:cs="宋体"/>
          <w:color w:val="auto"/>
          <w:kern w:val="0"/>
          <w:szCs w:val="21"/>
          <w:highlight w:val="none"/>
        </w:rPr>
        <w:t>淘汰规则：</w:t>
      </w:r>
      <w:r>
        <w:rPr>
          <w:rFonts w:hint="eastAsia" w:ascii="宋体" w:hAnsi="宋体" w:eastAsia="宋体" w:cs="宋体"/>
          <w:color w:val="auto"/>
          <w:szCs w:val="21"/>
          <w:highlight w:val="none"/>
        </w:rPr>
        <w:t>原则上每轮淘汰1名投标人。各轮投票时，每人投1个淘汰单位，该轮得票最多的投标人被淘汰。得票最多的投标人不止1个时，一并加以淘汰，但必须确保第一次淘汰之后剩余的投标人不少于2名，否则在得票最多的几个投标人中按前述规则进行二次淘汰，剩余的投标人进入下一轮淘汰投票。</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szCs w:val="21"/>
          <w:highlight w:val="none"/>
        </w:rPr>
        <w:t>根据前述规则，直至剩余1名投标人为中标人。</w:t>
      </w:r>
    </w:p>
    <w:p>
      <w:pPr>
        <w:adjustRightInd w:val="0"/>
        <w:snapToGrid w:val="0"/>
        <w:spacing w:line="360" w:lineRule="auto"/>
        <w:ind w:firstLine="422" w:firstLineChars="200"/>
        <w:rPr>
          <w:rFonts w:ascii="宋体" w:hAnsi="宋体" w:eastAsia="宋体" w:cs="宋体"/>
          <w:color w:val="auto"/>
          <w:kern w:val="0"/>
          <w:szCs w:val="21"/>
          <w:highlight w:val="none"/>
        </w:rPr>
      </w:pPr>
      <w:r>
        <w:rPr>
          <w:rFonts w:hint="eastAsia" w:ascii="宋体" w:hAnsi="宋体" w:eastAsia="宋体" w:cs="宋体"/>
          <w:b/>
          <w:color w:val="auto"/>
          <w:kern w:val="0"/>
          <w:szCs w:val="21"/>
          <w:highlight w:val="none"/>
        </w:rPr>
        <w:t>32.</w:t>
      </w:r>
      <w:r>
        <w:rPr>
          <w:rFonts w:hint="eastAsia" w:ascii="宋体" w:hAnsi="宋体" w:eastAsia="宋体" w:cs="宋体"/>
          <w:b/>
          <w:color w:val="auto"/>
          <w:kern w:val="0"/>
          <w:szCs w:val="21"/>
          <w:highlight w:val="none"/>
          <w:lang w:val="en-US" w:eastAsia="zh-CN"/>
        </w:rPr>
        <w:t>3</w:t>
      </w:r>
      <w:r>
        <w:rPr>
          <w:rFonts w:hint="eastAsia" w:ascii="宋体" w:hAnsi="宋体" w:eastAsia="宋体" w:cs="宋体"/>
          <w:b/>
          <w:color w:val="auto"/>
          <w:kern w:val="0"/>
          <w:szCs w:val="21"/>
          <w:highlight w:val="none"/>
        </w:rPr>
        <w:t>集体议事定标法</w:t>
      </w:r>
    </w:p>
    <w:p>
      <w:pPr>
        <w:adjustRightInd w:val="0"/>
        <w:snapToGrid w:val="0"/>
        <w:spacing w:line="360" w:lineRule="auto"/>
        <w:ind w:firstLine="420" w:firstLineChars="200"/>
        <w:jc w:val="left"/>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由招标人组建定标委员会进行集体商议，定标委员会成员各自发表意见，由定标委员会组长最终确定中标人。所有参加会议的定标委员会成员的意见应当作书面记录，并由定标委员会成员签字确认。采用集体议事法定标的，定标委员会组长应当由招标人法定代表人或者主要负责人担任。</w:t>
      </w:r>
    </w:p>
    <w:p>
      <w:pPr>
        <w:adjustRightInd w:val="0"/>
        <w:snapToGrid w:val="0"/>
        <w:spacing w:line="360" w:lineRule="auto"/>
        <w:ind w:firstLine="422" w:firstLineChars="200"/>
        <w:rPr>
          <w:rFonts w:ascii="宋体" w:hAnsi="宋体" w:eastAsia="宋体" w:cs="宋体"/>
          <w:color w:val="auto"/>
          <w:kern w:val="0"/>
          <w:szCs w:val="21"/>
          <w:highlight w:val="none"/>
        </w:rPr>
      </w:pPr>
      <w:r>
        <w:rPr>
          <w:rFonts w:hint="eastAsia" w:ascii="宋体" w:hAnsi="宋体" w:eastAsia="宋体" w:cs="宋体"/>
          <w:b/>
          <w:bCs/>
          <w:color w:val="auto"/>
          <w:kern w:val="0"/>
          <w:szCs w:val="21"/>
          <w:highlight w:val="none"/>
        </w:rPr>
        <w:t>33.定标程序</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highlight w:val="none"/>
        </w:rPr>
        <w:t>33.1</w:t>
      </w:r>
      <w:r>
        <w:rPr>
          <w:rFonts w:hint="eastAsia" w:ascii="宋体" w:hAnsi="宋体" w:eastAsia="宋体" w:cs="宋体"/>
          <w:color w:val="auto"/>
          <w:kern w:val="0"/>
          <w:szCs w:val="21"/>
          <w:highlight w:val="none"/>
        </w:rPr>
        <w:t>招标人应当事先制定定标工作规则，对不同类别项目择优竞价结合方式、竞价方法、择优要素予以明确，并报招标人内设（或上级）的纪检监察机构（或督查机构）备案。</w:t>
      </w:r>
    </w:p>
    <w:p>
      <w:pPr>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highlight w:val="none"/>
        </w:rPr>
        <w:t>33.2</w:t>
      </w:r>
      <w:r>
        <w:rPr>
          <w:rFonts w:hint="eastAsia" w:ascii="宋体" w:hAnsi="宋体" w:eastAsia="宋体" w:cs="宋体"/>
          <w:color w:val="auto"/>
          <w:kern w:val="0"/>
          <w:szCs w:val="21"/>
          <w:highlight w:val="none"/>
        </w:rPr>
        <w:t>在招标公告发布前，招标人应结合定标工作规则和项目实际，制定</w:t>
      </w:r>
      <w:r>
        <w:rPr>
          <w:rFonts w:hint="eastAsia" w:ascii="宋体" w:hAnsi="宋体" w:eastAsia="宋体" w:cs="宋体"/>
          <w:color w:val="auto"/>
          <w:kern w:val="0"/>
          <w:szCs w:val="21"/>
          <w:highlight w:val="none"/>
          <w:lang w:val="en-US" w:eastAsia="zh-CN"/>
        </w:rPr>
        <w:t>详细的</w:t>
      </w:r>
      <w:r>
        <w:rPr>
          <w:rFonts w:hint="eastAsia" w:ascii="宋体" w:hAnsi="宋体" w:eastAsia="宋体" w:cs="宋体"/>
          <w:color w:val="auto"/>
          <w:kern w:val="0"/>
          <w:szCs w:val="21"/>
          <w:highlight w:val="none"/>
        </w:rPr>
        <w:t>项目定标方案，细化择优要素、竞价因素，明确定标</w:t>
      </w:r>
      <w:r>
        <w:rPr>
          <w:rFonts w:hint="eastAsia" w:ascii="宋体" w:hAnsi="宋体" w:eastAsia="宋体" w:cs="宋体"/>
          <w:color w:val="auto"/>
          <w:kern w:val="0"/>
          <w:szCs w:val="21"/>
          <w:highlight w:val="none"/>
          <w:lang w:val="en-US" w:eastAsia="zh-CN"/>
        </w:rPr>
        <w:t>委员会成员构成、</w:t>
      </w:r>
      <w:r>
        <w:rPr>
          <w:rFonts w:hint="eastAsia" w:ascii="宋体" w:hAnsi="宋体" w:eastAsia="宋体" w:cs="宋体"/>
          <w:color w:val="auto"/>
          <w:kern w:val="0"/>
          <w:szCs w:val="21"/>
          <w:highlight w:val="none"/>
        </w:rPr>
        <w:t>定标流程、投票规则等内容</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鼓励招标人对择优要素及优先级别进行客观量化，提升定标质量效率。招标人在将项目定标方案报内设（上级）的纪检监察机构（或督察机构）备案的基础上，应于招标公告备案时将项目定标方案上传至备案系统加密保存。招标公告对外发布后不得更改项目定标方案，确需更改的应当重新发布招标公告。定标时必须严格遵守定标工作规则和项目定标方案，不得临时改变规则。</w:t>
      </w:r>
    </w:p>
    <w:p>
      <w:pPr>
        <w:adjustRightInd w:val="0"/>
        <w:snapToGrid w:val="0"/>
        <w:spacing w:line="360" w:lineRule="auto"/>
        <w:ind w:firstLine="420" w:firstLineChars="200"/>
        <w:jc w:val="left"/>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实行市场化代建的项目，相关招标文件及具体定标方案应报建设单位审核确认，由建设单位与招标人（代建单位）共同盖章后留存备查。建设单位应同步将项目定标方案报内设（上级）的纪检监察机构（或督查机构）备案</w:t>
      </w:r>
      <w:r>
        <w:rPr>
          <w:rStyle w:val="25"/>
          <w:rFonts w:hint="eastAsia" w:ascii="宋体" w:hAnsi="宋体" w:eastAsia="宋体" w:cs="宋体"/>
          <w:color w:val="auto"/>
          <w:kern w:val="0"/>
          <w:szCs w:val="21"/>
          <w:highlight w:val="none"/>
          <w:lang w:val="en-US" w:eastAsia="zh-CN"/>
        </w:rPr>
        <w:t>[</w:t>
      </w:r>
      <w:r>
        <w:rPr>
          <w:rStyle w:val="25"/>
          <w:rFonts w:hint="eastAsia" w:ascii="宋体" w:hAnsi="宋体" w:eastAsia="宋体" w:cs="宋体"/>
          <w:color w:val="auto"/>
          <w:kern w:val="0"/>
          <w:szCs w:val="21"/>
          <w:highlight w:val="none"/>
          <w:lang w:val="en-US" w:eastAsia="zh-CN"/>
        </w:rPr>
        <w:footnoteReference w:id="6"/>
      </w:r>
      <w:r>
        <w:rPr>
          <w:rStyle w:val="25"/>
          <w:rFonts w:hint="eastAsia" w:ascii="宋体" w:hAnsi="宋体" w:eastAsia="宋体" w:cs="宋体"/>
          <w:color w:val="auto"/>
          <w:kern w:val="0"/>
          <w:szCs w:val="21"/>
          <w:highlight w:val="none"/>
          <w:lang w:val="en-US" w:eastAsia="zh-CN"/>
        </w:rPr>
        <w:t>]</w:t>
      </w:r>
      <w:r>
        <w:rPr>
          <w:rFonts w:hint="eastAsia" w:ascii="宋体" w:hAnsi="宋体" w:eastAsia="宋体" w:cs="宋体"/>
          <w:color w:val="auto"/>
          <w:kern w:val="0"/>
          <w:szCs w:val="21"/>
          <w:highlight w:val="none"/>
          <w:lang w:val="en-US" w:eastAsia="zh-CN"/>
        </w:rPr>
        <w:t>。</w:t>
      </w:r>
    </w:p>
    <w:p>
      <w:pPr>
        <w:adjustRightInd w:val="0"/>
        <w:snapToGrid w:val="0"/>
        <w:spacing w:line="360" w:lineRule="auto"/>
        <w:ind w:firstLine="420" w:firstLineChars="200"/>
        <w:rPr>
          <w:rFonts w:hint="eastAsia" w:ascii="宋体" w:hAnsi="宋体" w:eastAsia="宋体" w:cs="宋体"/>
          <w:strike w:val="0"/>
          <w:color w:val="auto"/>
          <w:szCs w:val="21"/>
          <w:highlight w:val="none"/>
        </w:rPr>
      </w:pPr>
      <w:r>
        <w:rPr>
          <w:rFonts w:hint="eastAsia" w:ascii="宋体" w:hAnsi="宋体" w:eastAsia="宋体" w:cs="宋体"/>
          <w:color w:val="auto"/>
          <w:kern w:val="0"/>
          <w:szCs w:val="21"/>
          <w:highlight w:val="none"/>
          <w:lang w:val="en-US" w:eastAsia="zh-CN"/>
        </w:rPr>
        <w:t>33.3</w:t>
      </w:r>
      <w:r>
        <w:rPr>
          <w:rFonts w:hint="eastAsia" w:ascii="宋体" w:hAnsi="宋体" w:eastAsia="宋体" w:cs="宋体"/>
          <w:strike w:val="0"/>
          <w:color w:val="auto"/>
          <w:szCs w:val="21"/>
          <w:highlight w:val="none"/>
        </w:rPr>
        <w:t>招标人应在评标委员会推荐的中标候选人中确定中标人。招标人应认真审查评标委员会提交的评标报告，发现评标委员会未按招标文件规定进行评审、推荐中标候选人等异常情形的，经招</w:t>
      </w:r>
    </w:p>
    <w:p>
      <w:pPr>
        <w:adjustRightInd w:val="0"/>
        <w:snapToGrid w:val="0"/>
        <w:spacing w:line="360" w:lineRule="auto"/>
        <w:ind w:firstLine="0" w:firstLineChars="0"/>
        <w:rPr>
          <w:rFonts w:hint="eastAsia" w:ascii="宋体" w:hAnsi="宋体" w:eastAsia="宋体" w:cs="宋体"/>
          <w:strike w:val="0"/>
          <w:color w:val="auto"/>
          <w:szCs w:val="21"/>
          <w:highlight w:val="none"/>
          <w:lang w:eastAsia="zh-CN"/>
        </w:rPr>
      </w:pPr>
      <w:r>
        <w:rPr>
          <w:rFonts w:hint="eastAsia" w:ascii="宋体" w:hAnsi="宋体" w:eastAsia="宋体" w:cs="宋体"/>
          <w:strike w:val="0"/>
          <w:color w:val="auto"/>
          <w:szCs w:val="21"/>
          <w:highlight w:val="none"/>
        </w:rPr>
        <w:t>标投标行政监督部门批准后由评标委员会复核纠正</w:t>
      </w:r>
      <w:r>
        <w:rPr>
          <w:rStyle w:val="25"/>
          <w:rFonts w:hint="eastAsia" w:ascii="宋体" w:hAnsi="宋体" w:eastAsia="宋体" w:cs="宋体"/>
          <w:strike w:val="0"/>
          <w:color w:val="auto"/>
          <w:szCs w:val="21"/>
          <w:highlight w:val="none"/>
        </w:rPr>
        <w:t>[</w:t>
      </w:r>
      <w:r>
        <w:rPr>
          <w:rStyle w:val="25"/>
          <w:rFonts w:hint="eastAsia" w:ascii="宋体" w:hAnsi="宋体" w:eastAsia="宋体" w:cs="宋体"/>
          <w:strike w:val="0"/>
          <w:color w:val="auto"/>
          <w:szCs w:val="21"/>
          <w:highlight w:val="none"/>
        </w:rPr>
        <w:footnoteReference w:id="7"/>
      </w:r>
      <w:r>
        <w:rPr>
          <w:rStyle w:val="25"/>
          <w:rFonts w:hint="eastAsia" w:ascii="宋体" w:hAnsi="宋体" w:eastAsia="宋体" w:cs="宋体"/>
          <w:strike w:val="0"/>
          <w:color w:val="auto"/>
          <w:szCs w:val="21"/>
          <w:highlight w:val="none"/>
        </w:rPr>
        <w:t>]</w:t>
      </w:r>
      <w:r>
        <w:rPr>
          <w:rFonts w:hint="eastAsia" w:ascii="宋体" w:hAnsi="宋体" w:eastAsia="宋体" w:cs="宋体"/>
          <w:strike w:val="0"/>
          <w:color w:val="auto"/>
          <w:szCs w:val="21"/>
          <w:highlight w:val="none"/>
          <w:lang w:eastAsia="zh-CN"/>
        </w:rPr>
        <w:t>。</w:t>
      </w:r>
    </w:p>
    <w:p>
      <w:pPr>
        <w:adjustRightInd w:val="0"/>
        <w:snapToGrid w:val="0"/>
        <w:spacing w:line="360" w:lineRule="auto"/>
        <w:ind w:firstLine="420" w:firstLineChars="200"/>
        <w:jc w:val="left"/>
        <w:rPr>
          <w:rFonts w:hint="default" w:ascii="宋体" w:hAnsi="宋体" w:eastAsia="宋体" w:cs="宋体"/>
          <w:color w:val="auto"/>
          <w:szCs w:val="21"/>
          <w:highlight w:val="none"/>
          <w:lang w:val="en-US" w:eastAsia="zh-CN"/>
        </w:rPr>
      </w:pPr>
      <w:r>
        <w:rPr>
          <w:rFonts w:hint="eastAsia" w:ascii="宋体" w:hAnsi="宋体" w:eastAsia="宋体" w:cs="宋体"/>
          <w:b w:val="0"/>
          <w:bCs/>
          <w:color w:val="auto"/>
          <w:kern w:val="0"/>
          <w:szCs w:val="21"/>
          <w:highlight w:val="none"/>
          <w:lang w:val="en-US" w:eastAsia="zh-CN"/>
        </w:rPr>
        <w:t>33.4</w:t>
      </w:r>
      <w:r>
        <w:rPr>
          <w:rFonts w:hint="eastAsia" w:ascii="宋体" w:hAnsi="宋体" w:eastAsia="宋体" w:cs="宋体"/>
          <w:b w:val="0"/>
          <w:bCs/>
          <w:color w:val="auto"/>
          <w:kern w:val="0"/>
          <w:szCs w:val="21"/>
          <w:highlight w:val="none"/>
        </w:rPr>
        <w:t>定标委员会</w:t>
      </w:r>
      <w:r>
        <w:rPr>
          <w:rFonts w:hint="eastAsia" w:ascii="宋体" w:hAnsi="宋体" w:eastAsia="宋体" w:cs="宋体"/>
          <w:color w:val="auto"/>
          <w:szCs w:val="21"/>
          <w:highlight w:val="none"/>
        </w:rPr>
        <w:t>由招标人的法定代表人或者主要负责人组建</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成员数量为7人以上单数</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定标委员会</w:t>
      </w:r>
      <w:r>
        <w:rPr>
          <w:rFonts w:hint="eastAsia" w:ascii="宋体" w:hAnsi="宋体" w:eastAsia="宋体" w:cs="宋体"/>
          <w:color w:val="auto"/>
          <w:szCs w:val="21"/>
          <w:highlight w:val="none"/>
          <w:lang w:val="en-US" w:eastAsia="zh-CN"/>
        </w:rPr>
        <w:t>可以按以下方式组建，具体组建方式由招标人在项目定标方案中予以明确</w:t>
      </w:r>
      <w:r>
        <w:rPr>
          <w:rStyle w:val="25"/>
          <w:rFonts w:hint="eastAsia" w:ascii="宋体" w:hAnsi="宋体" w:eastAsia="宋体" w:cs="宋体"/>
          <w:color w:val="auto"/>
          <w:szCs w:val="21"/>
          <w:highlight w:val="none"/>
        </w:rPr>
        <w:t>[</w:t>
      </w:r>
      <w:r>
        <w:rPr>
          <w:rStyle w:val="25"/>
          <w:rFonts w:hint="eastAsia" w:ascii="宋体" w:hAnsi="宋体" w:eastAsia="宋体" w:cs="宋体"/>
          <w:color w:val="auto"/>
          <w:szCs w:val="21"/>
          <w:highlight w:val="none"/>
        </w:rPr>
        <w:footnoteReference w:id="8"/>
      </w:r>
      <w:r>
        <w:rPr>
          <w:rStyle w:val="25"/>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w:t>
      </w:r>
    </w:p>
    <w:p>
      <w:pPr>
        <w:adjustRightInd w:val="0"/>
        <w:snapToGrid w:val="0"/>
        <w:spacing w:line="360" w:lineRule="auto"/>
        <w:ind w:firstLine="411" w:firstLineChars="196"/>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rPr>
        <w:t>）招标人的法定代表人或者主要负责人可以从本单位直接指定部分定标委员会成员，但总数不得超过定标委员会成员总数的三分之一。</w:t>
      </w:r>
      <w:r>
        <w:rPr>
          <w:rFonts w:hint="eastAsia" w:ascii="宋体" w:hAnsi="宋体" w:eastAsia="宋体" w:cs="宋体"/>
          <w:color w:val="auto"/>
          <w:szCs w:val="21"/>
          <w:highlight w:val="none"/>
          <w:lang w:eastAsia="zh-CN"/>
        </w:rPr>
        <w:t>实行市场化代建的建设工程项目，建设单位应选派人员参与代建项目的定标，建设单位选派人数和招标人（代建单位）直接指定定标委员会成员的数量，合计不得超过定标委员会总人数的三分之一。</w:t>
      </w:r>
    </w:p>
    <w:p>
      <w:pPr>
        <w:adjustRightInd w:val="0"/>
        <w:snapToGrid w:val="0"/>
        <w:spacing w:line="360" w:lineRule="auto"/>
        <w:ind w:firstLine="411" w:firstLineChars="196"/>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招标人可以从建设工程评标专家库内随机抽取专家参与定标；对于技术复杂、专业性强或者有特殊要求的建设工程项目，招标人可以直接邀请相应领域的专家参与定标。从建设工程评标专家库抽取专家及直接邀请专家数量合计不得超过定标委员会</w:t>
      </w:r>
      <w:r>
        <w:rPr>
          <w:rFonts w:hint="eastAsia" w:ascii="宋体" w:hAnsi="宋体" w:eastAsia="宋体" w:cs="宋体"/>
          <w:color w:val="auto"/>
          <w:szCs w:val="21"/>
          <w:highlight w:val="none"/>
          <w:lang w:val="en-US" w:eastAsia="zh-CN"/>
        </w:rPr>
        <w:t>成员</w:t>
      </w:r>
      <w:r>
        <w:rPr>
          <w:rFonts w:hint="eastAsia" w:ascii="宋体" w:hAnsi="宋体" w:eastAsia="宋体" w:cs="宋体"/>
          <w:color w:val="auto"/>
          <w:szCs w:val="21"/>
          <w:highlight w:val="none"/>
        </w:rPr>
        <w:t>总数的二分之一。</w:t>
      </w:r>
    </w:p>
    <w:p>
      <w:pPr>
        <w:adjustRightInd w:val="0"/>
        <w:snapToGrid w:val="0"/>
        <w:spacing w:line="360" w:lineRule="auto"/>
        <w:ind w:firstLine="411" w:firstLineChars="196"/>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lang w:eastAsia="zh-CN"/>
        </w:rPr>
        <w:t>）除上述成员外，其他定标委员会成员从2倍以上</w:t>
      </w:r>
      <w:r>
        <w:rPr>
          <w:rFonts w:hint="eastAsia" w:ascii="宋体" w:hAnsi="宋体" w:eastAsia="宋体" w:cs="宋体"/>
          <w:color w:val="auto"/>
          <w:szCs w:val="21"/>
          <w:highlight w:val="none"/>
          <w:lang w:val="en-US" w:eastAsia="zh-CN"/>
        </w:rPr>
        <w:t>的定标</w:t>
      </w:r>
      <w:r>
        <w:rPr>
          <w:rFonts w:hint="eastAsia" w:ascii="宋体" w:hAnsi="宋体" w:eastAsia="宋体" w:cs="宋体"/>
          <w:color w:val="auto"/>
          <w:szCs w:val="21"/>
          <w:highlight w:val="none"/>
          <w:lang w:eastAsia="zh-CN"/>
        </w:rPr>
        <w:t>备选人员名单中随机抽取确定。</w:t>
      </w:r>
      <w:r>
        <w:rPr>
          <w:rFonts w:hint="eastAsia" w:ascii="宋体" w:hAnsi="宋体" w:eastAsia="宋体" w:cs="宋体"/>
          <w:color w:val="auto"/>
          <w:szCs w:val="21"/>
          <w:highlight w:val="none"/>
          <w:lang w:val="en-US" w:eastAsia="zh-CN"/>
        </w:rPr>
        <w:t>定标备选人员</w:t>
      </w:r>
      <w:r>
        <w:rPr>
          <w:rFonts w:hint="eastAsia" w:ascii="宋体" w:hAnsi="宋体" w:eastAsia="宋体" w:cs="宋体"/>
          <w:color w:val="auto"/>
          <w:szCs w:val="21"/>
          <w:highlight w:val="none"/>
        </w:rPr>
        <w:t>从招标人、项目业主或者使用单位的领导班子成员、经营管理人员中产生</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确有需要的，财政性资金投资工程的招标人可以从本系统上下级主管部门或者系统外相关部门工作人员中确定成员；非财政性国有资金投资工程的招标人可以从与其有利益关系的母公司、子公司人员中确定成员。</w:t>
      </w:r>
      <w:r>
        <w:rPr>
          <w:rFonts w:hint="eastAsia" w:ascii="宋体" w:hAnsi="宋体" w:eastAsia="宋体" w:cs="宋体"/>
          <w:color w:val="auto"/>
          <w:szCs w:val="21"/>
          <w:highlight w:val="none"/>
          <w:lang w:val="en-US" w:eastAsia="zh-CN"/>
        </w:rPr>
        <w:t xml:space="preserve">   </w:t>
      </w:r>
    </w:p>
    <w:p>
      <w:pPr>
        <w:adjustRightInd w:val="0"/>
        <w:snapToGrid w:val="0"/>
        <w:spacing w:line="360" w:lineRule="auto"/>
        <w:ind w:firstLine="411" w:firstLineChars="196"/>
        <w:jc w:val="left"/>
        <w:rPr>
          <w:rFonts w:ascii="宋体" w:hAnsi="宋体" w:eastAsia="宋体" w:cs="宋体"/>
          <w:color w:val="auto"/>
          <w:kern w:val="0"/>
          <w:szCs w:val="21"/>
          <w:highlight w:val="none"/>
        </w:rPr>
      </w:pPr>
      <w:r>
        <w:rPr>
          <w:rFonts w:hint="eastAsia" w:ascii="宋体" w:hAnsi="宋体" w:eastAsia="宋体" w:cs="宋体"/>
          <w:b w:val="0"/>
          <w:bCs/>
          <w:color w:val="auto"/>
          <w:kern w:val="0"/>
          <w:szCs w:val="21"/>
          <w:highlight w:val="none"/>
          <w:lang w:val="en-US" w:eastAsia="zh-CN"/>
        </w:rPr>
        <w:t>33.5</w:t>
      </w:r>
      <w:r>
        <w:rPr>
          <w:rFonts w:hint="eastAsia" w:ascii="宋体" w:hAnsi="宋体" w:eastAsia="宋体" w:cs="宋体"/>
          <w:color w:val="auto"/>
          <w:szCs w:val="21"/>
          <w:highlight w:val="none"/>
        </w:rPr>
        <w:t>定标委员会应当在定标会上推荐定标组长，招标人的法定代表人或者主要负责人参加定标委员会的，由其直接担任定标委员会组长。招标人</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建设单位</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应同时组建</w:t>
      </w:r>
      <w:r>
        <w:rPr>
          <w:rFonts w:hint="eastAsia" w:ascii="宋体" w:hAnsi="宋体" w:eastAsia="宋体" w:cs="宋体"/>
          <w:color w:val="auto"/>
          <w:szCs w:val="21"/>
          <w:highlight w:val="none"/>
          <w:lang w:val="en-US" w:eastAsia="zh-CN"/>
        </w:rPr>
        <w:t>定标</w:t>
      </w:r>
      <w:r>
        <w:rPr>
          <w:rFonts w:hint="eastAsia" w:ascii="宋体" w:hAnsi="宋体" w:eastAsia="宋体" w:cs="宋体"/>
          <w:color w:val="auto"/>
          <w:szCs w:val="21"/>
          <w:highlight w:val="none"/>
        </w:rPr>
        <w:t>监督小组，对定标委员会的组建以及定标进行见证监督，实行全过程记录和可追溯管理。</w:t>
      </w:r>
      <w:r>
        <w:rPr>
          <w:rFonts w:hint="eastAsia" w:ascii="宋体" w:hAnsi="宋体" w:eastAsia="宋体" w:cs="宋体"/>
          <w:color w:val="auto"/>
          <w:szCs w:val="21"/>
          <w:highlight w:val="none"/>
          <w:lang w:val="en-US" w:eastAsia="zh-CN"/>
        </w:rPr>
        <w:t>实行</w:t>
      </w:r>
      <w:r>
        <w:rPr>
          <w:rFonts w:hint="eastAsia" w:ascii="宋体" w:hAnsi="宋体" w:eastAsia="宋体" w:cs="宋体"/>
          <w:color w:val="auto"/>
          <w:szCs w:val="21"/>
          <w:highlight w:val="none"/>
          <w:lang w:eastAsia="zh-CN"/>
        </w:rPr>
        <w:t>市场化代建的建设工程项目，定标监督小组</w:t>
      </w:r>
      <w:r>
        <w:rPr>
          <w:rFonts w:hint="eastAsia" w:ascii="宋体" w:hAnsi="宋体" w:eastAsia="宋体" w:cs="宋体"/>
          <w:color w:val="auto"/>
          <w:szCs w:val="21"/>
          <w:highlight w:val="none"/>
          <w:lang w:val="en-US" w:eastAsia="zh-CN"/>
        </w:rPr>
        <w:t>由建设单位组建</w:t>
      </w:r>
      <w:r>
        <w:rPr>
          <w:rStyle w:val="25"/>
          <w:rFonts w:hint="eastAsia" w:ascii="宋体" w:hAnsi="宋体" w:eastAsia="宋体" w:cs="宋体"/>
          <w:color w:val="auto"/>
          <w:szCs w:val="21"/>
          <w:highlight w:val="none"/>
        </w:rPr>
        <w:t>[</w:t>
      </w:r>
      <w:r>
        <w:rPr>
          <w:rStyle w:val="25"/>
          <w:rFonts w:hint="eastAsia" w:ascii="宋体" w:hAnsi="宋体" w:eastAsia="宋体" w:cs="宋体"/>
          <w:color w:val="auto"/>
          <w:szCs w:val="21"/>
          <w:highlight w:val="none"/>
        </w:rPr>
        <w:footnoteReference w:id="9"/>
      </w:r>
      <w:r>
        <w:rPr>
          <w:rStyle w:val="25"/>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w:t>
      </w:r>
    </w:p>
    <w:p>
      <w:pPr>
        <w:adjustRightInd w:val="0"/>
        <w:snapToGrid w:val="0"/>
        <w:spacing w:line="360" w:lineRule="auto"/>
        <w:ind w:firstLine="411" w:firstLineChars="196"/>
        <w:rPr>
          <w:rFonts w:ascii="宋体" w:hAnsi="宋体" w:eastAsia="宋体" w:cs="宋体"/>
          <w:color w:val="auto"/>
          <w:szCs w:val="21"/>
          <w:highlight w:val="none"/>
        </w:rPr>
      </w:pPr>
      <w:r>
        <w:rPr>
          <w:rFonts w:hint="eastAsia" w:ascii="宋体" w:hAnsi="宋体" w:eastAsia="宋体" w:cs="宋体"/>
          <w:color w:val="auto"/>
          <w:kern w:val="0"/>
          <w:szCs w:val="21"/>
          <w:highlight w:val="none"/>
        </w:rPr>
        <w:t>33.</w:t>
      </w:r>
      <w:r>
        <w:rPr>
          <w:rFonts w:hint="eastAsia" w:ascii="宋体" w:hAnsi="宋体" w:eastAsia="宋体" w:cs="宋体"/>
          <w:color w:val="auto"/>
          <w:kern w:val="0"/>
          <w:szCs w:val="21"/>
          <w:highlight w:val="none"/>
          <w:lang w:eastAsia="zh-CN"/>
        </w:rPr>
        <w:t>6</w:t>
      </w:r>
      <w:r>
        <w:rPr>
          <w:rFonts w:hint="eastAsia" w:ascii="宋体" w:hAnsi="宋体" w:eastAsia="宋体" w:cs="宋体"/>
          <w:color w:val="auto"/>
          <w:kern w:val="0"/>
          <w:szCs w:val="21"/>
          <w:highlight w:val="none"/>
          <w:lang w:val="en-US" w:eastAsia="zh-CN"/>
        </w:rPr>
        <w:t xml:space="preserve"> </w:t>
      </w:r>
      <w:r>
        <w:rPr>
          <w:rFonts w:hint="eastAsia" w:ascii="宋体" w:hAnsi="宋体" w:eastAsia="宋体" w:cs="宋体"/>
          <w:color w:val="auto"/>
          <w:kern w:val="0"/>
          <w:szCs w:val="21"/>
          <w:highlight w:val="none"/>
        </w:rPr>
        <w:t>招标人组建定标委员会后，进入</w:t>
      </w:r>
      <w:r>
        <w:rPr>
          <w:rFonts w:hint="eastAsia" w:ascii="宋体" w:hAnsi="宋体" w:eastAsia="宋体" w:cs="宋体"/>
          <w:color w:val="auto"/>
          <w:szCs w:val="21"/>
          <w:highlight w:val="none"/>
        </w:rPr>
        <w:t>深圳交易集团有限公司（深圳公共资源交易中心）</w:t>
      </w:r>
      <w:r>
        <w:rPr>
          <w:rFonts w:hint="eastAsia" w:ascii="宋体" w:hAnsi="宋体" w:eastAsia="宋体" w:cs="宋体"/>
          <w:color w:val="auto"/>
          <w:kern w:val="0"/>
          <w:szCs w:val="21"/>
          <w:highlight w:val="none"/>
        </w:rPr>
        <w:t>召开定标会。</w:t>
      </w:r>
      <w:r>
        <w:rPr>
          <w:rFonts w:hint="eastAsia" w:ascii="宋体" w:hAnsi="宋体" w:eastAsia="宋体" w:cs="宋体"/>
          <w:color w:val="auto"/>
          <w:szCs w:val="21"/>
          <w:highlight w:val="none"/>
        </w:rPr>
        <w:t>定标委员会在定标时查看加密的项目定标方案，在综合考量评标委员会评审意见、招标人清标情况的基础上，按照既定的项目定标方案独立行使投票权，并明确理由。定标委员会成员在定标系统中提交选票（须说明推荐理由），并打印选票签名确认，定标过程公开、公平、公正。定标委员会按有关规定及招标文件约定的定标方法确定一名中标人。</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招标人应当自评标结束后10个工作日内进入</w:t>
      </w:r>
      <w:r>
        <w:rPr>
          <w:rFonts w:hint="eastAsia" w:ascii="宋体" w:hAnsi="宋体" w:eastAsia="宋体" w:cs="宋体"/>
          <w:color w:val="auto"/>
          <w:szCs w:val="21"/>
          <w:highlight w:val="none"/>
        </w:rPr>
        <w:t>深圳交易集团有限公司（深圳公共资源交易中心）</w:t>
      </w:r>
      <w:r>
        <w:rPr>
          <w:rFonts w:hint="eastAsia" w:ascii="宋体" w:hAnsi="宋体" w:eastAsia="宋体" w:cs="宋体"/>
          <w:color w:val="auto"/>
          <w:kern w:val="0"/>
          <w:szCs w:val="21"/>
          <w:highlight w:val="none"/>
        </w:rPr>
        <w:t>进行定标。不能按时定标的，应当通过交易网公示延期原因和最终定标时间。</w:t>
      </w:r>
    </w:p>
    <w:p>
      <w:pPr>
        <w:adjustRightInd w:val="0"/>
        <w:snapToGrid w:val="0"/>
        <w:spacing w:line="360" w:lineRule="auto"/>
        <w:ind w:firstLine="411" w:firstLineChars="196"/>
        <w:rPr>
          <w:rFonts w:ascii="宋体" w:hAnsi="宋体" w:eastAsia="宋体" w:cs="宋体"/>
          <w:color w:val="auto"/>
          <w:szCs w:val="21"/>
          <w:highlight w:val="none"/>
        </w:rPr>
      </w:pPr>
      <w:r>
        <w:rPr>
          <w:rFonts w:hint="eastAsia" w:ascii="宋体" w:hAnsi="宋体" w:eastAsia="宋体" w:cs="宋体"/>
          <w:color w:val="auto"/>
          <w:kern w:val="0"/>
          <w:szCs w:val="21"/>
          <w:highlight w:val="none"/>
        </w:rPr>
        <w:t>33.</w:t>
      </w:r>
      <w:r>
        <w:rPr>
          <w:rFonts w:hint="eastAsia" w:ascii="宋体" w:hAnsi="宋体" w:eastAsia="宋体" w:cs="宋体"/>
          <w:color w:val="auto"/>
          <w:kern w:val="0"/>
          <w:szCs w:val="21"/>
          <w:highlight w:val="none"/>
          <w:lang w:eastAsia="zh-CN"/>
        </w:rPr>
        <w:t>7</w:t>
      </w:r>
      <w:r>
        <w:rPr>
          <w:rFonts w:hint="eastAsia" w:ascii="宋体" w:hAnsi="宋体" w:eastAsia="宋体" w:cs="宋体"/>
          <w:color w:val="auto"/>
          <w:szCs w:val="21"/>
          <w:highlight w:val="none"/>
        </w:rPr>
        <w:t>招标人应在定标结束后将定标记录、定标报告交由深圳交易集团有限公司（深圳公共资源交易中心）归档并同时公示定标结果和中标结果。定标记录应包括定标委员会会议过程、正式成员名单</w:t>
      </w:r>
      <w:r>
        <w:rPr>
          <w:rFonts w:hint="eastAsia" w:ascii="宋体" w:hAnsi="宋体" w:eastAsia="宋体" w:cs="宋体"/>
          <w:color w:val="auto"/>
          <w:szCs w:val="21"/>
          <w:highlight w:val="none"/>
          <w:lang w:eastAsia="zh-CN"/>
        </w:rPr>
        <w:t>、监督小组名单</w:t>
      </w:r>
      <w:r>
        <w:rPr>
          <w:rFonts w:hint="eastAsia" w:ascii="宋体" w:hAnsi="宋体" w:eastAsia="宋体" w:cs="宋体"/>
          <w:color w:val="auto"/>
          <w:szCs w:val="21"/>
          <w:highlight w:val="none"/>
        </w:rPr>
        <w:t>。定标报告应包括定标委员会的产生过程、定标程序及定标结果等内容。招标人提交中标信息确认时，应认真核对中标公示信息，无误后再签名确认。</w:t>
      </w:r>
    </w:p>
    <w:p>
      <w:pPr>
        <w:adjustRightInd w:val="0"/>
        <w:snapToGrid w:val="0"/>
        <w:spacing w:line="360" w:lineRule="auto"/>
        <w:ind w:firstLine="411" w:firstLineChars="196"/>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33.</w:t>
      </w:r>
      <w:r>
        <w:rPr>
          <w:rFonts w:hint="eastAsia" w:ascii="宋体" w:hAnsi="宋体" w:eastAsia="宋体" w:cs="宋体"/>
          <w:color w:val="auto"/>
          <w:kern w:val="0"/>
          <w:szCs w:val="21"/>
          <w:highlight w:val="none"/>
          <w:lang w:eastAsia="zh-CN"/>
        </w:rPr>
        <w:t>8</w:t>
      </w:r>
      <w:r>
        <w:rPr>
          <w:rFonts w:hint="eastAsia" w:ascii="宋体" w:hAnsi="宋体" w:eastAsia="宋体" w:cs="宋体"/>
          <w:color w:val="auto"/>
          <w:kern w:val="0"/>
          <w:szCs w:val="21"/>
          <w:highlight w:val="none"/>
        </w:rPr>
        <w:t>招标人应当向定标委员会提供定标方案、清标报告作为定标辅助材料。定标结束后，定标方案、清标报告及定标委员投票结果等定标过程资料应当留存备查。</w:t>
      </w:r>
    </w:p>
    <w:p>
      <w:pPr>
        <w:adjustRightInd w:val="0"/>
        <w:snapToGrid w:val="0"/>
        <w:spacing w:line="360" w:lineRule="auto"/>
        <w:ind w:firstLine="413" w:firstLineChars="196"/>
        <w:rPr>
          <w:rFonts w:hint="default" w:ascii="宋体" w:hAnsi="宋体" w:eastAsia="宋体" w:cs="宋体"/>
          <w:b/>
          <w:bCs/>
          <w:strike w:val="0"/>
          <w:color w:val="auto"/>
          <w:szCs w:val="21"/>
          <w:highlight w:val="none"/>
        </w:rPr>
      </w:pPr>
      <w:r>
        <w:rPr>
          <w:rFonts w:hint="eastAsia" w:ascii="宋体" w:hAnsi="宋体" w:eastAsia="宋体" w:cs="宋体"/>
          <w:b/>
          <w:color w:val="auto"/>
          <w:kern w:val="0"/>
          <w:szCs w:val="21"/>
          <w:highlight w:val="none"/>
        </w:rPr>
        <w:t>34.</w:t>
      </w:r>
      <w:r>
        <w:rPr>
          <w:rFonts w:hint="eastAsia" w:ascii="宋体" w:hAnsi="宋体" w:eastAsia="宋体" w:cs="宋体"/>
          <w:b/>
          <w:bCs/>
          <w:color w:val="auto"/>
          <w:szCs w:val="21"/>
          <w:highlight w:val="none"/>
        </w:rPr>
        <w:t>定标后有下列情形之一的，招标人可以从评审合格的其他投标人中采用原招标文件规定的定标方法，由原定标委员会确定中标人。</w:t>
      </w:r>
      <w:r>
        <w:rPr>
          <w:rFonts w:hint="eastAsia" w:ascii="宋体" w:hAnsi="宋体" w:eastAsia="宋体" w:cs="宋体"/>
          <w:b/>
          <w:bCs/>
          <w:strike w:val="0"/>
          <w:color w:val="auto"/>
          <w:szCs w:val="21"/>
          <w:highlight w:val="none"/>
          <w:lang w:val="en-US" w:eastAsia="zh-CN"/>
        </w:rPr>
        <w:t>原定标委员会成员不能出席的，可按原定标委员会的确定方式补足定标委员会成员。</w:t>
      </w:r>
    </w:p>
    <w:p>
      <w:pPr>
        <w:adjustRightInd w:val="0"/>
        <w:snapToGrid w:val="0"/>
        <w:spacing w:line="360" w:lineRule="auto"/>
        <w:ind w:firstLine="411" w:firstLineChars="196"/>
        <w:rPr>
          <w:rFonts w:ascii="宋体" w:hAnsi="宋体" w:eastAsia="宋体" w:cs="宋体"/>
          <w:color w:val="auto"/>
          <w:szCs w:val="21"/>
          <w:highlight w:val="none"/>
        </w:rPr>
      </w:pPr>
      <w:r>
        <w:rPr>
          <w:rFonts w:hint="eastAsia" w:ascii="宋体" w:hAnsi="宋体" w:eastAsia="宋体" w:cs="宋体"/>
          <w:color w:val="auto"/>
          <w:szCs w:val="21"/>
          <w:highlight w:val="none"/>
        </w:rPr>
        <w:t>（一）中标人放弃中标资格或者拒不签订合同的。</w:t>
      </w:r>
    </w:p>
    <w:p>
      <w:pPr>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（二）中标人不按照招标文件要求提交履约担保的。</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（三）被查实存在影响中标结果违法行为的。</w:t>
      </w:r>
    </w:p>
    <w:p>
      <w:pPr>
        <w:spacing w:line="360" w:lineRule="auto"/>
        <w:ind w:firstLine="420" w:firstLineChars="20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四</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招标人将项目总监的资历、能力、信誉作为重要择优因素，除符合《关于建设工程招标投标改革的若干规定》（深府〔2015〕73号）第五十四条第（一）、（八）项以及《深圳市规范项目经理和项目总监理工程师任职行为的若干规定》（深建规〔2022〕1号）第四条第（三）项、第八条第（三）项规定情形外，</w:t>
      </w:r>
      <w:r>
        <w:rPr>
          <w:rFonts w:hint="eastAsia" w:ascii="宋体" w:hAnsi="宋体" w:eastAsia="宋体" w:cs="宋体"/>
          <w:b w:val="0"/>
          <w:bCs w:val="0"/>
          <w:color w:val="auto"/>
          <w:sz w:val="21"/>
          <w:szCs w:val="21"/>
          <w:highlight w:val="none"/>
          <w:u w:val="none"/>
          <w:lang w:val="en-US" w:eastAsia="zh-CN"/>
        </w:rPr>
        <w:t>在取得施工许可或者相关主管部门批准开工（含开工备案）手续前，中标人确认项目</w:t>
      </w:r>
      <w:r>
        <w:rPr>
          <w:rFonts w:hint="eastAsia" w:ascii="宋体" w:hAnsi="宋体" w:eastAsia="宋体" w:cs="宋体"/>
          <w:b w:val="0"/>
          <w:bCs w:val="0"/>
          <w:color w:val="auto"/>
          <w:sz w:val="21"/>
          <w:szCs w:val="21"/>
          <w:highlight w:val="none"/>
          <w:u w:val="none"/>
        </w:rPr>
        <w:t>总监</w:t>
      </w:r>
      <w:r>
        <w:rPr>
          <w:rFonts w:hint="eastAsia" w:ascii="宋体" w:hAnsi="宋体" w:eastAsia="宋体" w:cs="宋体"/>
          <w:b w:val="0"/>
          <w:bCs w:val="0"/>
          <w:color w:val="auto"/>
          <w:sz w:val="21"/>
          <w:szCs w:val="21"/>
          <w:highlight w:val="none"/>
          <w:u w:val="none"/>
          <w:lang w:val="en-US" w:eastAsia="zh-CN"/>
        </w:rPr>
        <w:t>无法到岗的。</w:t>
      </w:r>
    </w:p>
    <w:p>
      <w:pPr>
        <w:adjustRightInd w:val="0"/>
        <w:snapToGrid w:val="0"/>
        <w:spacing w:line="360" w:lineRule="auto"/>
        <w:ind w:firstLine="422" w:firstLineChars="200"/>
        <w:rPr>
          <w:rFonts w:ascii="宋体" w:hAnsi="宋体" w:eastAsia="宋体" w:cs="宋体"/>
          <w:bCs/>
          <w:color w:val="auto"/>
          <w:kern w:val="0"/>
          <w:szCs w:val="21"/>
          <w:highlight w:val="none"/>
        </w:rPr>
      </w:pPr>
      <w:r>
        <w:rPr>
          <w:rFonts w:hint="eastAsia" w:ascii="宋体" w:hAnsi="宋体" w:eastAsia="宋体" w:cs="宋体"/>
          <w:b/>
          <w:bCs/>
          <w:color w:val="auto"/>
          <w:kern w:val="0"/>
          <w:szCs w:val="21"/>
          <w:highlight w:val="none"/>
        </w:rPr>
        <w:t>35.招标人拒绝投标等权力</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35.1招标人不承诺将合同授予报价最低的投标人。</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35.2中标人确定后，招标人无义务向未中标的投标人就其未中标的原因作出解释。未中标的投标人不得向评标委员会组成人员或招标人询问评标过程的情况或索要相关材料。</w:t>
      </w:r>
    </w:p>
    <w:p>
      <w:pPr>
        <w:adjustRightInd w:val="0"/>
        <w:snapToGrid w:val="0"/>
        <w:spacing w:line="360" w:lineRule="auto"/>
        <w:ind w:firstLine="422" w:firstLineChars="200"/>
        <w:rPr>
          <w:rFonts w:ascii="宋体" w:hAnsi="宋体" w:eastAsia="宋体" w:cs="宋体"/>
          <w:bCs/>
          <w:color w:val="auto"/>
          <w:kern w:val="0"/>
          <w:szCs w:val="21"/>
          <w:highlight w:val="none"/>
        </w:rPr>
      </w:pPr>
      <w:r>
        <w:rPr>
          <w:rFonts w:hint="eastAsia" w:ascii="宋体" w:hAnsi="宋体" w:eastAsia="宋体" w:cs="宋体"/>
          <w:b/>
          <w:bCs/>
          <w:color w:val="auto"/>
          <w:kern w:val="0"/>
          <w:szCs w:val="21"/>
          <w:highlight w:val="none"/>
        </w:rPr>
        <w:t>36.资信标表格</w:t>
      </w:r>
    </w:p>
    <w:p>
      <w:pPr>
        <w:adjustRightInd w:val="0"/>
        <w:snapToGrid w:val="0"/>
        <w:spacing w:line="360" w:lineRule="auto"/>
        <w:ind w:firstLine="420" w:firstLineChars="200"/>
        <w:rPr>
          <w:rFonts w:ascii="宋体" w:hAnsi="宋体"/>
          <w:color w:val="auto"/>
          <w:kern w:val="0"/>
          <w:sz w:val="28"/>
          <w:szCs w:val="28"/>
          <w:highlight w:val="none"/>
        </w:rPr>
      </w:pPr>
      <w:r>
        <w:rPr>
          <w:rFonts w:hint="eastAsia" w:ascii="宋体" w:hAnsi="宋体" w:eastAsia="宋体" w:cs="宋体"/>
          <w:color w:val="auto"/>
          <w:kern w:val="0"/>
          <w:szCs w:val="21"/>
          <w:highlight w:val="none"/>
        </w:rPr>
        <w:t>36.1招标人可以结合项目实际要求投标人提供资信标作为定标参考因素之一。</w:t>
      </w:r>
    </w:p>
    <w:p>
      <w:pPr>
        <w:adjustRightInd w:val="0"/>
        <w:snapToGrid w:val="0"/>
        <w:spacing w:line="360" w:lineRule="auto"/>
        <w:jc w:val="center"/>
        <w:rPr>
          <w:rFonts w:ascii="宋体" w:hAnsi="宋体"/>
          <w:color w:val="auto"/>
          <w:kern w:val="0"/>
          <w:sz w:val="28"/>
          <w:szCs w:val="28"/>
          <w:highlight w:val="none"/>
          <w:u w:val="single"/>
        </w:rPr>
      </w:pPr>
      <w:r>
        <w:rPr>
          <w:rFonts w:hint="eastAsia" w:ascii="宋体" w:hAnsi="宋体" w:eastAsia="宋体" w:cs="宋体"/>
          <w:b/>
          <w:color w:val="auto"/>
          <w:kern w:val="0"/>
          <w:sz w:val="28"/>
          <w:szCs w:val="28"/>
          <w:highlight w:val="none"/>
        </w:rPr>
        <w:t>资信标要求一览表（如有）</w:t>
      </w:r>
    </w:p>
    <w:tbl>
      <w:tblPr>
        <w:tblStyle w:val="20"/>
        <w:tblW w:w="928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2"/>
        <w:gridCol w:w="2551"/>
        <w:gridCol w:w="56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102" w:type="dxa"/>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序号</w:t>
            </w:r>
          </w:p>
        </w:tc>
        <w:tc>
          <w:tcPr>
            <w:tcW w:w="2551" w:type="dxa"/>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资信要素名称</w:t>
            </w:r>
          </w:p>
        </w:tc>
        <w:tc>
          <w:tcPr>
            <w:tcW w:w="5636" w:type="dxa"/>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有关要求或说明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102" w:type="dxa"/>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bookmarkStart w:id="15" w:name="资信标要求一览表" w:colFirst="0" w:colLast="0"/>
          </w:p>
        </w:tc>
        <w:tc>
          <w:tcPr>
            <w:tcW w:w="2551" w:type="dxa"/>
            <w:shd w:val="clear" w:color="auto" w:fill="auto"/>
            <w:vAlign w:val="center"/>
          </w:tcPr>
          <w:p>
            <w:pPr>
              <w:adjustRightInd w:val="0"/>
              <w:snapToGrid w:val="0"/>
              <w:spacing w:line="360" w:lineRule="auto"/>
              <w:rPr>
                <w:rFonts w:ascii="宋体" w:hAnsi="宋体" w:eastAsia="宋体" w:cs="宋体"/>
                <w:color w:val="auto"/>
                <w:kern w:val="0"/>
                <w:szCs w:val="21"/>
                <w:highlight w:val="none"/>
              </w:rPr>
            </w:pPr>
          </w:p>
        </w:tc>
        <w:tc>
          <w:tcPr>
            <w:tcW w:w="5636" w:type="dxa"/>
            <w:shd w:val="clear" w:color="auto" w:fill="auto"/>
            <w:vAlign w:val="center"/>
          </w:tcPr>
          <w:p>
            <w:pPr>
              <w:adjustRightInd w:val="0"/>
              <w:snapToGrid w:val="0"/>
              <w:spacing w:line="360" w:lineRule="auto"/>
              <w:rPr>
                <w:rFonts w:ascii="宋体" w:hAnsi="宋体" w:eastAsia="宋体" w:cs="宋体"/>
                <w:color w:val="auto"/>
                <w:kern w:val="0"/>
                <w:szCs w:val="21"/>
                <w:highlight w:val="none"/>
              </w:rPr>
            </w:pPr>
          </w:p>
        </w:tc>
      </w:tr>
      <w:bookmarkEnd w:id="15"/>
    </w:tbl>
    <w:p>
      <w:pPr>
        <w:adjustRightInd w:val="0"/>
        <w:snapToGrid w:val="0"/>
        <w:spacing w:line="360" w:lineRule="auto"/>
        <w:rPr>
          <w:rFonts w:ascii="宋体" w:hAnsi="宋体"/>
          <w:color w:val="auto"/>
          <w:kern w:val="0"/>
          <w:szCs w:val="21"/>
          <w:highlight w:val="none"/>
        </w:rPr>
      </w:pPr>
      <w:r>
        <w:rPr>
          <w:rFonts w:hint="eastAsia" w:ascii="宋体" w:hAnsi="宋体" w:eastAsia="宋体" w:cs="宋体"/>
          <w:color w:val="auto"/>
          <w:kern w:val="0"/>
          <w:szCs w:val="21"/>
          <w:highlight w:val="none"/>
        </w:rPr>
        <w:t>备注：资信要素不进行评审，真实性通过公示予以监督。</w:t>
      </w:r>
    </w:p>
    <w:p>
      <w:pPr>
        <w:widowControl/>
        <w:jc w:val="left"/>
        <w:rPr>
          <w:rFonts w:ascii="宋体" w:hAnsi="宋体"/>
          <w:color w:val="auto"/>
          <w:kern w:val="0"/>
          <w:szCs w:val="21"/>
          <w:highlight w:val="none"/>
        </w:rPr>
      </w:pPr>
    </w:p>
    <w:p>
      <w:pPr>
        <w:pStyle w:val="4"/>
        <w:keepNext w:val="0"/>
        <w:keepLines w:val="0"/>
        <w:tabs>
          <w:tab w:val="left" w:pos="720"/>
          <w:tab w:val="left" w:pos="4032"/>
        </w:tabs>
        <w:adjustRightInd w:val="0"/>
        <w:snapToGrid w:val="0"/>
        <w:spacing w:before="0" w:after="0" w:line="360" w:lineRule="auto"/>
        <w:jc w:val="center"/>
        <w:rPr>
          <w:rFonts w:ascii="宋体" w:hAnsi="宋体"/>
          <w:color w:val="auto"/>
          <w:sz w:val="30"/>
          <w:szCs w:val="30"/>
          <w:highlight w:val="none"/>
        </w:rPr>
      </w:pPr>
      <w:bookmarkStart w:id="16" w:name="_Toc45702618"/>
      <w:r>
        <w:rPr>
          <w:rFonts w:hint="eastAsia" w:ascii="宋体" w:hAnsi="宋体"/>
          <w:color w:val="auto"/>
          <w:sz w:val="30"/>
          <w:szCs w:val="30"/>
          <w:highlight w:val="none"/>
        </w:rPr>
        <w:t>（七）中标通知书</w:t>
      </w:r>
      <w:bookmarkEnd w:id="16"/>
    </w:p>
    <w:p>
      <w:pPr>
        <w:adjustRightInd w:val="0"/>
        <w:snapToGrid w:val="0"/>
        <w:spacing w:line="360" w:lineRule="auto"/>
        <w:ind w:firstLine="422" w:firstLineChars="200"/>
        <w:rPr>
          <w:rFonts w:ascii="宋体" w:hAnsi="宋体" w:eastAsia="宋体" w:cs="宋体"/>
          <w:bCs/>
          <w:color w:val="auto"/>
          <w:kern w:val="0"/>
          <w:szCs w:val="21"/>
          <w:highlight w:val="none"/>
        </w:rPr>
      </w:pPr>
      <w:r>
        <w:rPr>
          <w:rFonts w:hint="eastAsia" w:ascii="宋体" w:hAnsi="宋体" w:eastAsia="宋体" w:cs="宋体"/>
          <w:b/>
          <w:bCs/>
          <w:color w:val="auto"/>
          <w:kern w:val="0"/>
          <w:szCs w:val="21"/>
          <w:highlight w:val="none"/>
        </w:rPr>
        <w:t>37.中标通知书</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37.1在规定的公示期内未收到对中标结果的异议的，招标人将按法律法规规定的时间内向中标人发出中标通知书。如接到有关投诉的，招标人将可能暂停发出中标通知书。</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37.2招标人在发出中标通知书之前因正当理由，经行政监督部门批准并经交易网公示3个工作日后，招标人有权接受或拒绝投标、宣布投标程序无效或拒绝所有投标。对受影响的投标人不承担任何责任。</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37.3中标人应在收到中标通知书后15天内，向招标人提交可实施的施工组织设计，招标人应当会同监理单位对施工组织设计进行审核。</w:t>
      </w:r>
    </w:p>
    <w:p>
      <w:pPr>
        <w:pStyle w:val="4"/>
        <w:keepNext w:val="0"/>
        <w:keepLines w:val="0"/>
        <w:tabs>
          <w:tab w:val="left" w:pos="720"/>
          <w:tab w:val="left" w:pos="4032"/>
        </w:tabs>
        <w:adjustRightInd w:val="0"/>
        <w:snapToGrid w:val="0"/>
        <w:spacing w:before="0" w:after="0" w:line="360" w:lineRule="auto"/>
        <w:jc w:val="center"/>
        <w:rPr>
          <w:rFonts w:ascii="宋体" w:hAnsi="宋体"/>
          <w:color w:val="auto"/>
          <w:sz w:val="30"/>
          <w:szCs w:val="30"/>
          <w:highlight w:val="none"/>
        </w:rPr>
      </w:pPr>
      <w:bookmarkStart w:id="17" w:name="_Toc45702619"/>
      <w:r>
        <w:rPr>
          <w:rFonts w:hint="eastAsia" w:ascii="宋体" w:hAnsi="宋体"/>
          <w:color w:val="auto"/>
          <w:sz w:val="30"/>
          <w:szCs w:val="30"/>
          <w:highlight w:val="none"/>
        </w:rPr>
        <w:t>（八）合同的授予</w:t>
      </w:r>
      <w:bookmarkEnd w:id="17"/>
    </w:p>
    <w:p>
      <w:pPr>
        <w:adjustRightInd w:val="0"/>
        <w:snapToGrid w:val="0"/>
        <w:spacing w:line="360" w:lineRule="auto"/>
        <w:ind w:firstLine="422" w:firstLineChars="200"/>
        <w:rPr>
          <w:rFonts w:ascii="宋体" w:hAnsi="宋体" w:eastAsia="宋体" w:cs="宋体"/>
          <w:bCs/>
          <w:color w:val="auto"/>
          <w:kern w:val="0"/>
          <w:szCs w:val="21"/>
          <w:highlight w:val="none"/>
        </w:rPr>
      </w:pPr>
      <w:r>
        <w:rPr>
          <w:rFonts w:hint="eastAsia" w:ascii="宋体" w:hAnsi="宋体" w:eastAsia="宋体" w:cs="宋体"/>
          <w:b/>
          <w:bCs/>
          <w:color w:val="auto"/>
          <w:kern w:val="0"/>
          <w:szCs w:val="21"/>
          <w:highlight w:val="none"/>
        </w:rPr>
        <w:t>38.合同授予标准</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38.1本工程的工程监理合同将授予按招标文件规定所确定的中标人。</w:t>
      </w:r>
    </w:p>
    <w:p>
      <w:pPr>
        <w:adjustRightInd w:val="0"/>
        <w:snapToGrid w:val="0"/>
        <w:spacing w:line="360" w:lineRule="auto"/>
        <w:ind w:firstLine="422" w:firstLineChars="200"/>
        <w:rPr>
          <w:rFonts w:ascii="宋体" w:hAnsi="宋体" w:eastAsia="宋体" w:cs="宋体"/>
          <w:bCs/>
          <w:color w:val="auto"/>
          <w:kern w:val="0"/>
          <w:szCs w:val="21"/>
          <w:highlight w:val="none"/>
        </w:rPr>
      </w:pPr>
      <w:r>
        <w:rPr>
          <w:rFonts w:hint="eastAsia" w:ascii="宋体" w:hAnsi="宋体" w:eastAsia="宋体" w:cs="宋体"/>
          <w:b/>
          <w:bCs/>
          <w:color w:val="auto"/>
          <w:kern w:val="0"/>
          <w:szCs w:val="21"/>
          <w:highlight w:val="none"/>
        </w:rPr>
        <w:t>39.合同协议书的签订</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39.1招标人与中标人将于招标文件规定的时限内，根据招标文件和中标人的投标文件签订建设工程监理合同，合同价为中标人的投标报价</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因计算错误，评标委员会修正中标价的除外</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39.2招标人与中标人签订的监理合同必须遵守本招标文件的合同条件，并且不得更改合同条件。</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39.3中标人不按招标文件规定与招标人签订合同，招标人有权废除中标，并没收其投标保证金或投标保函，给招标人造成的损失超过投标担保数额的，还应当对超过部分予以赔偿，同时依法承担相应法律责任。</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39.4中标人应当按照合同约定履行义务，完成中标工程的建设工程监理工作，不得将中标工程转让</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转包</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给他人。</w:t>
      </w:r>
    </w:p>
    <w:p>
      <w:pPr>
        <w:widowControl/>
        <w:jc w:val="left"/>
        <w:rPr>
          <w:rFonts w:hAnsi="宋体"/>
          <w:color w:val="auto"/>
          <w:kern w:val="0"/>
          <w:szCs w:val="21"/>
          <w:highlight w:val="none"/>
        </w:rPr>
      </w:pPr>
      <w:r>
        <w:rPr>
          <w:rFonts w:hAnsi="宋体"/>
          <w:color w:val="auto"/>
          <w:kern w:val="0"/>
          <w:szCs w:val="21"/>
          <w:highlight w:val="none"/>
        </w:rPr>
        <w:br w:type="page"/>
      </w:r>
    </w:p>
    <w:p>
      <w:pPr>
        <w:adjustRightInd w:val="0"/>
        <w:snapToGrid w:val="0"/>
        <w:spacing w:line="360" w:lineRule="auto"/>
        <w:jc w:val="center"/>
        <w:outlineLvl w:val="0"/>
        <w:rPr>
          <w:rFonts w:ascii="黑体" w:hAnsi="黑体" w:eastAsia="黑体" w:cs="黑体"/>
          <w:bCs/>
          <w:snapToGrid w:val="0"/>
          <w:color w:val="auto"/>
          <w:kern w:val="0"/>
          <w:sz w:val="32"/>
          <w:szCs w:val="32"/>
          <w:highlight w:val="none"/>
        </w:rPr>
      </w:pPr>
      <w:bookmarkStart w:id="18" w:name="_Toc45702620"/>
      <w:r>
        <w:rPr>
          <w:rFonts w:hint="eastAsia" w:ascii="黑体" w:hAnsi="黑体" w:eastAsia="黑体" w:cs="黑体"/>
          <w:bCs/>
          <w:snapToGrid w:val="0"/>
          <w:color w:val="auto"/>
          <w:kern w:val="0"/>
          <w:sz w:val="32"/>
          <w:szCs w:val="32"/>
          <w:highlight w:val="none"/>
        </w:rPr>
        <w:t>第三章  招标人对招标文件及合同范本的补充/修改</w:t>
      </w:r>
      <w:bookmarkEnd w:id="18"/>
    </w:p>
    <w:p>
      <w:pPr>
        <w:topLinePunct/>
        <w:adjustRightInd w:val="0"/>
        <w:snapToGrid w:val="0"/>
        <w:spacing w:line="360" w:lineRule="auto"/>
        <w:ind w:firstLine="420" w:firstLineChars="200"/>
        <w:jc w:val="left"/>
        <w:rPr>
          <w:rFonts w:ascii="宋体" w:hAnsi="宋体"/>
          <w:snapToGrid w:val="0"/>
          <w:color w:val="auto"/>
          <w:kern w:val="0"/>
          <w:szCs w:val="21"/>
          <w:highlight w:val="none"/>
        </w:rPr>
      </w:pPr>
    </w:p>
    <w:p>
      <w:pPr>
        <w:topLinePunct/>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招标人可根据工程实际情况，对本范本进行补充或修改，但有关补充或修改内容不得违法违规，且必须逐一列举在以下栏目中。请投标人认真阅读并遵照执行：</w:t>
      </w:r>
    </w:p>
    <w:p>
      <w:pPr>
        <w:topLinePunct/>
        <w:adjustRightInd w:val="0"/>
        <w:snapToGrid w:val="0"/>
        <w:spacing w:line="360" w:lineRule="auto"/>
        <w:ind w:firstLine="420" w:firstLineChars="200"/>
        <w:rPr>
          <w:rFonts w:ascii="宋体" w:hAnsi="宋体" w:eastAsia="宋体" w:cs="宋体"/>
          <w:color w:val="auto"/>
          <w:kern w:val="0"/>
          <w:szCs w:val="21"/>
          <w:highlight w:val="none"/>
        </w:rPr>
      </w:pPr>
    </w:p>
    <w:p>
      <w:pPr>
        <w:topLinePunct/>
        <w:adjustRightInd w:val="0"/>
        <w:snapToGrid w:val="0"/>
        <w:spacing w:line="360" w:lineRule="auto"/>
        <w:ind w:firstLine="420" w:firstLineChars="200"/>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补充修改</w:t>
      </w:r>
    </w:p>
    <w:p>
      <w:pPr>
        <w:topLinePunct/>
        <w:adjustRightInd w:val="0"/>
        <w:snapToGrid w:val="0"/>
        <w:spacing w:line="360" w:lineRule="auto"/>
        <w:ind w:firstLine="420" w:firstLineChars="200"/>
        <w:rPr>
          <w:rFonts w:ascii="宋体" w:hAnsi="宋体" w:eastAsia="宋体" w:cs="宋体"/>
          <w:color w:val="auto"/>
          <w:kern w:val="0"/>
          <w:szCs w:val="21"/>
          <w:highlight w:val="none"/>
          <w:u w:val="single"/>
        </w:rPr>
      </w:pPr>
    </w:p>
    <w:p>
      <w:pPr>
        <w:topLinePunct/>
        <w:adjustRightInd w:val="0"/>
        <w:snapToGrid w:val="0"/>
        <w:spacing w:line="360" w:lineRule="auto"/>
        <w:ind w:firstLine="420" w:firstLineChars="200"/>
        <w:rPr>
          <w:rFonts w:ascii="宋体" w:hAnsi="宋体" w:eastAsia="宋体" w:cs="宋体"/>
          <w:color w:val="auto"/>
          <w:kern w:val="0"/>
          <w:szCs w:val="21"/>
          <w:highlight w:val="none"/>
        </w:rPr>
      </w:pPr>
    </w:p>
    <w:p>
      <w:pPr>
        <w:topLinePunct/>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以下空白。</w:t>
      </w:r>
    </w:p>
    <w:p>
      <w:pPr>
        <w:topLinePunct/>
        <w:adjustRightInd w:val="0"/>
        <w:snapToGrid w:val="0"/>
        <w:spacing w:line="360" w:lineRule="auto"/>
        <w:ind w:firstLine="420" w:firstLineChars="200"/>
        <w:rPr>
          <w:rFonts w:ascii="宋体" w:hAnsi="宋体" w:eastAsia="宋体" w:cs="宋体"/>
          <w:color w:val="auto"/>
          <w:kern w:val="0"/>
          <w:szCs w:val="21"/>
          <w:highlight w:val="none"/>
        </w:rPr>
      </w:pPr>
    </w:p>
    <w:p>
      <w:pPr>
        <w:topLinePunct/>
        <w:adjustRightInd w:val="0"/>
        <w:snapToGrid w:val="0"/>
        <w:spacing w:line="360" w:lineRule="auto"/>
        <w:ind w:firstLine="420" w:firstLineChars="200"/>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招   标   人：</w:t>
      </w:r>
      <w:r>
        <w:rPr>
          <w:rFonts w:hint="eastAsia" w:ascii="宋体" w:hAnsi="宋体" w:eastAsia="宋体" w:cs="宋体"/>
          <w:color w:val="auto"/>
          <w:kern w:val="0"/>
          <w:szCs w:val="21"/>
          <w:highlight w:val="none"/>
          <w:u w:val="single"/>
        </w:rPr>
        <w:t xml:space="preserve">      </w:t>
      </w:r>
    </w:p>
    <w:p>
      <w:pPr>
        <w:topLinePunct/>
        <w:adjustRightInd w:val="0"/>
        <w:snapToGrid w:val="0"/>
        <w:spacing w:line="360" w:lineRule="auto"/>
        <w:ind w:firstLine="420" w:firstLineChars="200"/>
        <w:rPr>
          <w:rFonts w:ascii="宋体" w:hAnsi="宋体" w:eastAsia="宋体" w:cs="宋体"/>
          <w:color w:val="auto"/>
          <w:kern w:val="0"/>
          <w:szCs w:val="21"/>
          <w:highlight w:val="none"/>
        </w:rPr>
      </w:pPr>
    </w:p>
    <w:p>
      <w:pPr>
        <w:topLinePunct/>
        <w:adjustRightInd w:val="0"/>
        <w:snapToGrid w:val="0"/>
        <w:spacing w:line="360" w:lineRule="auto"/>
        <w:ind w:firstLine="420" w:firstLineChars="200"/>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招标代理机构：</w:t>
      </w:r>
      <w:r>
        <w:rPr>
          <w:rFonts w:hint="eastAsia" w:ascii="宋体" w:hAnsi="宋体" w:eastAsia="宋体" w:cs="宋体"/>
          <w:color w:val="auto"/>
          <w:kern w:val="0"/>
          <w:szCs w:val="21"/>
          <w:highlight w:val="none"/>
          <w:u w:val="single"/>
        </w:rPr>
        <w:t xml:space="preserve">      </w:t>
      </w:r>
    </w:p>
    <w:p>
      <w:pPr>
        <w:topLinePunct/>
        <w:adjustRightInd w:val="0"/>
        <w:snapToGrid w:val="0"/>
        <w:spacing w:line="360" w:lineRule="auto"/>
        <w:ind w:firstLine="420" w:firstLineChars="200"/>
        <w:rPr>
          <w:rFonts w:ascii="宋体" w:hAnsi="宋体" w:eastAsia="宋体" w:cs="宋体"/>
          <w:color w:val="auto"/>
          <w:kern w:val="0"/>
          <w:szCs w:val="21"/>
          <w:highlight w:val="none"/>
        </w:rPr>
      </w:pPr>
    </w:p>
    <w:p>
      <w:pPr>
        <w:topLinePunct/>
        <w:adjustRightInd w:val="0"/>
        <w:snapToGrid w:val="0"/>
        <w:spacing w:line="360" w:lineRule="auto"/>
        <w:ind w:firstLine="420" w:firstLineChars="200"/>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编制日期：</w:t>
      </w:r>
      <w:r>
        <w:rPr>
          <w:rFonts w:hint="eastAsia" w:ascii="宋体" w:hAnsi="宋体" w:eastAsia="宋体" w:cs="宋体"/>
          <w:color w:val="auto"/>
          <w:kern w:val="0"/>
          <w:szCs w:val="21"/>
          <w:highlight w:val="none"/>
          <w:u w:val="single"/>
        </w:rPr>
        <w:t xml:space="preserve">      </w:t>
      </w:r>
    </w:p>
    <w:p>
      <w:pPr>
        <w:widowControl/>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br w:type="page"/>
      </w:r>
    </w:p>
    <w:p>
      <w:pPr>
        <w:adjustRightInd w:val="0"/>
        <w:snapToGrid w:val="0"/>
        <w:spacing w:line="20" w:lineRule="exact"/>
        <w:rPr>
          <w:snapToGrid w:val="0"/>
          <w:color w:val="auto"/>
          <w:kern w:val="0"/>
          <w:highlight w:val="none"/>
        </w:rPr>
      </w:pPr>
    </w:p>
    <w:p>
      <w:pPr>
        <w:adjustRightInd w:val="0"/>
        <w:snapToGrid w:val="0"/>
        <w:spacing w:line="360" w:lineRule="auto"/>
        <w:jc w:val="center"/>
        <w:outlineLvl w:val="0"/>
        <w:rPr>
          <w:rFonts w:ascii="黑体" w:hAnsi="黑体" w:eastAsia="黑体" w:cs="黑体"/>
          <w:bCs/>
          <w:snapToGrid w:val="0"/>
          <w:color w:val="auto"/>
          <w:kern w:val="0"/>
          <w:sz w:val="32"/>
          <w:szCs w:val="32"/>
          <w:highlight w:val="none"/>
        </w:rPr>
      </w:pPr>
      <w:bookmarkStart w:id="19" w:name="_Toc45702621"/>
      <w:r>
        <w:rPr>
          <w:rFonts w:hint="eastAsia" w:ascii="黑体" w:hAnsi="黑体" w:eastAsia="黑体" w:cs="黑体"/>
          <w:bCs/>
          <w:snapToGrid w:val="0"/>
          <w:color w:val="auto"/>
          <w:kern w:val="0"/>
          <w:sz w:val="32"/>
          <w:szCs w:val="32"/>
          <w:highlight w:val="none"/>
        </w:rPr>
        <w:t>第四章  合同条款</w:t>
      </w:r>
      <w:bookmarkEnd w:id="19"/>
    </w:p>
    <w:p>
      <w:pPr>
        <w:adjustRightInd w:val="0"/>
        <w:snapToGrid w:val="0"/>
        <w:spacing w:line="20" w:lineRule="exact"/>
        <w:rPr>
          <w:snapToGrid w:val="0"/>
          <w:color w:val="auto"/>
          <w:kern w:val="0"/>
          <w:highlight w:val="none"/>
        </w:rPr>
      </w:pPr>
      <w:r>
        <w:rPr>
          <w:snapToGrid w:val="0"/>
          <w:color w:val="auto"/>
          <w:kern w:val="0"/>
          <w:highlight w:val="none"/>
        </w:rPr>
        <w:br w:type="page"/>
      </w:r>
    </w:p>
    <w:p>
      <w:pPr>
        <w:tabs>
          <w:tab w:val="left" w:pos="1251"/>
          <w:tab w:val="left" w:pos="1511"/>
        </w:tabs>
        <w:adjustRightInd w:val="0"/>
        <w:snapToGrid w:val="0"/>
        <w:spacing w:line="360" w:lineRule="auto"/>
        <w:jc w:val="righ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 w:val="24"/>
          <w:highlight w:val="none"/>
        </w:rPr>
        <w:t>工程编号：</w:t>
      </w:r>
    </w:p>
    <w:p>
      <w:pPr>
        <w:tabs>
          <w:tab w:val="left" w:pos="1251"/>
          <w:tab w:val="left" w:pos="1511"/>
        </w:tabs>
        <w:adjustRightInd w:val="0"/>
        <w:snapToGrid w:val="0"/>
        <w:spacing w:line="360" w:lineRule="auto"/>
        <w:jc w:val="right"/>
        <w:rPr>
          <w:rFonts w:ascii="宋体" w:hAnsi="宋体"/>
          <w:snapToGrid w:val="0"/>
          <w:color w:val="auto"/>
          <w:kern w:val="0"/>
          <w:sz w:val="24"/>
          <w:highlight w:val="none"/>
        </w:rPr>
      </w:pPr>
      <w:r>
        <w:rPr>
          <w:rFonts w:hint="eastAsia" w:ascii="宋体" w:hAnsi="宋体" w:eastAsia="宋体" w:cs="宋体"/>
          <w:snapToGrid w:val="0"/>
          <w:color w:val="auto"/>
          <w:kern w:val="0"/>
          <w:sz w:val="24"/>
          <w:highlight w:val="none"/>
        </w:rPr>
        <w:t>合同编号：</w:t>
      </w:r>
    </w:p>
    <w:p>
      <w:pPr>
        <w:tabs>
          <w:tab w:val="left" w:pos="1251"/>
          <w:tab w:val="left" w:pos="1511"/>
        </w:tabs>
        <w:adjustRightInd w:val="0"/>
        <w:snapToGrid w:val="0"/>
        <w:spacing w:line="360" w:lineRule="auto"/>
        <w:jc w:val="right"/>
        <w:rPr>
          <w:rFonts w:ascii="宋体" w:hAnsi="宋体"/>
          <w:snapToGrid w:val="0"/>
          <w:color w:val="auto"/>
          <w:kern w:val="0"/>
          <w:sz w:val="24"/>
          <w:highlight w:val="none"/>
        </w:rPr>
      </w:pPr>
    </w:p>
    <w:p>
      <w:pPr>
        <w:tabs>
          <w:tab w:val="left" w:pos="1251"/>
          <w:tab w:val="left" w:pos="1511"/>
        </w:tabs>
        <w:adjustRightInd w:val="0"/>
        <w:snapToGrid w:val="0"/>
        <w:spacing w:line="360" w:lineRule="auto"/>
        <w:jc w:val="right"/>
        <w:rPr>
          <w:rFonts w:ascii="宋体" w:hAnsi="宋体"/>
          <w:snapToGrid w:val="0"/>
          <w:color w:val="auto"/>
          <w:kern w:val="0"/>
          <w:sz w:val="24"/>
          <w:highlight w:val="none"/>
        </w:rPr>
      </w:pPr>
    </w:p>
    <w:p>
      <w:pPr>
        <w:adjustRightInd w:val="0"/>
        <w:snapToGrid w:val="0"/>
        <w:spacing w:line="360" w:lineRule="auto"/>
        <w:jc w:val="center"/>
        <w:rPr>
          <w:rFonts w:ascii="黑体" w:hAnsi="宋体" w:eastAsia="黑体"/>
          <w:snapToGrid w:val="0"/>
          <w:color w:val="auto"/>
          <w:kern w:val="0"/>
          <w:sz w:val="60"/>
          <w:szCs w:val="60"/>
          <w:highlight w:val="none"/>
        </w:rPr>
      </w:pPr>
      <w:r>
        <w:rPr>
          <w:rFonts w:hint="eastAsia" w:ascii="黑体" w:hAnsi="宋体" w:eastAsia="黑体"/>
          <w:snapToGrid w:val="0"/>
          <w:color w:val="auto"/>
          <w:kern w:val="0"/>
          <w:sz w:val="60"/>
          <w:szCs w:val="60"/>
          <w:highlight w:val="none"/>
        </w:rPr>
        <w:t>深圳市工程监理合同</w:t>
      </w:r>
    </w:p>
    <w:p>
      <w:pPr>
        <w:adjustRightInd w:val="0"/>
        <w:snapToGrid w:val="0"/>
        <w:spacing w:line="360" w:lineRule="auto"/>
        <w:jc w:val="center"/>
        <w:rPr>
          <w:rFonts w:ascii="宋体" w:hAnsi="宋体"/>
          <w:snapToGrid w:val="0"/>
          <w:color w:val="auto"/>
          <w:kern w:val="0"/>
          <w:sz w:val="44"/>
          <w:szCs w:val="44"/>
          <w:highlight w:val="none"/>
        </w:rPr>
      </w:pPr>
      <w:r>
        <w:rPr>
          <w:rFonts w:hint="eastAsia" w:ascii="宋体" w:hAnsi="宋体"/>
          <w:snapToGrid w:val="0"/>
          <w:color w:val="auto"/>
          <w:kern w:val="0"/>
          <w:sz w:val="44"/>
          <w:szCs w:val="44"/>
          <w:highlight w:val="none"/>
        </w:rPr>
        <w:t>（示 范 文 本）</w:t>
      </w:r>
    </w:p>
    <w:p>
      <w:pPr>
        <w:adjustRightInd w:val="0"/>
        <w:snapToGrid w:val="0"/>
        <w:spacing w:line="360" w:lineRule="auto"/>
        <w:jc w:val="center"/>
        <w:rPr>
          <w:rFonts w:ascii="宋体" w:hAnsi="宋体"/>
          <w:snapToGrid w:val="0"/>
          <w:color w:val="auto"/>
          <w:kern w:val="0"/>
          <w:sz w:val="44"/>
          <w:szCs w:val="44"/>
          <w:highlight w:val="none"/>
        </w:rPr>
      </w:pPr>
    </w:p>
    <w:p>
      <w:pPr>
        <w:adjustRightInd w:val="0"/>
        <w:snapToGrid w:val="0"/>
        <w:spacing w:line="360" w:lineRule="auto"/>
        <w:jc w:val="center"/>
        <w:rPr>
          <w:rFonts w:ascii="宋体" w:hAnsi="宋体"/>
          <w:snapToGrid w:val="0"/>
          <w:color w:val="auto"/>
          <w:kern w:val="0"/>
          <w:sz w:val="44"/>
          <w:szCs w:val="44"/>
          <w:highlight w:val="none"/>
        </w:rPr>
      </w:pPr>
    </w:p>
    <w:p>
      <w:pPr>
        <w:adjustRightInd w:val="0"/>
        <w:snapToGrid w:val="0"/>
        <w:spacing w:line="360" w:lineRule="auto"/>
        <w:jc w:val="center"/>
        <w:rPr>
          <w:rFonts w:ascii="宋体" w:hAnsi="宋体"/>
          <w:snapToGrid w:val="0"/>
          <w:color w:val="auto"/>
          <w:kern w:val="0"/>
          <w:sz w:val="44"/>
          <w:szCs w:val="44"/>
          <w:highlight w:val="none"/>
        </w:rPr>
      </w:pPr>
    </w:p>
    <w:p>
      <w:pPr>
        <w:adjustRightInd w:val="0"/>
        <w:snapToGrid w:val="0"/>
        <w:spacing w:line="360" w:lineRule="auto"/>
        <w:jc w:val="center"/>
        <w:rPr>
          <w:rFonts w:ascii="宋体" w:hAnsi="宋体"/>
          <w:snapToGrid w:val="0"/>
          <w:color w:val="auto"/>
          <w:kern w:val="0"/>
          <w:sz w:val="44"/>
          <w:szCs w:val="44"/>
          <w:highlight w:val="none"/>
        </w:rPr>
      </w:pPr>
    </w:p>
    <w:p>
      <w:pPr>
        <w:adjustRightInd w:val="0"/>
        <w:snapToGrid w:val="0"/>
        <w:spacing w:line="360" w:lineRule="auto"/>
        <w:ind w:firstLine="640" w:firstLineChars="200"/>
        <w:jc w:val="left"/>
        <w:rPr>
          <w:rFonts w:ascii="宋体" w:hAnsi="宋体" w:eastAsia="宋体" w:cs="宋体"/>
          <w:snapToGrid w:val="0"/>
          <w:color w:val="auto"/>
          <w:kern w:val="0"/>
          <w:sz w:val="32"/>
          <w:szCs w:val="32"/>
          <w:highlight w:val="none"/>
        </w:rPr>
      </w:pPr>
      <w:r>
        <w:rPr>
          <w:rFonts w:hint="eastAsia" w:ascii="宋体" w:hAnsi="宋体" w:eastAsia="宋体" w:cs="宋体"/>
          <w:snapToGrid w:val="0"/>
          <w:color w:val="auto"/>
          <w:kern w:val="0"/>
          <w:sz w:val="32"/>
          <w:szCs w:val="32"/>
          <w:highlight w:val="none"/>
        </w:rPr>
        <w:t>工程名称：_______________________________</w:t>
      </w:r>
    </w:p>
    <w:p>
      <w:pPr>
        <w:adjustRightInd w:val="0"/>
        <w:snapToGrid w:val="0"/>
        <w:spacing w:line="360" w:lineRule="auto"/>
        <w:ind w:firstLine="640" w:firstLineChars="200"/>
        <w:jc w:val="left"/>
        <w:rPr>
          <w:rFonts w:ascii="宋体" w:hAnsi="宋体" w:eastAsia="宋体" w:cs="宋体"/>
          <w:snapToGrid w:val="0"/>
          <w:color w:val="auto"/>
          <w:kern w:val="0"/>
          <w:sz w:val="32"/>
          <w:szCs w:val="32"/>
          <w:highlight w:val="none"/>
        </w:rPr>
      </w:pPr>
      <w:r>
        <w:rPr>
          <w:rFonts w:hint="eastAsia" w:ascii="宋体" w:hAnsi="宋体" w:eastAsia="宋体" w:cs="宋体"/>
          <w:snapToGrid w:val="0"/>
          <w:color w:val="auto"/>
          <w:kern w:val="0"/>
          <w:sz w:val="32"/>
          <w:szCs w:val="32"/>
          <w:highlight w:val="none"/>
        </w:rPr>
        <w:t>工程地点：_______________________________</w:t>
      </w:r>
    </w:p>
    <w:p>
      <w:pPr>
        <w:adjustRightInd w:val="0"/>
        <w:snapToGrid w:val="0"/>
        <w:spacing w:line="360" w:lineRule="auto"/>
        <w:ind w:firstLine="640" w:firstLineChars="200"/>
        <w:jc w:val="left"/>
        <w:rPr>
          <w:rFonts w:ascii="宋体" w:hAnsi="宋体" w:eastAsia="宋体" w:cs="宋体"/>
          <w:snapToGrid w:val="0"/>
          <w:color w:val="auto"/>
          <w:kern w:val="0"/>
          <w:sz w:val="32"/>
          <w:szCs w:val="32"/>
          <w:highlight w:val="none"/>
        </w:rPr>
      </w:pPr>
      <w:r>
        <w:rPr>
          <w:rFonts w:hint="eastAsia" w:ascii="宋体" w:hAnsi="宋体" w:eastAsia="宋体" w:cs="宋体"/>
          <w:snapToGrid w:val="0"/>
          <w:color w:val="auto"/>
          <w:kern w:val="0"/>
          <w:sz w:val="32"/>
          <w:szCs w:val="32"/>
          <w:highlight w:val="none"/>
        </w:rPr>
        <w:t>委 托 人：_______________________________</w:t>
      </w:r>
    </w:p>
    <w:p>
      <w:pPr>
        <w:adjustRightInd w:val="0"/>
        <w:snapToGrid w:val="0"/>
        <w:spacing w:line="360" w:lineRule="auto"/>
        <w:ind w:firstLine="640" w:firstLineChars="200"/>
        <w:jc w:val="left"/>
        <w:rPr>
          <w:rFonts w:ascii="宋体" w:hAnsi="宋体" w:eastAsia="宋体" w:cs="宋体"/>
          <w:snapToGrid w:val="0"/>
          <w:color w:val="auto"/>
          <w:kern w:val="0"/>
          <w:sz w:val="32"/>
          <w:szCs w:val="32"/>
          <w:highlight w:val="none"/>
        </w:rPr>
      </w:pPr>
      <w:r>
        <w:rPr>
          <w:rFonts w:hint="eastAsia" w:ascii="宋体" w:hAnsi="宋体" w:eastAsia="宋体" w:cs="宋体"/>
          <w:snapToGrid w:val="0"/>
          <w:color w:val="auto"/>
          <w:kern w:val="0"/>
          <w:sz w:val="32"/>
          <w:szCs w:val="32"/>
          <w:highlight w:val="none"/>
        </w:rPr>
        <w:t>受 托 人：_______________________________</w:t>
      </w:r>
    </w:p>
    <w:p>
      <w:pPr>
        <w:adjustRightInd w:val="0"/>
        <w:snapToGrid w:val="0"/>
        <w:spacing w:line="360" w:lineRule="auto"/>
        <w:ind w:firstLine="640" w:firstLineChars="200"/>
        <w:jc w:val="left"/>
        <w:rPr>
          <w:rFonts w:ascii="宋体" w:hAnsi="宋体" w:eastAsia="宋体" w:cs="宋体"/>
          <w:snapToGrid w:val="0"/>
          <w:color w:val="auto"/>
          <w:kern w:val="0"/>
          <w:sz w:val="32"/>
          <w:szCs w:val="32"/>
          <w:highlight w:val="none"/>
        </w:rPr>
      </w:pPr>
    </w:p>
    <w:p>
      <w:pPr>
        <w:adjustRightInd w:val="0"/>
        <w:snapToGrid w:val="0"/>
        <w:spacing w:line="360" w:lineRule="auto"/>
        <w:ind w:firstLine="640" w:firstLineChars="200"/>
        <w:jc w:val="left"/>
        <w:rPr>
          <w:rFonts w:ascii="宋体" w:hAnsi="宋体" w:eastAsia="宋体" w:cs="宋体"/>
          <w:snapToGrid w:val="0"/>
          <w:color w:val="auto"/>
          <w:kern w:val="0"/>
          <w:sz w:val="32"/>
          <w:szCs w:val="32"/>
          <w:highlight w:val="none"/>
        </w:rPr>
      </w:pPr>
    </w:p>
    <w:p>
      <w:pPr>
        <w:adjustRightInd w:val="0"/>
        <w:snapToGrid w:val="0"/>
        <w:spacing w:line="360" w:lineRule="auto"/>
        <w:jc w:val="center"/>
        <w:rPr>
          <w:rFonts w:ascii="宋体" w:hAnsi="宋体" w:eastAsia="宋体" w:cs="宋体"/>
          <w:snapToGrid w:val="0"/>
          <w:color w:val="auto"/>
          <w:kern w:val="0"/>
          <w:sz w:val="32"/>
          <w:szCs w:val="32"/>
          <w:highlight w:val="none"/>
        </w:rPr>
      </w:pPr>
      <w:r>
        <w:rPr>
          <w:rFonts w:hint="eastAsia" w:ascii="宋体" w:hAnsi="宋体" w:eastAsia="宋体" w:cs="宋体"/>
          <w:snapToGrid w:val="0"/>
          <w:color w:val="auto"/>
          <w:kern w:val="0"/>
          <w:sz w:val="32"/>
          <w:szCs w:val="32"/>
          <w:highlight w:val="none"/>
        </w:rPr>
        <w:t>2016年4月版</w:t>
      </w:r>
    </w:p>
    <w:p>
      <w:pPr>
        <w:rPr>
          <w:color w:val="auto"/>
          <w:highlight w:val="none"/>
        </w:rPr>
      </w:pPr>
      <w:r>
        <w:rPr>
          <w:color w:val="auto"/>
          <w:highlight w:val="none"/>
        </w:rPr>
        <w:br w:type="page"/>
      </w:r>
    </w:p>
    <w:p>
      <w:pPr>
        <w:adjustRightInd w:val="0"/>
        <w:snapToGrid w:val="0"/>
        <w:spacing w:line="360" w:lineRule="auto"/>
        <w:jc w:val="center"/>
        <w:outlineLvl w:val="1"/>
        <w:rPr>
          <w:rFonts w:ascii="黑体" w:hAnsi="黑体" w:eastAsia="黑体"/>
          <w:snapToGrid w:val="0"/>
          <w:color w:val="auto"/>
          <w:kern w:val="0"/>
          <w:sz w:val="36"/>
          <w:highlight w:val="none"/>
        </w:rPr>
      </w:pPr>
      <w:bookmarkStart w:id="20" w:name="_Toc45702622"/>
      <w:r>
        <w:rPr>
          <w:rFonts w:hint="eastAsia" w:ascii="黑体" w:hAnsi="黑体" w:eastAsia="黑体"/>
          <w:snapToGrid w:val="0"/>
          <w:color w:val="auto"/>
          <w:kern w:val="0"/>
          <w:sz w:val="36"/>
          <w:highlight w:val="none"/>
        </w:rPr>
        <w:t>第一部分  协议书</w:t>
      </w:r>
      <w:bookmarkEnd w:id="20"/>
    </w:p>
    <w:p>
      <w:pPr>
        <w:adjustRightInd w:val="0"/>
        <w:snapToGrid w:val="0"/>
        <w:spacing w:line="360" w:lineRule="auto"/>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委托人（全称）：</w:t>
      </w:r>
      <w:r>
        <w:rPr>
          <w:rFonts w:hint="eastAsia" w:ascii="宋体" w:hAnsi="宋体" w:eastAsia="宋体" w:cs="宋体"/>
          <w:snapToGrid w:val="0"/>
          <w:color w:val="auto"/>
          <w:kern w:val="0"/>
          <w:highlight w:val="none"/>
          <w:u w:val="single"/>
        </w:rPr>
        <w:t>___________________________________________________________________</w:t>
      </w:r>
    </w:p>
    <w:p>
      <w:pPr>
        <w:adjustRightInd w:val="0"/>
        <w:snapToGrid w:val="0"/>
        <w:spacing w:line="360" w:lineRule="auto"/>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受托人（全称）：</w:t>
      </w:r>
      <w:r>
        <w:rPr>
          <w:rFonts w:hint="eastAsia" w:ascii="宋体" w:hAnsi="宋体" w:eastAsia="宋体" w:cs="宋体"/>
          <w:snapToGrid w:val="0"/>
          <w:color w:val="auto"/>
          <w:kern w:val="0"/>
          <w:highlight w:val="none"/>
          <w:u w:val="single"/>
        </w:rPr>
        <w:t>___________________________________________________________________</w:t>
      </w:r>
    </w:p>
    <w:p>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根据《中华人民共和国民法典》、《中华人民共和国建筑法》、《深圳经济特区建设工程监理条例》及其他有关法律、法规，遵循平等、自愿、公平和诚信的原则，双方就下述工程委托监理事项协商一致，订立本合同。</w:t>
      </w:r>
    </w:p>
    <w:p>
      <w:pPr>
        <w:adjustRightInd w:val="0"/>
        <w:snapToGrid w:val="0"/>
        <w:spacing w:line="360" w:lineRule="auto"/>
        <w:ind w:firstLine="480" w:firstLineChars="200"/>
        <w:jc w:val="left"/>
        <w:outlineLvl w:val="2"/>
        <w:rPr>
          <w:rFonts w:ascii="黑体" w:hAnsi="黑体" w:eastAsia="黑体"/>
          <w:snapToGrid w:val="0"/>
          <w:color w:val="auto"/>
          <w:kern w:val="0"/>
          <w:sz w:val="24"/>
          <w:highlight w:val="none"/>
        </w:rPr>
      </w:pPr>
      <w:bookmarkStart w:id="21" w:name="_Toc45702623"/>
      <w:r>
        <w:rPr>
          <w:rFonts w:hint="eastAsia" w:ascii="黑体" w:hAnsi="黑体" w:eastAsia="黑体"/>
          <w:snapToGrid w:val="0"/>
          <w:color w:val="auto"/>
          <w:kern w:val="0"/>
          <w:sz w:val="24"/>
          <w:highlight w:val="none"/>
        </w:rPr>
        <w:t>一、工程概况</w:t>
      </w:r>
      <w:bookmarkEnd w:id="21"/>
    </w:p>
    <w:p>
      <w:pPr>
        <w:adjustRightInd w:val="0"/>
        <w:snapToGrid w:val="0"/>
        <w:spacing w:line="360" w:lineRule="auto"/>
        <w:ind w:firstLine="420" w:firstLineChars="200"/>
        <w:jc w:val="left"/>
        <w:rPr>
          <w:rFonts w:ascii="宋体" w:hAnsi="宋体" w:eastAsia="宋体" w:cs="宋体"/>
          <w:snapToGrid w:val="0"/>
          <w:color w:val="auto"/>
          <w:kern w:val="0"/>
          <w:highlight w:val="none"/>
          <w:u w:val="single"/>
        </w:rPr>
      </w:pPr>
      <w:r>
        <w:rPr>
          <w:rFonts w:hint="eastAsia" w:ascii="宋体" w:hAnsi="宋体" w:eastAsia="宋体" w:cs="宋体"/>
          <w:snapToGrid w:val="0"/>
          <w:color w:val="auto"/>
          <w:kern w:val="0"/>
          <w:highlight w:val="none"/>
        </w:rPr>
        <w:t>1.工程名称：</w:t>
      </w:r>
      <w:r>
        <w:rPr>
          <w:rFonts w:hint="eastAsia" w:ascii="宋体" w:hAnsi="宋体" w:eastAsia="宋体" w:cs="宋体"/>
          <w:snapToGrid w:val="0"/>
          <w:color w:val="auto"/>
          <w:kern w:val="0"/>
          <w:highlight w:val="none"/>
          <w:u w:val="single"/>
        </w:rPr>
        <w:t xml:space="preserve">      </w:t>
      </w:r>
    </w:p>
    <w:p>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2.工程地点：</w:t>
      </w:r>
      <w:r>
        <w:rPr>
          <w:rFonts w:hint="eastAsia" w:ascii="宋体" w:hAnsi="宋体" w:eastAsia="宋体" w:cs="宋体"/>
          <w:snapToGrid w:val="0"/>
          <w:color w:val="auto"/>
          <w:kern w:val="0"/>
          <w:highlight w:val="none"/>
          <w:u w:val="single"/>
        </w:rPr>
        <w:t xml:space="preserve">      </w:t>
      </w:r>
    </w:p>
    <w:p>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3.工程规模：</w:t>
      </w:r>
      <w:r>
        <w:rPr>
          <w:rFonts w:hint="eastAsia" w:ascii="宋体" w:hAnsi="宋体" w:eastAsia="宋体" w:cs="宋体"/>
          <w:snapToGrid w:val="0"/>
          <w:color w:val="auto"/>
          <w:kern w:val="0"/>
          <w:highlight w:val="none"/>
          <w:u w:val="single"/>
        </w:rPr>
        <w:t xml:space="preserve">      </w:t>
      </w:r>
    </w:p>
    <w:p>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4.工程类别：</w:t>
      </w:r>
      <w:r>
        <w:rPr>
          <w:rFonts w:hint="eastAsia" w:ascii="宋体" w:hAnsi="宋体" w:eastAsia="宋体" w:cs="宋体"/>
          <w:snapToGrid w:val="0"/>
          <w:color w:val="auto"/>
          <w:kern w:val="0"/>
          <w:highlight w:val="none"/>
          <w:u w:val="single"/>
        </w:rPr>
        <w:t xml:space="preserve">      </w:t>
      </w:r>
      <w:r>
        <w:rPr>
          <w:rFonts w:hint="eastAsia" w:ascii="宋体" w:hAnsi="宋体" w:eastAsia="宋体" w:cs="宋体"/>
          <w:snapToGrid w:val="0"/>
          <w:color w:val="auto"/>
          <w:kern w:val="0"/>
          <w:highlight w:val="none"/>
        </w:rPr>
        <w:t>工程等级：</w:t>
      </w:r>
      <w:r>
        <w:rPr>
          <w:rFonts w:hint="eastAsia" w:ascii="宋体" w:hAnsi="宋体" w:eastAsia="宋体" w:cs="宋体"/>
          <w:snapToGrid w:val="0"/>
          <w:color w:val="auto"/>
          <w:kern w:val="0"/>
          <w:highlight w:val="none"/>
          <w:u w:val="single"/>
        </w:rPr>
        <w:t xml:space="preserve">      </w:t>
      </w:r>
    </w:p>
    <w:p>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5.投资性质：</w:t>
      </w:r>
      <w:r>
        <w:rPr>
          <w:rFonts w:hint="eastAsia" w:ascii="宋体" w:hAnsi="宋体" w:eastAsia="宋体" w:cs="宋体"/>
          <w:snapToGrid w:val="0"/>
          <w:color w:val="auto"/>
          <w:kern w:val="0"/>
          <w:highlight w:val="none"/>
          <w:u w:val="single"/>
        </w:rPr>
        <w:t xml:space="preserve">      </w:t>
      </w:r>
    </w:p>
    <w:p>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6.工程概算投资额：</w:t>
      </w:r>
      <w:r>
        <w:rPr>
          <w:rFonts w:hint="eastAsia" w:ascii="宋体" w:hAnsi="宋体" w:eastAsia="宋体" w:cs="宋体"/>
          <w:snapToGrid w:val="0"/>
          <w:color w:val="auto"/>
          <w:kern w:val="0"/>
          <w:highlight w:val="none"/>
          <w:u w:val="single"/>
        </w:rPr>
        <w:t xml:space="preserve">      </w:t>
      </w:r>
      <w:r>
        <w:rPr>
          <w:rFonts w:hint="eastAsia" w:ascii="宋体" w:hAnsi="宋体" w:eastAsia="宋体" w:cs="宋体"/>
          <w:snapToGrid w:val="0"/>
          <w:color w:val="auto"/>
          <w:kern w:val="0"/>
          <w:highlight w:val="none"/>
        </w:rPr>
        <w:t>万元，招标部分工程概算投资额：</w:t>
      </w:r>
      <w:r>
        <w:rPr>
          <w:rFonts w:hint="eastAsia" w:ascii="宋体" w:hAnsi="宋体" w:eastAsia="宋体" w:cs="宋体"/>
          <w:snapToGrid w:val="0"/>
          <w:color w:val="auto"/>
          <w:kern w:val="0"/>
          <w:highlight w:val="none"/>
          <w:u w:val="single"/>
        </w:rPr>
        <w:t xml:space="preserve">      </w:t>
      </w:r>
      <w:r>
        <w:rPr>
          <w:rFonts w:hint="eastAsia" w:ascii="宋体" w:hAnsi="宋体" w:eastAsia="宋体" w:cs="宋体"/>
          <w:snapToGrid w:val="0"/>
          <w:color w:val="auto"/>
          <w:kern w:val="0"/>
          <w:highlight w:val="none"/>
        </w:rPr>
        <w:t>万元</w:t>
      </w:r>
    </w:p>
    <w:p>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7.其它：</w:t>
      </w:r>
      <w:r>
        <w:rPr>
          <w:rFonts w:hint="eastAsia" w:ascii="宋体" w:hAnsi="宋体" w:eastAsia="宋体" w:cs="宋体"/>
          <w:snapToGrid w:val="0"/>
          <w:color w:val="auto"/>
          <w:kern w:val="0"/>
          <w:highlight w:val="none"/>
          <w:u w:val="single"/>
        </w:rPr>
        <w:t xml:space="preserve">      </w:t>
      </w:r>
    </w:p>
    <w:p>
      <w:pPr>
        <w:adjustRightInd w:val="0"/>
        <w:snapToGrid w:val="0"/>
        <w:spacing w:line="360" w:lineRule="auto"/>
        <w:ind w:firstLine="480" w:firstLineChars="200"/>
        <w:jc w:val="left"/>
        <w:outlineLvl w:val="2"/>
        <w:rPr>
          <w:rFonts w:ascii="黑体" w:hAnsi="黑体" w:eastAsia="黑体"/>
          <w:snapToGrid w:val="0"/>
          <w:color w:val="auto"/>
          <w:kern w:val="0"/>
          <w:sz w:val="24"/>
          <w:highlight w:val="none"/>
        </w:rPr>
      </w:pPr>
      <w:bookmarkStart w:id="22" w:name="_Toc45702624"/>
      <w:r>
        <w:rPr>
          <w:rFonts w:hint="eastAsia" w:ascii="黑体" w:hAnsi="黑体" w:eastAsia="黑体"/>
          <w:snapToGrid w:val="0"/>
          <w:color w:val="auto"/>
          <w:kern w:val="0"/>
          <w:sz w:val="24"/>
          <w:highlight w:val="none"/>
        </w:rPr>
        <w:t>二、词语含义</w:t>
      </w:r>
      <w:bookmarkEnd w:id="22"/>
    </w:p>
    <w:p>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协议书中相关词语的含义与通用条件中的定义与解释相同。</w:t>
      </w:r>
    </w:p>
    <w:p>
      <w:pPr>
        <w:adjustRightInd w:val="0"/>
        <w:snapToGrid w:val="0"/>
        <w:spacing w:line="360" w:lineRule="auto"/>
        <w:ind w:firstLine="480" w:firstLineChars="200"/>
        <w:jc w:val="left"/>
        <w:outlineLvl w:val="2"/>
        <w:rPr>
          <w:rFonts w:ascii="黑体" w:hAnsi="黑体" w:eastAsia="黑体"/>
          <w:snapToGrid w:val="0"/>
          <w:color w:val="auto"/>
          <w:kern w:val="0"/>
          <w:sz w:val="24"/>
          <w:highlight w:val="none"/>
        </w:rPr>
      </w:pPr>
      <w:bookmarkStart w:id="23" w:name="_Toc45702625"/>
      <w:r>
        <w:rPr>
          <w:rFonts w:hint="eastAsia" w:ascii="黑体" w:hAnsi="黑体" w:eastAsia="黑体"/>
          <w:snapToGrid w:val="0"/>
          <w:color w:val="auto"/>
          <w:kern w:val="0"/>
          <w:sz w:val="24"/>
          <w:highlight w:val="none"/>
        </w:rPr>
        <w:t>三、组成本合同的文件</w:t>
      </w:r>
      <w:bookmarkEnd w:id="23"/>
    </w:p>
    <w:p>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1.协议书；</w:t>
      </w:r>
    </w:p>
    <w:p>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2.中标通知书（适用于招标工程）或委托书（适用于非招标工程）；</w:t>
      </w:r>
    </w:p>
    <w:p>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3.投标文件（适用于招标工程）或监理建议书（适用于非招标工程）；</w:t>
      </w:r>
    </w:p>
    <w:p>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4.专用条款；</w:t>
      </w:r>
    </w:p>
    <w:p>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5.通用条款；</w:t>
      </w:r>
    </w:p>
    <w:p>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6.附录：附录A《相关服务的范围和内容》</w:t>
      </w:r>
    </w:p>
    <w:p>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附录B《委托人提供的人员、房屋、资料、设备、设施》</w:t>
      </w:r>
    </w:p>
    <w:p>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本合同签订后，双方依法签订的补充协议也是本合同文件的组成部分。</w:t>
      </w:r>
    </w:p>
    <w:p>
      <w:pPr>
        <w:adjustRightInd w:val="0"/>
        <w:snapToGrid w:val="0"/>
        <w:spacing w:line="360" w:lineRule="auto"/>
        <w:ind w:firstLine="480" w:firstLineChars="200"/>
        <w:jc w:val="left"/>
        <w:outlineLvl w:val="2"/>
        <w:rPr>
          <w:rFonts w:ascii="黑体" w:hAnsi="黑体" w:eastAsia="黑体"/>
          <w:snapToGrid w:val="0"/>
          <w:color w:val="auto"/>
          <w:kern w:val="0"/>
          <w:sz w:val="24"/>
          <w:highlight w:val="none"/>
        </w:rPr>
      </w:pPr>
      <w:bookmarkStart w:id="24" w:name="_Toc45702626"/>
      <w:r>
        <w:rPr>
          <w:rFonts w:hint="eastAsia" w:ascii="黑体" w:hAnsi="黑体" w:eastAsia="黑体"/>
          <w:snapToGrid w:val="0"/>
          <w:color w:val="auto"/>
          <w:kern w:val="0"/>
          <w:sz w:val="24"/>
          <w:highlight w:val="none"/>
        </w:rPr>
        <w:t>四、项目总监</w:t>
      </w:r>
      <w:bookmarkEnd w:id="24"/>
    </w:p>
    <w:p>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项目总监姓名：</w:t>
      </w:r>
      <w:r>
        <w:rPr>
          <w:rFonts w:hint="eastAsia" w:ascii="宋体" w:hAnsi="宋体" w:eastAsia="宋体" w:cs="宋体"/>
          <w:snapToGrid w:val="0"/>
          <w:color w:val="auto"/>
          <w:kern w:val="0"/>
          <w:highlight w:val="none"/>
          <w:u w:val="single"/>
        </w:rPr>
        <w:t>_______</w:t>
      </w:r>
      <w:r>
        <w:rPr>
          <w:rFonts w:hint="eastAsia" w:ascii="宋体" w:hAnsi="宋体" w:eastAsia="宋体" w:cs="宋体"/>
          <w:snapToGrid w:val="0"/>
          <w:color w:val="auto"/>
          <w:kern w:val="0"/>
          <w:highlight w:val="none"/>
        </w:rPr>
        <w:t>，身份证号码：</w:t>
      </w:r>
      <w:r>
        <w:rPr>
          <w:rFonts w:hint="eastAsia" w:ascii="宋体" w:hAnsi="宋体" w:eastAsia="宋体" w:cs="宋体"/>
          <w:snapToGrid w:val="0"/>
          <w:color w:val="auto"/>
          <w:kern w:val="0"/>
          <w:highlight w:val="none"/>
          <w:u w:val="single"/>
        </w:rPr>
        <w:t>_______________</w:t>
      </w:r>
      <w:r>
        <w:rPr>
          <w:rFonts w:hint="eastAsia" w:ascii="宋体" w:hAnsi="宋体" w:eastAsia="宋体" w:cs="宋体"/>
          <w:snapToGrid w:val="0"/>
          <w:color w:val="auto"/>
          <w:kern w:val="0"/>
          <w:highlight w:val="none"/>
        </w:rPr>
        <w:t>，注册号：</w:t>
      </w:r>
      <w:r>
        <w:rPr>
          <w:rFonts w:hint="eastAsia" w:ascii="宋体" w:hAnsi="宋体" w:eastAsia="宋体" w:cs="宋体"/>
          <w:snapToGrid w:val="0"/>
          <w:color w:val="auto"/>
          <w:kern w:val="0"/>
          <w:highlight w:val="none"/>
          <w:u w:val="single"/>
        </w:rPr>
        <w:t>________</w:t>
      </w:r>
    </w:p>
    <w:p>
      <w:pPr>
        <w:adjustRightInd w:val="0"/>
        <w:snapToGrid w:val="0"/>
        <w:spacing w:line="360" w:lineRule="auto"/>
        <w:ind w:firstLine="480" w:firstLineChars="200"/>
        <w:jc w:val="left"/>
        <w:outlineLvl w:val="2"/>
        <w:rPr>
          <w:rFonts w:ascii="黑体" w:hAnsi="黑体" w:eastAsia="黑体"/>
          <w:snapToGrid w:val="0"/>
          <w:color w:val="auto"/>
          <w:kern w:val="0"/>
          <w:sz w:val="24"/>
          <w:highlight w:val="none"/>
        </w:rPr>
      </w:pPr>
      <w:bookmarkStart w:id="25" w:name="_Toc45702627"/>
      <w:r>
        <w:rPr>
          <w:rFonts w:hint="eastAsia" w:ascii="黑体" w:hAnsi="黑体" w:eastAsia="黑体"/>
          <w:snapToGrid w:val="0"/>
          <w:color w:val="auto"/>
          <w:kern w:val="0"/>
          <w:sz w:val="24"/>
          <w:highlight w:val="none"/>
        </w:rPr>
        <w:t>五、签约酬金</w:t>
      </w:r>
      <w:bookmarkEnd w:id="25"/>
    </w:p>
    <w:p>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按照第三部分《专用条件》第5.1条《酬金计取》的有关规定计取，本工程所有工程监理的签约酬金合计总金额为（大写）：</w:t>
      </w:r>
      <w:r>
        <w:rPr>
          <w:rFonts w:hint="eastAsia" w:ascii="宋体" w:hAnsi="宋体" w:eastAsia="宋体" w:cs="宋体"/>
          <w:snapToGrid w:val="0"/>
          <w:color w:val="auto"/>
          <w:kern w:val="0"/>
          <w:highlight w:val="none"/>
          <w:u w:val="single"/>
        </w:rPr>
        <w:t>___________________________</w:t>
      </w:r>
      <w:r>
        <w:rPr>
          <w:rFonts w:hint="eastAsia" w:ascii="宋体" w:hAnsi="宋体" w:eastAsia="宋体" w:cs="宋体"/>
          <w:snapToGrid w:val="0"/>
          <w:color w:val="auto"/>
          <w:kern w:val="0"/>
          <w:highlight w:val="none"/>
        </w:rPr>
        <w:t>（¥</w:t>
      </w:r>
      <w:r>
        <w:rPr>
          <w:rFonts w:hint="eastAsia" w:ascii="宋体" w:hAnsi="宋体" w:eastAsia="宋体" w:cs="宋体"/>
          <w:snapToGrid w:val="0"/>
          <w:color w:val="auto"/>
          <w:kern w:val="0"/>
          <w:highlight w:val="none"/>
          <w:u w:val="single"/>
        </w:rPr>
        <w:t>__________</w:t>
      </w:r>
      <w:r>
        <w:rPr>
          <w:rFonts w:hint="eastAsia" w:ascii="宋体" w:hAnsi="宋体" w:eastAsia="宋体" w:cs="宋体"/>
          <w:snapToGrid w:val="0"/>
          <w:color w:val="auto"/>
          <w:kern w:val="0"/>
          <w:highlight w:val="none"/>
        </w:rPr>
        <w:t>）。其中：</w:t>
      </w:r>
    </w:p>
    <w:p>
      <w:pPr>
        <w:adjustRightInd w:val="0"/>
        <w:snapToGrid w:val="0"/>
        <w:spacing w:line="20" w:lineRule="exac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br w:type="page"/>
      </w:r>
    </w:p>
    <w:tbl>
      <w:tblPr>
        <w:tblStyle w:val="20"/>
        <w:tblW w:w="9290" w:type="dxa"/>
        <w:jc w:val="center"/>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
      <w:tblGrid>
        <w:gridCol w:w="1528"/>
        <w:gridCol w:w="1172"/>
        <w:gridCol w:w="1107"/>
        <w:gridCol w:w="1107"/>
        <w:gridCol w:w="1107"/>
        <w:gridCol w:w="1107"/>
        <w:gridCol w:w="1057"/>
        <w:gridCol w:w="1105"/>
      </w:tblGrid>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1528" w:type="dxa"/>
            <w:shd w:val="clear" w:color="auto" w:fill="auto"/>
            <w:vAlign w:val="center"/>
          </w:tcPr>
          <w:p>
            <w:pPr>
              <w:adjustRightInd w:val="0"/>
              <w:snapToGrid w:val="0"/>
              <w:spacing w:line="360" w:lineRule="auto"/>
              <w:jc w:val="distribute"/>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服务类型</w:t>
            </w:r>
          </w:p>
        </w:tc>
        <w:tc>
          <w:tcPr>
            <w:tcW w:w="1172" w:type="dxa"/>
            <w:shd w:val="clear" w:color="auto" w:fill="auto"/>
            <w:vAlign w:val="center"/>
          </w:tcPr>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决策阶段</w:t>
            </w:r>
          </w:p>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（万元）</w:t>
            </w:r>
          </w:p>
        </w:tc>
        <w:tc>
          <w:tcPr>
            <w:tcW w:w="1107" w:type="dxa"/>
            <w:shd w:val="clear" w:color="auto" w:fill="auto"/>
            <w:vAlign w:val="center"/>
          </w:tcPr>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勘察阶段</w:t>
            </w:r>
          </w:p>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（万元）</w:t>
            </w:r>
          </w:p>
        </w:tc>
        <w:tc>
          <w:tcPr>
            <w:tcW w:w="1107" w:type="dxa"/>
            <w:shd w:val="clear" w:color="auto" w:fill="auto"/>
            <w:vAlign w:val="center"/>
          </w:tcPr>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设计阶段</w:t>
            </w:r>
          </w:p>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（万元）</w:t>
            </w:r>
          </w:p>
        </w:tc>
        <w:tc>
          <w:tcPr>
            <w:tcW w:w="1107" w:type="dxa"/>
            <w:shd w:val="clear" w:color="auto" w:fill="auto"/>
            <w:vAlign w:val="center"/>
          </w:tcPr>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施工阶段</w:t>
            </w:r>
          </w:p>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（万元）</w:t>
            </w:r>
          </w:p>
        </w:tc>
        <w:tc>
          <w:tcPr>
            <w:tcW w:w="1107" w:type="dxa"/>
            <w:shd w:val="clear" w:color="auto" w:fill="auto"/>
            <w:vAlign w:val="center"/>
          </w:tcPr>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保修阶段</w:t>
            </w:r>
          </w:p>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（万元）</w:t>
            </w:r>
          </w:p>
        </w:tc>
        <w:tc>
          <w:tcPr>
            <w:tcW w:w="1057" w:type="dxa"/>
            <w:shd w:val="clear" w:color="auto" w:fill="auto"/>
            <w:vAlign w:val="center"/>
          </w:tcPr>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设备监造</w:t>
            </w:r>
          </w:p>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（万元）</w:t>
            </w:r>
          </w:p>
        </w:tc>
        <w:tc>
          <w:tcPr>
            <w:tcW w:w="1105" w:type="dxa"/>
            <w:shd w:val="clear" w:color="auto" w:fill="auto"/>
            <w:vAlign w:val="center"/>
          </w:tcPr>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其他服务</w:t>
            </w:r>
          </w:p>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（万元）</w:t>
            </w: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1528" w:type="dxa"/>
            <w:shd w:val="clear" w:color="auto" w:fill="auto"/>
            <w:vAlign w:val="center"/>
          </w:tcPr>
          <w:p>
            <w:pPr>
              <w:adjustRightInd w:val="0"/>
              <w:snapToGrid w:val="0"/>
              <w:spacing w:line="360" w:lineRule="auto"/>
              <w:jc w:val="distribute"/>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工程监理</w:t>
            </w:r>
          </w:p>
        </w:tc>
        <w:tc>
          <w:tcPr>
            <w:tcW w:w="1172" w:type="dxa"/>
            <w:shd w:val="clear" w:color="auto" w:fill="auto"/>
            <w:vAlign w:val="center"/>
          </w:tcPr>
          <w:p>
            <w:pPr>
              <w:adjustRightInd w:val="0"/>
              <w:snapToGrid w:val="0"/>
              <w:spacing w:line="360" w:lineRule="auto"/>
              <w:jc w:val="left"/>
              <w:rPr>
                <w:rFonts w:ascii="宋体" w:hAnsi="宋体" w:eastAsia="宋体" w:cs="宋体"/>
                <w:snapToGrid w:val="0"/>
                <w:color w:val="auto"/>
                <w:kern w:val="0"/>
                <w:szCs w:val="18"/>
                <w:highlight w:val="none"/>
              </w:rPr>
            </w:pPr>
          </w:p>
        </w:tc>
        <w:tc>
          <w:tcPr>
            <w:tcW w:w="1107" w:type="dxa"/>
            <w:shd w:val="clear" w:color="auto" w:fill="auto"/>
            <w:vAlign w:val="center"/>
          </w:tcPr>
          <w:p>
            <w:pPr>
              <w:adjustRightInd w:val="0"/>
              <w:snapToGrid w:val="0"/>
              <w:spacing w:line="360" w:lineRule="auto"/>
              <w:jc w:val="left"/>
              <w:rPr>
                <w:rFonts w:ascii="宋体" w:hAnsi="宋体" w:eastAsia="宋体" w:cs="宋体"/>
                <w:snapToGrid w:val="0"/>
                <w:color w:val="auto"/>
                <w:kern w:val="0"/>
                <w:szCs w:val="18"/>
                <w:highlight w:val="none"/>
              </w:rPr>
            </w:pPr>
          </w:p>
        </w:tc>
        <w:tc>
          <w:tcPr>
            <w:tcW w:w="1107" w:type="dxa"/>
            <w:shd w:val="clear" w:color="auto" w:fill="auto"/>
            <w:vAlign w:val="center"/>
          </w:tcPr>
          <w:p>
            <w:pPr>
              <w:adjustRightInd w:val="0"/>
              <w:snapToGrid w:val="0"/>
              <w:spacing w:line="360" w:lineRule="auto"/>
              <w:jc w:val="left"/>
              <w:rPr>
                <w:rFonts w:ascii="宋体" w:hAnsi="宋体" w:eastAsia="宋体" w:cs="宋体"/>
                <w:snapToGrid w:val="0"/>
                <w:color w:val="auto"/>
                <w:kern w:val="0"/>
                <w:szCs w:val="18"/>
                <w:highlight w:val="none"/>
              </w:rPr>
            </w:pPr>
          </w:p>
        </w:tc>
        <w:tc>
          <w:tcPr>
            <w:tcW w:w="1107" w:type="dxa"/>
            <w:shd w:val="clear" w:color="auto" w:fill="auto"/>
            <w:vAlign w:val="center"/>
          </w:tcPr>
          <w:p>
            <w:pPr>
              <w:adjustRightInd w:val="0"/>
              <w:snapToGrid w:val="0"/>
              <w:spacing w:line="360" w:lineRule="auto"/>
              <w:jc w:val="left"/>
              <w:rPr>
                <w:rFonts w:ascii="宋体" w:hAnsi="宋体" w:eastAsia="宋体" w:cs="宋体"/>
                <w:snapToGrid w:val="0"/>
                <w:color w:val="auto"/>
                <w:kern w:val="0"/>
                <w:szCs w:val="18"/>
                <w:highlight w:val="none"/>
              </w:rPr>
            </w:pPr>
          </w:p>
        </w:tc>
        <w:tc>
          <w:tcPr>
            <w:tcW w:w="1107" w:type="dxa"/>
            <w:shd w:val="clear" w:color="auto" w:fill="auto"/>
            <w:vAlign w:val="center"/>
          </w:tcPr>
          <w:p>
            <w:pPr>
              <w:adjustRightInd w:val="0"/>
              <w:snapToGrid w:val="0"/>
              <w:spacing w:line="360" w:lineRule="auto"/>
              <w:jc w:val="left"/>
              <w:rPr>
                <w:rFonts w:ascii="宋体" w:hAnsi="宋体" w:eastAsia="宋体" w:cs="宋体"/>
                <w:snapToGrid w:val="0"/>
                <w:color w:val="auto"/>
                <w:kern w:val="0"/>
                <w:szCs w:val="18"/>
                <w:highlight w:val="none"/>
              </w:rPr>
            </w:pPr>
          </w:p>
        </w:tc>
        <w:tc>
          <w:tcPr>
            <w:tcW w:w="1057" w:type="dxa"/>
            <w:shd w:val="clear" w:color="auto" w:fill="auto"/>
            <w:vAlign w:val="center"/>
          </w:tcPr>
          <w:p>
            <w:pPr>
              <w:adjustRightInd w:val="0"/>
              <w:snapToGrid w:val="0"/>
              <w:spacing w:line="360" w:lineRule="auto"/>
              <w:jc w:val="left"/>
              <w:rPr>
                <w:rFonts w:ascii="宋体" w:hAnsi="宋体" w:eastAsia="宋体" w:cs="宋体"/>
                <w:snapToGrid w:val="0"/>
                <w:color w:val="auto"/>
                <w:kern w:val="0"/>
                <w:szCs w:val="18"/>
                <w:highlight w:val="none"/>
              </w:rPr>
            </w:pPr>
          </w:p>
        </w:tc>
        <w:tc>
          <w:tcPr>
            <w:tcW w:w="1105" w:type="dxa"/>
            <w:shd w:val="clear" w:color="auto" w:fill="auto"/>
            <w:vAlign w:val="center"/>
          </w:tcPr>
          <w:p>
            <w:pPr>
              <w:adjustRightInd w:val="0"/>
              <w:snapToGrid w:val="0"/>
              <w:spacing w:line="360" w:lineRule="auto"/>
              <w:jc w:val="left"/>
              <w:rPr>
                <w:rFonts w:ascii="宋体" w:hAnsi="宋体" w:eastAsia="宋体" w:cs="宋体"/>
                <w:snapToGrid w:val="0"/>
                <w:color w:val="auto"/>
                <w:kern w:val="0"/>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1528" w:type="dxa"/>
            <w:shd w:val="clear" w:color="auto" w:fill="auto"/>
            <w:vAlign w:val="center"/>
          </w:tcPr>
          <w:p>
            <w:pPr>
              <w:adjustRightInd w:val="0"/>
              <w:snapToGrid w:val="0"/>
              <w:spacing w:line="360" w:lineRule="auto"/>
              <w:jc w:val="distribute"/>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项目管理</w:t>
            </w:r>
          </w:p>
        </w:tc>
        <w:tc>
          <w:tcPr>
            <w:tcW w:w="1172" w:type="dxa"/>
            <w:shd w:val="clear" w:color="auto" w:fill="auto"/>
            <w:vAlign w:val="center"/>
          </w:tcPr>
          <w:p>
            <w:pPr>
              <w:adjustRightInd w:val="0"/>
              <w:snapToGrid w:val="0"/>
              <w:spacing w:line="360" w:lineRule="auto"/>
              <w:jc w:val="left"/>
              <w:rPr>
                <w:rFonts w:ascii="宋体" w:hAnsi="宋体" w:eastAsia="宋体" w:cs="宋体"/>
                <w:snapToGrid w:val="0"/>
                <w:color w:val="auto"/>
                <w:kern w:val="0"/>
                <w:szCs w:val="18"/>
                <w:highlight w:val="none"/>
              </w:rPr>
            </w:pPr>
          </w:p>
        </w:tc>
        <w:tc>
          <w:tcPr>
            <w:tcW w:w="1107" w:type="dxa"/>
            <w:shd w:val="clear" w:color="auto" w:fill="auto"/>
            <w:vAlign w:val="center"/>
          </w:tcPr>
          <w:p>
            <w:pPr>
              <w:adjustRightInd w:val="0"/>
              <w:snapToGrid w:val="0"/>
              <w:spacing w:line="360" w:lineRule="auto"/>
              <w:jc w:val="left"/>
              <w:rPr>
                <w:rFonts w:ascii="宋体" w:hAnsi="宋体" w:eastAsia="宋体" w:cs="宋体"/>
                <w:snapToGrid w:val="0"/>
                <w:color w:val="auto"/>
                <w:kern w:val="0"/>
                <w:szCs w:val="18"/>
                <w:highlight w:val="none"/>
              </w:rPr>
            </w:pPr>
          </w:p>
        </w:tc>
        <w:tc>
          <w:tcPr>
            <w:tcW w:w="1107" w:type="dxa"/>
            <w:shd w:val="clear" w:color="auto" w:fill="auto"/>
            <w:vAlign w:val="center"/>
          </w:tcPr>
          <w:p>
            <w:pPr>
              <w:adjustRightInd w:val="0"/>
              <w:snapToGrid w:val="0"/>
              <w:spacing w:line="360" w:lineRule="auto"/>
              <w:jc w:val="left"/>
              <w:rPr>
                <w:rFonts w:ascii="宋体" w:hAnsi="宋体" w:eastAsia="宋体" w:cs="宋体"/>
                <w:snapToGrid w:val="0"/>
                <w:color w:val="auto"/>
                <w:kern w:val="0"/>
                <w:szCs w:val="18"/>
                <w:highlight w:val="none"/>
              </w:rPr>
            </w:pPr>
          </w:p>
        </w:tc>
        <w:tc>
          <w:tcPr>
            <w:tcW w:w="1107" w:type="dxa"/>
            <w:shd w:val="clear" w:color="auto" w:fill="auto"/>
            <w:vAlign w:val="center"/>
          </w:tcPr>
          <w:p>
            <w:pPr>
              <w:adjustRightInd w:val="0"/>
              <w:snapToGrid w:val="0"/>
              <w:spacing w:line="360" w:lineRule="auto"/>
              <w:jc w:val="left"/>
              <w:rPr>
                <w:rFonts w:ascii="宋体" w:hAnsi="宋体" w:eastAsia="宋体" w:cs="宋体"/>
                <w:snapToGrid w:val="0"/>
                <w:color w:val="auto"/>
                <w:kern w:val="0"/>
                <w:szCs w:val="18"/>
                <w:highlight w:val="none"/>
              </w:rPr>
            </w:pPr>
          </w:p>
        </w:tc>
        <w:tc>
          <w:tcPr>
            <w:tcW w:w="1107" w:type="dxa"/>
            <w:shd w:val="clear" w:color="auto" w:fill="auto"/>
            <w:vAlign w:val="center"/>
          </w:tcPr>
          <w:p>
            <w:pPr>
              <w:adjustRightInd w:val="0"/>
              <w:snapToGrid w:val="0"/>
              <w:spacing w:line="360" w:lineRule="auto"/>
              <w:jc w:val="left"/>
              <w:rPr>
                <w:rFonts w:ascii="宋体" w:hAnsi="宋体" w:eastAsia="宋体" w:cs="宋体"/>
                <w:snapToGrid w:val="0"/>
                <w:color w:val="auto"/>
                <w:kern w:val="0"/>
                <w:szCs w:val="18"/>
                <w:highlight w:val="none"/>
              </w:rPr>
            </w:pPr>
          </w:p>
        </w:tc>
        <w:tc>
          <w:tcPr>
            <w:tcW w:w="1057" w:type="dxa"/>
            <w:shd w:val="clear" w:color="auto" w:fill="auto"/>
            <w:vAlign w:val="center"/>
          </w:tcPr>
          <w:p>
            <w:pPr>
              <w:adjustRightInd w:val="0"/>
              <w:snapToGrid w:val="0"/>
              <w:spacing w:line="360" w:lineRule="auto"/>
              <w:jc w:val="left"/>
              <w:rPr>
                <w:rFonts w:ascii="宋体" w:hAnsi="宋体" w:eastAsia="宋体" w:cs="宋体"/>
                <w:snapToGrid w:val="0"/>
                <w:color w:val="auto"/>
                <w:kern w:val="0"/>
                <w:szCs w:val="18"/>
                <w:highlight w:val="none"/>
              </w:rPr>
            </w:pPr>
          </w:p>
        </w:tc>
        <w:tc>
          <w:tcPr>
            <w:tcW w:w="1105" w:type="dxa"/>
            <w:shd w:val="clear" w:color="auto" w:fill="auto"/>
            <w:vAlign w:val="center"/>
          </w:tcPr>
          <w:p>
            <w:pPr>
              <w:adjustRightInd w:val="0"/>
              <w:snapToGrid w:val="0"/>
              <w:spacing w:line="360" w:lineRule="auto"/>
              <w:jc w:val="left"/>
              <w:rPr>
                <w:rFonts w:ascii="宋体" w:hAnsi="宋体" w:eastAsia="宋体" w:cs="宋体"/>
                <w:snapToGrid w:val="0"/>
                <w:color w:val="auto"/>
                <w:kern w:val="0"/>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1528" w:type="dxa"/>
            <w:shd w:val="clear" w:color="auto" w:fill="auto"/>
            <w:vAlign w:val="center"/>
          </w:tcPr>
          <w:p>
            <w:pPr>
              <w:adjustRightInd w:val="0"/>
              <w:snapToGrid w:val="0"/>
              <w:spacing w:line="360" w:lineRule="auto"/>
              <w:jc w:val="distribute"/>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工程监理与项目管理一体化</w:t>
            </w:r>
          </w:p>
        </w:tc>
        <w:tc>
          <w:tcPr>
            <w:tcW w:w="1172" w:type="dxa"/>
            <w:shd w:val="clear" w:color="auto" w:fill="auto"/>
            <w:vAlign w:val="center"/>
          </w:tcPr>
          <w:p>
            <w:pPr>
              <w:adjustRightInd w:val="0"/>
              <w:snapToGrid w:val="0"/>
              <w:spacing w:line="360" w:lineRule="auto"/>
              <w:jc w:val="left"/>
              <w:rPr>
                <w:rFonts w:ascii="宋体" w:hAnsi="宋体" w:eastAsia="宋体" w:cs="宋体"/>
                <w:snapToGrid w:val="0"/>
                <w:color w:val="auto"/>
                <w:kern w:val="0"/>
                <w:szCs w:val="18"/>
                <w:highlight w:val="none"/>
              </w:rPr>
            </w:pPr>
          </w:p>
        </w:tc>
        <w:tc>
          <w:tcPr>
            <w:tcW w:w="1107" w:type="dxa"/>
            <w:shd w:val="clear" w:color="auto" w:fill="auto"/>
            <w:vAlign w:val="center"/>
          </w:tcPr>
          <w:p>
            <w:pPr>
              <w:adjustRightInd w:val="0"/>
              <w:snapToGrid w:val="0"/>
              <w:spacing w:line="360" w:lineRule="auto"/>
              <w:jc w:val="left"/>
              <w:rPr>
                <w:rFonts w:ascii="宋体" w:hAnsi="宋体" w:eastAsia="宋体" w:cs="宋体"/>
                <w:snapToGrid w:val="0"/>
                <w:color w:val="auto"/>
                <w:kern w:val="0"/>
                <w:szCs w:val="18"/>
                <w:highlight w:val="none"/>
              </w:rPr>
            </w:pPr>
          </w:p>
        </w:tc>
        <w:tc>
          <w:tcPr>
            <w:tcW w:w="1107" w:type="dxa"/>
            <w:shd w:val="clear" w:color="auto" w:fill="auto"/>
            <w:vAlign w:val="center"/>
          </w:tcPr>
          <w:p>
            <w:pPr>
              <w:adjustRightInd w:val="0"/>
              <w:snapToGrid w:val="0"/>
              <w:spacing w:line="360" w:lineRule="auto"/>
              <w:jc w:val="left"/>
              <w:rPr>
                <w:rFonts w:ascii="宋体" w:hAnsi="宋体" w:eastAsia="宋体" w:cs="宋体"/>
                <w:snapToGrid w:val="0"/>
                <w:color w:val="auto"/>
                <w:kern w:val="0"/>
                <w:szCs w:val="18"/>
                <w:highlight w:val="none"/>
              </w:rPr>
            </w:pPr>
          </w:p>
        </w:tc>
        <w:tc>
          <w:tcPr>
            <w:tcW w:w="1107" w:type="dxa"/>
            <w:shd w:val="clear" w:color="auto" w:fill="auto"/>
            <w:vAlign w:val="center"/>
          </w:tcPr>
          <w:p>
            <w:pPr>
              <w:adjustRightInd w:val="0"/>
              <w:snapToGrid w:val="0"/>
              <w:spacing w:line="360" w:lineRule="auto"/>
              <w:jc w:val="left"/>
              <w:rPr>
                <w:rFonts w:ascii="宋体" w:hAnsi="宋体" w:eastAsia="宋体" w:cs="宋体"/>
                <w:snapToGrid w:val="0"/>
                <w:color w:val="auto"/>
                <w:kern w:val="0"/>
                <w:szCs w:val="18"/>
                <w:highlight w:val="none"/>
              </w:rPr>
            </w:pPr>
          </w:p>
        </w:tc>
        <w:tc>
          <w:tcPr>
            <w:tcW w:w="1107" w:type="dxa"/>
            <w:shd w:val="clear" w:color="auto" w:fill="auto"/>
            <w:vAlign w:val="center"/>
          </w:tcPr>
          <w:p>
            <w:pPr>
              <w:adjustRightInd w:val="0"/>
              <w:snapToGrid w:val="0"/>
              <w:spacing w:line="360" w:lineRule="auto"/>
              <w:jc w:val="left"/>
              <w:rPr>
                <w:rFonts w:ascii="宋体" w:hAnsi="宋体" w:eastAsia="宋体" w:cs="宋体"/>
                <w:snapToGrid w:val="0"/>
                <w:color w:val="auto"/>
                <w:kern w:val="0"/>
                <w:szCs w:val="18"/>
                <w:highlight w:val="none"/>
              </w:rPr>
            </w:pPr>
          </w:p>
        </w:tc>
        <w:tc>
          <w:tcPr>
            <w:tcW w:w="1057" w:type="dxa"/>
            <w:shd w:val="clear" w:color="auto" w:fill="auto"/>
            <w:vAlign w:val="center"/>
          </w:tcPr>
          <w:p>
            <w:pPr>
              <w:adjustRightInd w:val="0"/>
              <w:snapToGrid w:val="0"/>
              <w:spacing w:line="360" w:lineRule="auto"/>
              <w:jc w:val="left"/>
              <w:rPr>
                <w:rFonts w:ascii="宋体" w:hAnsi="宋体" w:eastAsia="宋体" w:cs="宋体"/>
                <w:snapToGrid w:val="0"/>
                <w:color w:val="auto"/>
                <w:kern w:val="0"/>
                <w:szCs w:val="18"/>
                <w:highlight w:val="none"/>
              </w:rPr>
            </w:pPr>
          </w:p>
        </w:tc>
        <w:tc>
          <w:tcPr>
            <w:tcW w:w="1105" w:type="dxa"/>
            <w:shd w:val="clear" w:color="auto" w:fill="auto"/>
            <w:vAlign w:val="center"/>
          </w:tcPr>
          <w:p>
            <w:pPr>
              <w:adjustRightInd w:val="0"/>
              <w:snapToGrid w:val="0"/>
              <w:spacing w:line="360" w:lineRule="auto"/>
              <w:jc w:val="left"/>
              <w:rPr>
                <w:rFonts w:ascii="宋体" w:hAnsi="宋体" w:eastAsia="宋体" w:cs="宋体"/>
                <w:snapToGrid w:val="0"/>
                <w:color w:val="auto"/>
                <w:kern w:val="0"/>
                <w:szCs w:val="18"/>
                <w:highlight w:val="none"/>
              </w:rPr>
            </w:pPr>
          </w:p>
        </w:tc>
      </w:tr>
    </w:tbl>
    <w:p>
      <w:pPr>
        <w:adjustRightInd w:val="0"/>
        <w:snapToGrid w:val="0"/>
        <w:spacing w:line="360" w:lineRule="auto"/>
        <w:ind w:firstLine="480" w:firstLineChars="200"/>
        <w:jc w:val="left"/>
        <w:outlineLvl w:val="2"/>
        <w:rPr>
          <w:rFonts w:ascii="黑体" w:hAnsi="黑体" w:eastAsia="黑体"/>
          <w:snapToGrid w:val="0"/>
          <w:color w:val="auto"/>
          <w:kern w:val="0"/>
          <w:sz w:val="24"/>
          <w:highlight w:val="none"/>
        </w:rPr>
      </w:pPr>
      <w:bookmarkStart w:id="26" w:name="_Toc45702628"/>
      <w:r>
        <w:rPr>
          <w:rFonts w:hint="eastAsia" w:ascii="黑体" w:hAnsi="黑体" w:eastAsia="黑体"/>
          <w:snapToGrid w:val="0"/>
          <w:color w:val="auto"/>
          <w:kern w:val="0"/>
          <w:sz w:val="24"/>
          <w:highlight w:val="none"/>
        </w:rPr>
        <w:t>六、工作期限</w:t>
      </w:r>
      <w:bookmarkEnd w:id="26"/>
    </w:p>
    <w:p>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工程监理期限自</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highlight w:val="none"/>
        </w:rPr>
        <w:t>起至</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highlight w:val="none"/>
        </w:rPr>
        <w:t>止，总计</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highlight w:val="none"/>
        </w:rPr>
        <w:t>日历天。其中：</w:t>
      </w:r>
    </w:p>
    <w:p>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1.决策阶段：自</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highlight w:val="none"/>
        </w:rPr>
        <w:t>起至</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highlight w:val="none"/>
        </w:rPr>
        <w:t>止，共</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highlight w:val="none"/>
        </w:rPr>
        <w:t>日历天；</w:t>
      </w:r>
    </w:p>
    <w:p>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2.勘察阶段：自</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highlight w:val="none"/>
        </w:rPr>
        <w:t>起至</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highlight w:val="none"/>
        </w:rPr>
        <w:t>止，共</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highlight w:val="none"/>
        </w:rPr>
        <w:t>日历天；</w:t>
      </w:r>
    </w:p>
    <w:p>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3.设计阶段：自</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highlight w:val="none"/>
        </w:rPr>
        <w:t>起至</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highlight w:val="none"/>
        </w:rPr>
        <w:t>止，共</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highlight w:val="none"/>
        </w:rPr>
        <w:t>日历天；</w:t>
      </w:r>
    </w:p>
    <w:p>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4.施工阶段：自</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highlight w:val="none"/>
        </w:rPr>
        <w:t>起至</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highlight w:val="none"/>
        </w:rPr>
        <w:t>止，共</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highlight w:val="none"/>
        </w:rPr>
        <w:t>日历天；</w:t>
      </w:r>
    </w:p>
    <w:p>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5.保修阶段：自</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highlight w:val="none"/>
        </w:rPr>
        <w:t>起至</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highlight w:val="none"/>
        </w:rPr>
        <w:t>止，共</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highlight w:val="none"/>
        </w:rPr>
        <w:t>日历天；</w:t>
      </w:r>
    </w:p>
    <w:p>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6.设备监造：自</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highlight w:val="none"/>
        </w:rPr>
        <w:t>起至</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highlight w:val="none"/>
        </w:rPr>
        <w:t>止，共</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highlight w:val="none"/>
        </w:rPr>
        <w:t>日历天；</w:t>
      </w:r>
    </w:p>
    <w:p>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7.其他服务：自</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highlight w:val="none"/>
        </w:rPr>
        <w:t>起至</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highlight w:val="none"/>
        </w:rPr>
        <w:t>止，共</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highlight w:val="none"/>
        </w:rPr>
        <w:t>日历天。</w:t>
      </w:r>
    </w:p>
    <w:p>
      <w:pPr>
        <w:adjustRightInd w:val="0"/>
        <w:snapToGrid w:val="0"/>
        <w:spacing w:line="360" w:lineRule="auto"/>
        <w:ind w:firstLine="480" w:firstLineChars="200"/>
        <w:jc w:val="left"/>
        <w:outlineLvl w:val="2"/>
        <w:rPr>
          <w:rFonts w:ascii="黑体" w:hAnsi="黑体" w:eastAsia="黑体"/>
          <w:snapToGrid w:val="0"/>
          <w:color w:val="auto"/>
          <w:kern w:val="0"/>
          <w:sz w:val="24"/>
          <w:highlight w:val="none"/>
        </w:rPr>
      </w:pPr>
      <w:bookmarkStart w:id="27" w:name="_Toc45702629"/>
      <w:r>
        <w:rPr>
          <w:rFonts w:hint="eastAsia" w:ascii="黑体" w:hAnsi="黑体" w:eastAsia="黑体"/>
          <w:snapToGrid w:val="0"/>
          <w:color w:val="auto"/>
          <w:kern w:val="0"/>
          <w:sz w:val="24"/>
          <w:highlight w:val="none"/>
        </w:rPr>
        <w:t>七、双方承诺</w:t>
      </w:r>
      <w:bookmarkEnd w:id="27"/>
    </w:p>
    <w:p>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1.监理人向委托人承诺，按照本合同约定提供监理。</w:t>
      </w:r>
    </w:p>
    <w:p>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2.委托人向监理人承诺，按照本合同约定派遣相应的人员，提供房屋、资料、设备，并按本合同约定支付酬金。</w:t>
      </w:r>
    </w:p>
    <w:p>
      <w:pPr>
        <w:adjustRightInd w:val="0"/>
        <w:snapToGrid w:val="0"/>
        <w:spacing w:line="360" w:lineRule="auto"/>
        <w:ind w:firstLine="480" w:firstLineChars="200"/>
        <w:jc w:val="left"/>
        <w:outlineLvl w:val="2"/>
        <w:rPr>
          <w:rFonts w:ascii="黑体" w:hAnsi="黑体" w:eastAsia="黑体"/>
          <w:snapToGrid w:val="0"/>
          <w:color w:val="auto"/>
          <w:kern w:val="0"/>
          <w:sz w:val="24"/>
          <w:highlight w:val="none"/>
        </w:rPr>
      </w:pPr>
      <w:bookmarkStart w:id="28" w:name="_Toc45702630"/>
      <w:r>
        <w:rPr>
          <w:rFonts w:hint="eastAsia" w:ascii="黑体" w:hAnsi="黑体" w:eastAsia="黑体"/>
          <w:snapToGrid w:val="0"/>
          <w:color w:val="auto"/>
          <w:kern w:val="0"/>
          <w:sz w:val="24"/>
          <w:highlight w:val="none"/>
        </w:rPr>
        <w:t>八、合同订立</w:t>
      </w:r>
      <w:bookmarkEnd w:id="28"/>
    </w:p>
    <w:p>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1.订立时间：</w:t>
      </w:r>
      <w:r>
        <w:rPr>
          <w:rFonts w:hint="eastAsia" w:ascii="宋体" w:hAnsi="宋体" w:eastAsia="宋体" w:cs="宋体"/>
          <w:snapToGrid w:val="0"/>
          <w:color w:val="auto"/>
          <w:kern w:val="0"/>
          <w:szCs w:val="18"/>
          <w:highlight w:val="none"/>
          <w:u w:val="single"/>
        </w:rPr>
        <w:t>_________________________________</w:t>
      </w:r>
      <w:r>
        <w:rPr>
          <w:rFonts w:hint="eastAsia" w:ascii="宋体" w:hAnsi="宋体" w:eastAsia="宋体" w:cs="宋体"/>
          <w:snapToGrid w:val="0"/>
          <w:color w:val="auto"/>
          <w:kern w:val="0"/>
          <w:highlight w:val="none"/>
        </w:rPr>
        <w:t>。</w:t>
      </w:r>
    </w:p>
    <w:p>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2.订立地点：</w:t>
      </w:r>
      <w:r>
        <w:rPr>
          <w:rFonts w:hint="eastAsia" w:ascii="宋体" w:hAnsi="宋体" w:eastAsia="宋体" w:cs="宋体"/>
          <w:snapToGrid w:val="0"/>
          <w:color w:val="auto"/>
          <w:kern w:val="0"/>
          <w:highlight w:val="none"/>
          <w:u w:val="single"/>
        </w:rPr>
        <w:t>_________________________________</w:t>
      </w:r>
      <w:r>
        <w:rPr>
          <w:rFonts w:hint="eastAsia" w:ascii="宋体" w:hAnsi="宋体" w:eastAsia="宋体" w:cs="宋体"/>
          <w:snapToGrid w:val="0"/>
          <w:color w:val="auto"/>
          <w:kern w:val="0"/>
          <w:highlight w:val="none"/>
        </w:rPr>
        <w:t>。</w:t>
      </w:r>
    </w:p>
    <w:p>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3.本合同一式</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highlight w:val="none"/>
        </w:rPr>
        <w:t>份，具有同等法律效力，双方各执</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highlight w:val="none"/>
        </w:rPr>
        <w:t>份。</w:t>
      </w:r>
    </w:p>
    <w:p>
      <w:pPr>
        <w:adjustRightInd w:val="0"/>
        <w:snapToGrid w:val="0"/>
        <w:spacing w:line="360" w:lineRule="auto"/>
        <w:ind w:firstLine="420" w:firstLineChars="200"/>
        <w:jc w:val="left"/>
        <w:rPr>
          <w:rFonts w:ascii="宋体" w:hAnsi="宋体" w:eastAsia="宋体" w:cs="宋体"/>
          <w:snapToGrid w:val="0"/>
          <w:color w:val="auto"/>
          <w:kern w:val="0"/>
          <w:highlight w:val="none"/>
        </w:rPr>
      </w:pPr>
    </w:p>
    <w:p>
      <w:pPr>
        <w:tabs>
          <w:tab w:val="left" w:pos="975"/>
          <w:tab w:val="left" w:pos="4707"/>
          <w:tab w:val="left" w:pos="4954"/>
          <w:tab w:val="left" w:pos="6022"/>
        </w:tabs>
        <w:adjustRightInd w:val="0"/>
        <w:snapToGrid w:val="0"/>
        <w:jc w:val="left"/>
        <w:rPr>
          <w:rFonts w:ascii="宋体" w:hAnsi="宋体" w:eastAsia="宋体" w:cs="宋体"/>
          <w:snapToGrid w:val="0"/>
          <w:color w:val="auto"/>
          <w:kern w:val="0"/>
          <w:sz w:val="22"/>
          <w:highlight w:val="none"/>
        </w:rPr>
      </w:pPr>
      <w:r>
        <w:rPr>
          <w:rFonts w:hint="eastAsia" w:ascii="宋体" w:hAnsi="宋体" w:eastAsia="宋体" w:cs="宋体"/>
          <w:snapToGrid w:val="0"/>
          <w:color w:val="auto"/>
          <w:kern w:val="0"/>
          <w:sz w:val="22"/>
          <w:highlight w:val="none"/>
        </w:rPr>
        <w:t>委托人：（盖章）受托人：（盖章）</w:t>
      </w:r>
    </w:p>
    <w:p>
      <w:pPr>
        <w:tabs>
          <w:tab w:val="left" w:pos="726"/>
          <w:tab w:val="left" w:pos="4707"/>
          <w:tab w:val="left" w:pos="4954"/>
          <w:tab w:val="left" w:pos="5634"/>
        </w:tabs>
        <w:adjustRightInd w:val="0"/>
        <w:snapToGrid w:val="0"/>
        <w:jc w:val="left"/>
        <w:rPr>
          <w:rFonts w:ascii="宋体" w:hAnsi="宋体" w:eastAsia="宋体" w:cs="宋体"/>
          <w:snapToGrid w:val="0"/>
          <w:color w:val="auto"/>
          <w:kern w:val="0"/>
          <w:sz w:val="22"/>
          <w:highlight w:val="none"/>
        </w:rPr>
      </w:pPr>
      <w:r>
        <w:rPr>
          <w:rFonts w:hint="eastAsia" w:ascii="宋体" w:hAnsi="宋体" w:eastAsia="宋体" w:cs="宋体"/>
          <w:snapToGrid w:val="0"/>
          <w:color w:val="auto"/>
          <w:kern w:val="0"/>
          <w:sz w:val="22"/>
          <w:highlight w:val="none"/>
        </w:rPr>
        <w:t>住所：住所：</w:t>
      </w:r>
    </w:p>
    <w:p>
      <w:pPr>
        <w:tabs>
          <w:tab w:val="left" w:pos="726"/>
          <w:tab w:val="left" w:pos="4707"/>
          <w:tab w:val="left" w:pos="4954"/>
          <w:tab w:val="left" w:pos="5634"/>
        </w:tabs>
        <w:adjustRightInd w:val="0"/>
        <w:snapToGrid w:val="0"/>
        <w:jc w:val="left"/>
        <w:rPr>
          <w:rFonts w:ascii="宋体" w:hAnsi="宋体" w:eastAsia="宋体" w:cs="宋体"/>
          <w:snapToGrid w:val="0"/>
          <w:color w:val="auto"/>
          <w:kern w:val="0"/>
          <w:sz w:val="22"/>
          <w:highlight w:val="none"/>
        </w:rPr>
      </w:pPr>
      <w:r>
        <w:rPr>
          <w:rFonts w:hint="eastAsia" w:ascii="宋体" w:hAnsi="宋体" w:eastAsia="宋体" w:cs="宋体"/>
          <w:snapToGrid w:val="0"/>
          <w:color w:val="auto"/>
          <w:kern w:val="0"/>
          <w:sz w:val="22"/>
          <w:highlight w:val="none"/>
        </w:rPr>
        <w:t>邮编：邮编：</w:t>
      </w:r>
    </w:p>
    <w:p>
      <w:pPr>
        <w:tabs>
          <w:tab w:val="left" w:pos="3035"/>
          <w:tab w:val="left" w:pos="4707"/>
          <w:tab w:val="left" w:pos="4954"/>
          <w:tab w:val="left" w:pos="7835"/>
        </w:tabs>
        <w:adjustRightInd w:val="0"/>
        <w:snapToGrid w:val="0"/>
        <w:jc w:val="left"/>
        <w:rPr>
          <w:rFonts w:ascii="宋体" w:hAnsi="宋体" w:eastAsia="宋体" w:cs="宋体"/>
          <w:snapToGrid w:val="0"/>
          <w:color w:val="auto"/>
          <w:kern w:val="0"/>
          <w:sz w:val="22"/>
          <w:highlight w:val="none"/>
        </w:rPr>
      </w:pPr>
      <w:r>
        <w:rPr>
          <w:rFonts w:hint="eastAsia" w:ascii="宋体" w:hAnsi="宋体" w:eastAsia="宋体" w:cs="宋体"/>
          <w:snapToGrid w:val="0"/>
          <w:color w:val="auto"/>
          <w:kern w:val="0"/>
          <w:sz w:val="22"/>
          <w:highlight w:val="none"/>
        </w:rPr>
        <w:t>法定代表人或其授权代理人：（签章）法定代表人或其授权代理人：（签章）</w:t>
      </w:r>
    </w:p>
    <w:p>
      <w:pPr>
        <w:tabs>
          <w:tab w:val="left" w:pos="1163"/>
          <w:tab w:val="left" w:pos="4707"/>
          <w:tab w:val="left" w:pos="4954"/>
          <w:tab w:val="left" w:pos="6189"/>
        </w:tabs>
        <w:adjustRightInd w:val="0"/>
        <w:snapToGrid w:val="0"/>
        <w:jc w:val="left"/>
        <w:rPr>
          <w:rFonts w:ascii="宋体" w:hAnsi="宋体" w:eastAsia="宋体" w:cs="宋体"/>
          <w:snapToGrid w:val="0"/>
          <w:color w:val="auto"/>
          <w:kern w:val="0"/>
          <w:sz w:val="22"/>
          <w:highlight w:val="none"/>
        </w:rPr>
      </w:pPr>
      <w:r>
        <w:rPr>
          <w:rFonts w:hint="eastAsia" w:ascii="宋体" w:hAnsi="宋体" w:eastAsia="宋体" w:cs="宋体"/>
          <w:snapToGrid w:val="0"/>
          <w:color w:val="auto"/>
          <w:kern w:val="0"/>
          <w:sz w:val="22"/>
          <w:highlight w:val="none"/>
        </w:rPr>
        <w:t>开户银行：开户银行：</w:t>
      </w:r>
    </w:p>
    <w:p>
      <w:pPr>
        <w:tabs>
          <w:tab w:val="left" w:pos="726"/>
          <w:tab w:val="left" w:pos="4707"/>
          <w:tab w:val="left" w:pos="4954"/>
          <w:tab w:val="left" w:pos="5634"/>
        </w:tabs>
        <w:adjustRightInd w:val="0"/>
        <w:snapToGrid w:val="0"/>
        <w:jc w:val="left"/>
        <w:rPr>
          <w:rFonts w:ascii="宋体" w:hAnsi="宋体" w:eastAsia="宋体" w:cs="宋体"/>
          <w:snapToGrid w:val="0"/>
          <w:color w:val="auto"/>
          <w:kern w:val="0"/>
          <w:sz w:val="22"/>
          <w:highlight w:val="none"/>
        </w:rPr>
      </w:pPr>
      <w:r>
        <w:rPr>
          <w:rFonts w:hint="eastAsia" w:ascii="宋体" w:hAnsi="宋体" w:eastAsia="宋体" w:cs="宋体"/>
          <w:snapToGrid w:val="0"/>
          <w:color w:val="auto"/>
          <w:kern w:val="0"/>
          <w:sz w:val="22"/>
          <w:highlight w:val="none"/>
        </w:rPr>
        <w:t>账号：账号：</w:t>
      </w:r>
    </w:p>
    <w:p>
      <w:pPr>
        <w:tabs>
          <w:tab w:val="left" w:pos="726"/>
          <w:tab w:val="left" w:pos="4707"/>
          <w:tab w:val="left" w:pos="4954"/>
          <w:tab w:val="left" w:pos="5634"/>
        </w:tabs>
        <w:adjustRightInd w:val="0"/>
        <w:snapToGrid w:val="0"/>
        <w:jc w:val="left"/>
        <w:rPr>
          <w:rFonts w:ascii="宋体" w:hAnsi="宋体" w:eastAsia="宋体" w:cs="宋体"/>
          <w:snapToGrid w:val="0"/>
          <w:color w:val="auto"/>
          <w:kern w:val="0"/>
          <w:sz w:val="22"/>
          <w:highlight w:val="none"/>
        </w:rPr>
      </w:pPr>
      <w:r>
        <w:rPr>
          <w:rFonts w:hint="eastAsia" w:ascii="宋体" w:hAnsi="宋体" w:eastAsia="宋体" w:cs="宋体"/>
          <w:snapToGrid w:val="0"/>
          <w:color w:val="auto"/>
          <w:kern w:val="0"/>
          <w:sz w:val="22"/>
          <w:highlight w:val="none"/>
        </w:rPr>
        <w:t>电话：电话：</w:t>
      </w:r>
    </w:p>
    <w:p>
      <w:pPr>
        <w:tabs>
          <w:tab w:val="left" w:pos="726"/>
          <w:tab w:val="left" w:pos="4707"/>
          <w:tab w:val="left" w:pos="4954"/>
          <w:tab w:val="left" w:pos="5634"/>
        </w:tabs>
        <w:adjustRightInd w:val="0"/>
        <w:snapToGrid w:val="0"/>
        <w:jc w:val="left"/>
        <w:rPr>
          <w:rFonts w:ascii="宋体" w:hAnsi="宋体" w:eastAsia="宋体" w:cs="宋体"/>
          <w:snapToGrid w:val="0"/>
          <w:color w:val="auto"/>
          <w:kern w:val="0"/>
          <w:sz w:val="22"/>
          <w:highlight w:val="none"/>
        </w:rPr>
      </w:pPr>
      <w:r>
        <w:rPr>
          <w:rFonts w:hint="eastAsia" w:ascii="宋体" w:hAnsi="宋体" w:eastAsia="宋体" w:cs="宋体"/>
          <w:snapToGrid w:val="0"/>
          <w:color w:val="auto"/>
          <w:kern w:val="0"/>
          <w:sz w:val="22"/>
          <w:highlight w:val="none"/>
        </w:rPr>
        <w:t>传真：传真：</w:t>
      </w:r>
    </w:p>
    <w:p>
      <w:pPr>
        <w:tabs>
          <w:tab w:val="left" w:pos="1163"/>
          <w:tab w:val="left" w:pos="4707"/>
          <w:tab w:val="left" w:pos="4954"/>
          <w:tab w:val="left" w:pos="6189"/>
        </w:tabs>
        <w:adjustRightInd w:val="0"/>
        <w:snapToGrid w:val="0"/>
        <w:jc w:val="left"/>
        <w:rPr>
          <w:rFonts w:ascii="宋体" w:hAnsi="宋体" w:eastAsia="宋体" w:cs="宋体"/>
          <w:snapToGrid w:val="0"/>
          <w:color w:val="auto"/>
          <w:kern w:val="0"/>
          <w:sz w:val="22"/>
          <w:highlight w:val="none"/>
        </w:rPr>
      </w:pPr>
      <w:r>
        <w:rPr>
          <w:rFonts w:hint="eastAsia" w:ascii="宋体" w:hAnsi="宋体" w:eastAsia="宋体" w:cs="宋体"/>
          <w:snapToGrid w:val="0"/>
          <w:color w:val="auto"/>
          <w:kern w:val="0"/>
          <w:sz w:val="22"/>
          <w:highlight w:val="none"/>
        </w:rPr>
        <w:t>电子邮箱：电子邮箱：</w:t>
      </w:r>
    </w:p>
    <w:p>
      <w:pPr>
        <w:widowControl/>
        <w:jc w:val="left"/>
        <w:rPr>
          <w:rFonts w:ascii="宋体" w:hAnsi="宋体"/>
          <w:snapToGrid w:val="0"/>
          <w:color w:val="auto"/>
          <w:kern w:val="0"/>
          <w:sz w:val="22"/>
          <w:highlight w:val="none"/>
        </w:rPr>
      </w:pPr>
      <w:r>
        <w:rPr>
          <w:rFonts w:ascii="宋体" w:hAnsi="宋体"/>
          <w:snapToGrid w:val="0"/>
          <w:color w:val="auto"/>
          <w:kern w:val="0"/>
          <w:sz w:val="22"/>
          <w:highlight w:val="none"/>
        </w:rPr>
        <w:br w:type="page"/>
      </w:r>
    </w:p>
    <w:p>
      <w:pPr>
        <w:adjustRightInd w:val="0"/>
        <w:snapToGrid w:val="0"/>
        <w:spacing w:line="360" w:lineRule="auto"/>
        <w:jc w:val="center"/>
        <w:outlineLvl w:val="1"/>
        <w:rPr>
          <w:rFonts w:ascii="黑体" w:hAnsi="黑体" w:eastAsia="黑体"/>
          <w:snapToGrid w:val="0"/>
          <w:color w:val="auto"/>
          <w:kern w:val="0"/>
          <w:sz w:val="36"/>
          <w:highlight w:val="none"/>
        </w:rPr>
      </w:pPr>
      <w:bookmarkStart w:id="29" w:name="_Toc45702631"/>
      <w:r>
        <w:rPr>
          <w:rFonts w:hint="eastAsia" w:ascii="黑体" w:hAnsi="黑体" w:eastAsia="黑体"/>
          <w:snapToGrid w:val="0"/>
          <w:color w:val="auto"/>
          <w:kern w:val="0"/>
          <w:sz w:val="36"/>
          <w:highlight w:val="none"/>
        </w:rPr>
        <w:t>第二部分  通用条件</w:t>
      </w:r>
      <w:bookmarkEnd w:id="29"/>
    </w:p>
    <w:p>
      <w:pPr>
        <w:adjustRightInd w:val="0"/>
        <w:snapToGrid w:val="0"/>
        <w:spacing w:line="360" w:lineRule="auto"/>
        <w:jc w:val="center"/>
        <w:outlineLvl w:val="2"/>
        <w:rPr>
          <w:rFonts w:ascii="黑体" w:hAnsi="黑体" w:eastAsia="黑体"/>
          <w:snapToGrid w:val="0"/>
          <w:color w:val="auto"/>
          <w:kern w:val="0"/>
          <w:sz w:val="32"/>
          <w:highlight w:val="none"/>
        </w:rPr>
      </w:pPr>
      <w:bookmarkStart w:id="30" w:name="_Toc45702632"/>
      <w:r>
        <w:rPr>
          <w:rFonts w:hint="eastAsia" w:ascii="黑体" w:hAnsi="黑体" w:eastAsia="黑体"/>
          <w:snapToGrid w:val="0"/>
          <w:color w:val="auto"/>
          <w:kern w:val="0"/>
          <w:sz w:val="32"/>
          <w:highlight w:val="none"/>
        </w:rPr>
        <w:t>1 定义与解释</w:t>
      </w:r>
      <w:bookmarkEnd w:id="30"/>
    </w:p>
    <w:p>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1.1定义</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除根据上下文另有其意义外，组成本合同的全部文件中的下列名词和用语应具有本款所赋予的含义：</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1.1.1“工程”是指按照本合同约定实施监理的建设工程。</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1.1.2“委托人”是指本合同中委托监理的一方，及其合法的继承人或受让人。</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1.1.3“受托人”是指本合同中提供工程监理的一方，及其合法的继承人。</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1.1.4“承包人”是指在工程范围内与委托人签订勘察、设计、施工等有关合同的当事人，及其合法的继承人。</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1.1.5“监理”是指受托人受委托人的委托，依照法律法规、工程建设标准、勘察设计文件及合同，在施工阶段对建设工程质量、进度、造价进行控制，对合同、信息进行管理，对工程建设相关方的关系进行协调，并履行建设工程安全生产管理法定职责的服务活动。</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1.1.6“相关服务”是指受托人受委托人的委托，按照本合同约定，在勘察、设计、保修等阶段提供的服务活动。</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1.1.7“工程项目管理”是指受托人受委托人的委托，按照本合同约定，代表委托人对工程项目实施全过程或若干阶段的管理和服务。</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1.1.8“工程监理与项目管理一体化”是指受托人受委托人的委托，按照本合同约定，代表委托人对工程项目的实施全过程或若干阶段的管理和服务，对工程项目的施工阶段实施工程监理的服务活动。</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1.1.9“正常工作”指本合同订立时通用条件和专用条件中约定的受托人的工作。</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1.1.10“附加工作”是指本合同约定的正常工作以外受托人的工作。</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1.1.11“项目机构”是指受托人派驻工程负责履行本合同的组织机构。对于工程监理与项目管理一体化的项目机构，下设从事工程监理的子机构，在项目机构的领导下，负责履行本合同有关工程项目施工阶段工程监理的约定。</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1.1.12“项目总监”是指由受托人的法定代表人书面授权，全面负责履行本合同、主持项目机构工作的具有相应工程类注册执业资格或专业技术职称的专业人员。对于单纯从事工程监理的项目负责人，执业资格都为国家注册监理工程师。</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1.1.13“总监理工程师代表”是指经总监理工程师授权，在项目机构中履行总监理工程师的部分职责，具有工程类注册执业资格或具有中级及以上专业技术职称，3年及以上工程监理实践经验的监理服务人员。总监理工程师为专职时不设总监理工程师代表。</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1.1.14“专业监理工程师”，指由总监理工程师授权，负责实施某一专业或某一岗位的监理工作，有相应监理文件签发权，具有工程类注册执业资格或具有中级及以上专业技术职称，3年及以上工程监理实践经验的监理服务人员。</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1.1.15“监理员”，是指在总监理工程师或专业监理工程师的领导下，从事某项具体监理工作业务，具有中专及以上学历并经监理业务培训的监理服务人员。</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1.1.16“酬金”是指受托人履行本合同义务，委托人按照本合同约定给付受托人的金额。</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1.1.17“正常工作酬金”是指受托人完成正常工作，委托人应给付受托人并在协议书中载明的签约酬金额。</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1.1.18“附加工作酬金”是指受托人完成附加工作，委托人应给付受托人的金额。</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1.1.19“一方”是指委托人或受托人；“双方”是指委托人和受托人；“第三方”是指除委托人和受托人以外的有关方。</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1.1.20“书面形式”是指合同书、信件和数据电文（包括电报、电传、传真、电子数据交换和电子邮件）等可以有形地表现所载内容的形式。</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1.1.21“天”是指第一天零时至第二天零时的时间。</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1.1.22“月”是指按公历从一个月中任何一天开始的一个公历月时间。</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1.1.23“不可抗力”是指委托人和受托人在订立本合同时不可预见，在工程施工过程中不可避免发生并不能克服的自然灾害和社会性突发事件，如地震、海啸、瘟疫、水灾、骚乱、暴动、战争和专用条件约定的其他情形。</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1.1.24“工程概算投资额”是指经政府发展改革部门批复的建设项目工程投资概算额，而非施工招标的标底价、施工投标的中标价和工程竣工结算价。工程竣工验收前，工程概算投资额如经政府发展改革部门批准进行调整的，施工阶段监理酬金的计费额为调整后的工程概算投资额。</w:t>
      </w:r>
    </w:p>
    <w:p>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1.2解释</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1.2.1本合同使用中文书写、解释和说明。如专用条件约定使用两种及以上语言文字时，应以中文为准。</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1.2.2组成本合同的下列文件彼此应能相互解释、互为说明。除专用条件另有约定外，本合同文件的解释顺序如下：</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⑴.协议书；</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⑵.中标通知书（适用于招标工程）；</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⑶.专用条件及附录A、附录B；</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⑷.通用条件；</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⑸.投标文件（适用于招标工程）。</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双方签订的补充协议与其他文件发生矛盾或歧义时，属于同一类内容的文件，应以最新签署的为准。</w:t>
      </w:r>
    </w:p>
    <w:p>
      <w:pPr>
        <w:adjustRightInd w:val="0"/>
        <w:snapToGrid w:val="0"/>
        <w:spacing w:line="360" w:lineRule="auto"/>
        <w:jc w:val="center"/>
        <w:outlineLvl w:val="2"/>
        <w:rPr>
          <w:rFonts w:ascii="黑体" w:hAnsi="黑体" w:eastAsia="黑体"/>
          <w:snapToGrid w:val="0"/>
          <w:color w:val="auto"/>
          <w:kern w:val="0"/>
          <w:sz w:val="32"/>
          <w:highlight w:val="none"/>
        </w:rPr>
      </w:pPr>
      <w:bookmarkStart w:id="31" w:name="_Toc45702633"/>
      <w:r>
        <w:rPr>
          <w:rFonts w:hint="eastAsia" w:ascii="黑体" w:hAnsi="黑体" w:eastAsia="黑体"/>
          <w:snapToGrid w:val="0"/>
          <w:color w:val="auto"/>
          <w:kern w:val="0"/>
          <w:sz w:val="32"/>
          <w:highlight w:val="none"/>
        </w:rPr>
        <w:t>2 受托人的义务</w:t>
      </w:r>
      <w:bookmarkEnd w:id="31"/>
    </w:p>
    <w:p>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2.1监理的范围和工作内容</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2.1.1监理范围在专用条件中约定。</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2.1.2除专用条件另有约定外，监理工作内容包括：</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⑴.收到工程设计文件后编制监理规划，并在第一次工地会议7天前报委托人。根据有关规定和监理工作需要，编制监理实施细则；</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⑵.熟悉工程设计文件，并参加由委托人主持的图纸会审和设计交底会议；</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⑶.参加由委托人主持的第一次工地会议；主持监理例会并根据工程需要主持或参加专题会议；</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⑷.审查施工承包人提交的施工组织设计，重点审查其中的质量安全技术措施、专项施工方案与工程建设强制性标准的符合性；</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⑸.检查施工承包人工程质量、安全生产管理制度及组织机构和人员资格；</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⑹.检查施工承包人专职安全生产管理人员的配备情况；</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⑺.审查施工承包人提交的施工进度计划，核查承包人对施工进度计划的调整；</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⑻.检查施工承包人的试验室；</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⑼.审核施工分包人资质条件；</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⑽.查验施工承包人的施工测量放线成果；</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⑾.审查工程开工条件，对条件具备的签发开工令；</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⑿.审查施工承包人报送的工程材料、构配件、设备质量证明文件的有效性和符合性，并按规定对用于工程的材料采取平行检查或见证取样方式进行抽检；</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⒀.审核施工承包人提交的工程款支付申请，签发或出具工程款支付证书，并报委托人审核、批准；</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⒁.在巡视、旁站和检查、验收过程中，发现工程质量、施工安全存在事故隐患的，要求施工承包人整改并报委托人；</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⒂.经委托人同意，签发工程暂停令和复工令；</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⒃.审查施工承包人提交的采用新材料、新工艺、新技术、新设备的论证材料及相关验收标准；</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⒄.验收隐蔽工程、分部分项工程；</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⒅.审查施工承包人提交的工程变更申请，协调处理施工进度调整、费用索赔、合同争议等事项；</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⒆.审查施工承包人提交的竣工验收申请，编写工程质量评估报告；</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⒇.参加工程竣工验收，签署竣工验收意见；</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(21).审查施工承包人提交的竣工结算申请中有关工程变更部分的工程数量，并报委托人；</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(22).编制、整理工程监理归档文件并报委托人。</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2.1.3相关服务的范围和内容在附录A中约定。</w:t>
      </w:r>
    </w:p>
    <w:p>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2.2监理依据</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2.2.1监理依据包括：</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⑴.适用的法律、行政法规及部门规章；</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⑵.与工程有关的标准；</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⑶.工程设计及有关文件；</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⑷.本合同及委托人与第三方签订的与实施工程有关的其他合同。</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双方根据工程的行业和地域特点，在专用条件中具体约定监理依据。</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2.2.2相关服务依据在专用条件中约定。</w:t>
      </w:r>
    </w:p>
    <w:p>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2.3项目机构和人员</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2.3.1受托人应组建满足工作需要的项目机构，配备必要的施工测量复核、简易的质量实测实量所需的仪器设备。项目机构的主要人员应具有相应的资格条件。</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2.3.2本合同履行过程中，项目总监及重要岗位监理服务人员应保持相对稳定，以保证工程监理工作正常进行。</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2.3.3受托人可根据工程进展和工作需要调整项目机构人员。受托人更换项目总监时，应提前7天向委托人书面报告，经委托人同意后方可更换；受托人更换项目机构其他监理服务人员，应以相当资格与能力的人员替换，并通知委托人。</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2.3.4受托人应及时更换有下列情形之一的监理服务人员：</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⑴.严重过失行为的；</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⑵.有违法行为不能履行职责的；</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⑶.涉嫌犯罪的；</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⑷.不能胜任岗位职责的；</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⑸.严重违反职业道德的；</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⑹.专用条件约定的其他情形。</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2.3.5委托人可要求受托人更换不能胜任本职工作的项目机构人员。</w:t>
      </w:r>
    </w:p>
    <w:p>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2.4履行职责</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受托人应遵循职业道德准则和行为规范，严格按照法律法规、工程建设有关标准及本合同履行职责。</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2.4.1在监理范围内，委托人和承包人提出的意见和要求，受托人应及时提出处置意见。当委托人与承包人之间发生合同争议时，受托人应协助委托人、承包人协商解决。</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2.4.2当委托人与承包人之间的合同争议提交仲裁机构仲裁或人民法院审理时，受托人应提供必要的证明资料。</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2.4.3受托人应在专用条件约定的授权范围内，处理委托人与承包人所签订合同的变更事宜。如果变更超过授权范围，应以书面形式报委托人批准。</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在紧急情况下，为了保护财产和人身安全，受托人所发出的指令未能事先报委托人批准时，应在发出指令后的24小时内以书面形式报委托人。</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2.4.4除专用条件另有约定外，受托人发现承包人的人员不能胜任本职工作的，有权要求承包人予以调换。</w:t>
      </w:r>
    </w:p>
    <w:p>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2.5提交报告</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受托人应按专用条件约定的种类、时间和份数向委托人提交监理的报告。</w:t>
      </w:r>
    </w:p>
    <w:p>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2.6文件资料</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在本合同履行期内，受托人应在现场保留工作所用的图纸、报告及记录监理工作的相关文件。工程竣工后，应当按照档案管理规定将监理有关文件归档。</w:t>
      </w:r>
    </w:p>
    <w:p>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2.7使用委托人的财产</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受托人无偿使用附录B中由委托人派遣的人员和提供的房屋、资料、设备。除专用条件另有约定外，委托人提供的房屋、设备属于委托人的财产，受托人应妥善使用和保管，在本合同终止时将这些房屋、设备的清单提交委托人，并按专用条件约定的时间和方式移交。</w:t>
      </w:r>
    </w:p>
    <w:p>
      <w:pPr>
        <w:adjustRightInd w:val="0"/>
        <w:snapToGrid w:val="0"/>
        <w:spacing w:line="360" w:lineRule="auto"/>
        <w:jc w:val="center"/>
        <w:outlineLvl w:val="2"/>
        <w:rPr>
          <w:rFonts w:ascii="黑体" w:hAnsi="黑体" w:eastAsia="黑体"/>
          <w:snapToGrid w:val="0"/>
          <w:color w:val="auto"/>
          <w:kern w:val="0"/>
          <w:sz w:val="32"/>
          <w:highlight w:val="none"/>
        </w:rPr>
      </w:pPr>
      <w:bookmarkStart w:id="32" w:name="_Toc45702634"/>
      <w:r>
        <w:rPr>
          <w:rFonts w:hint="eastAsia" w:ascii="黑体" w:hAnsi="黑体" w:eastAsia="黑体"/>
          <w:snapToGrid w:val="0"/>
          <w:color w:val="auto"/>
          <w:kern w:val="0"/>
          <w:sz w:val="32"/>
          <w:highlight w:val="none"/>
        </w:rPr>
        <w:t>3 委托人的义务</w:t>
      </w:r>
      <w:bookmarkEnd w:id="32"/>
    </w:p>
    <w:p>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3.1告知</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委托人应在委托人与承包人签订的合同中明确受托人及受托人的项目总监和授予项目机构的权限。如有变更，应及时通知承包人。</w:t>
      </w:r>
    </w:p>
    <w:p>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3.2提供资料</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委托人应按照附录B约定，无偿向受托人提供工程有关的资料。在本合同履行过程中，委托人应及时向受托人提供最新的与工程有关的资料。</w:t>
      </w:r>
    </w:p>
    <w:p>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3.3提供工作条件</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委托人应为受托人完成监理提供必要的条件。</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3.3.1委托人应按照附录B约定，派遣相应的人员，提供房屋、设备，供受托人无偿使用。</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3.3.2委托人应负责协调工程建设中所有外部关系，为受托人履行本合同提供必要的外部条件。</w:t>
      </w:r>
    </w:p>
    <w:p>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3.4委托人代表</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委托人应授权一名熟悉工程情况的代表，负责与受托人联系。委托人应在双方签订监理合同后7天内，将委托人代表的姓名和职责书面告知受托人。当委托人更换委托人代表时，应提前7天书面通知受托人。</w:t>
      </w:r>
    </w:p>
    <w:p>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3.5委托人意见或要求</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在本合同约定的监理工作范围内，委托人对承包人的任何意见或要求应通知受托人，由受托人向承包人发出相应指令。</w:t>
      </w:r>
    </w:p>
    <w:p>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3.6答复</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委托人应在专用条件约定的时间内，对受托人以书面形式提交并要求作出决定的事宜，给予书面答复。逾期未答复的，视为委托人认可。</w:t>
      </w:r>
    </w:p>
    <w:p>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3.7支付</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委托人应按本合同约定，向受托人支付酬金。</w:t>
      </w:r>
    </w:p>
    <w:p>
      <w:pPr>
        <w:adjustRightInd w:val="0"/>
        <w:snapToGrid w:val="0"/>
        <w:spacing w:line="360" w:lineRule="auto"/>
        <w:jc w:val="center"/>
        <w:outlineLvl w:val="2"/>
        <w:rPr>
          <w:rFonts w:ascii="黑体" w:hAnsi="黑体" w:eastAsia="黑体"/>
          <w:snapToGrid w:val="0"/>
          <w:color w:val="auto"/>
          <w:kern w:val="0"/>
          <w:sz w:val="32"/>
          <w:highlight w:val="none"/>
        </w:rPr>
      </w:pPr>
      <w:bookmarkStart w:id="33" w:name="_Toc45702635"/>
      <w:r>
        <w:rPr>
          <w:rFonts w:hint="eastAsia" w:ascii="黑体" w:hAnsi="黑体" w:eastAsia="黑体"/>
          <w:snapToGrid w:val="0"/>
          <w:color w:val="auto"/>
          <w:kern w:val="0"/>
          <w:sz w:val="32"/>
          <w:highlight w:val="none"/>
        </w:rPr>
        <w:t>4 违约责任</w:t>
      </w:r>
      <w:bookmarkEnd w:id="33"/>
    </w:p>
    <w:p>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4.1受托人的违约责任</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受托人未履行本合同义务的，应承担相应的责任。</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4.1.1因受托人违反本合同约定给委托人造成损失的，受托人应当赔偿委托人损失。赔偿金额的确定方法在专用条件中约定。受托人承担部分赔偿责任的，其承担赔偿金额由双方协商确定。</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4.1.2受托人向委托人的索赔不成立时，受托人应赔偿委托人由此发生的费用。</w:t>
      </w:r>
    </w:p>
    <w:p>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4.2委托人的违约责任</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委托人未履行本合同义务的，应承担相应的责任。</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4.2.1委托人违反本合同约定造成受托人损失的，委托人应予以赔偿。</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4.2.2委托人向受托人的索赔不成立时，应赔偿受托人由此引起的费用。</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4.2.3委托人未能按期支付酬金超过28天，应按专用条件约定支付逾期付款利息。</w:t>
      </w:r>
    </w:p>
    <w:p>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4.3除外责任</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因非受托人的原因，且受托人无过错，发生工程质量事故、安全事故、工期延误等造成的损失，受托人不承担赔偿责任。</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因不可抗力导致本合同全部或部分不能履行时，双方各自承担其因此而造成的损失、损害。</w:t>
      </w:r>
    </w:p>
    <w:p>
      <w:pPr>
        <w:adjustRightInd w:val="0"/>
        <w:snapToGrid w:val="0"/>
        <w:spacing w:line="360" w:lineRule="auto"/>
        <w:jc w:val="center"/>
        <w:outlineLvl w:val="2"/>
        <w:rPr>
          <w:rFonts w:ascii="黑体" w:hAnsi="黑体" w:eastAsia="黑体"/>
          <w:snapToGrid w:val="0"/>
          <w:color w:val="auto"/>
          <w:kern w:val="0"/>
          <w:sz w:val="32"/>
          <w:highlight w:val="none"/>
        </w:rPr>
      </w:pPr>
      <w:bookmarkStart w:id="34" w:name="_Toc45702636"/>
      <w:r>
        <w:rPr>
          <w:rFonts w:hint="eastAsia" w:ascii="黑体" w:hAnsi="黑体" w:eastAsia="黑体"/>
          <w:snapToGrid w:val="0"/>
          <w:color w:val="auto"/>
          <w:kern w:val="0"/>
          <w:sz w:val="32"/>
          <w:highlight w:val="none"/>
        </w:rPr>
        <w:t>5 酬金的计取与支付</w:t>
      </w:r>
      <w:bookmarkEnd w:id="34"/>
    </w:p>
    <w:p>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5.1酬金计取</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5.1.1工程监理酬金特指工程施工阶段的监理酬金。对于施工阶段监理，由于施工阶段的监理服务涉及工程质量控制和安全生产管理的监理服务内容，事关社会公众利益和人民生命财产安全，委托人不应恶意下浮监理酬金，受托人也不应以工程质量控制和安全生产管理的监理服务的责任重大而哄抬监理酬金。监理酬金的计取可参照国家发改委、建设部《工程监理与相关服务收费管理规定》（发改价格〔2007〕670号）的相关规定要求，并结合工程的实际情况，由双方协商确定。</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5.1.2相关服务（保修阶段、勘察阶段、设计阶段、设备监造等）酬金的计取，委托人应明确受托人项目机构各类组成人员的类型与数量、提供相关服务的阶段与期限，按专用条件所述的人员综合费用法计取酬金。对于政府建设投资项目，保修阶段的服务酬金一般按施工阶段监理酬金的5％进行计取。</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5.1.3工程项目管理、工程监理与工程项目管理一体化中的项目管理的酬金计取，委托人应明确受托人项目机构各类组成人员的类型与数量、提供相关服务的阶段与期限，按专用条件所述的人员综合费用法计取酬金。</w:t>
      </w:r>
    </w:p>
    <w:p>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5.2酬金支付</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5.2.1施工阶段监理酬金支付</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施工阶段监理酬金支付包括：预付款支付、期中月度支付和余额支付三种。</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⑴.预付款支付：自监理合同签订之日起10日内委托人应支付施工阶段监理酬金总额的15％～25％作为预付款，详细支付比例与金额在专用条件中约定。</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⑵.期中月度支付：期中月度支付每月一次，具体在专用条件中约定。</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⑶.余额支付：当月进度款支付至施工阶段监理酬金总额的95％时，委托人可暂停支付，但所剩余额须于工程正式通过竣工验收后10天内予以全部支付。</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5.2.2保修阶段服务酬金支付</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采取按月份支付或按季度支付的形式，具体在专用条件中约定。按月份支付的，委托人应在每月的10日前支付受托人上一月度的服务酬金；按季度支付的，委托人应在每季度第一个月的10日前支付受托人上一季度的服务酬金。</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5.2.3勘察、设计阶段及设备监造、工程招标、造价咨询等相关服务酬金支付</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采用按月度支付的方式，委托人应在每月的10日前支付受托人上一月度的服务酬金。</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5.2.4工程项目管理酬金支付或工程监理与工程项目管理中的工程项目管理酬金支付。</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采用按月度支付的方式，委托人应在每月的10日前支付受托人上一月度的服务酬金。</w:t>
      </w:r>
    </w:p>
    <w:p>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5.3支付货币</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除专用条件另有约定外，酬金均以人民币支付。涉及外币支付的，所采用的货币种类、比例和汇率在专用条件中约定。</w:t>
      </w:r>
    </w:p>
    <w:p>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5.4支付申请</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受托人应在本合同约定的每次应付款时间的7天前，向委托人提交支付申请书。支付申请书应当说明当期应付款总额，并列出当期应支付的款项及其金额。</w:t>
      </w:r>
    </w:p>
    <w:p>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5.5支付酬金</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支付的酬金包括正常工作酬金、附加工作酬金、合理化建议奖励金额及费用。</w:t>
      </w:r>
    </w:p>
    <w:p>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5.6有争议部分的付款</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委托人对受托人提交的支付申请书有异议时，应当在收到受托人提交的支付申请书后7天内，以书面形式向受托人发出异议通知。无异议部分的款项应按期支付，有异议部分的款项按第7条约定办理。</w:t>
      </w:r>
    </w:p>
    <w:p>
      <w:pPr>
        <w:adjustRightInd w:val="0"/>
        <w:snapToGrid w:val="0"/>
        <w:spacing w:line="360" w:lineRule="auto"/>
        <w:jc w:val="center"/>
        <w:outlineLvl w:val="2"/>
        <w:rPr>
          <w:rFonts w:ascii="黑体" w:hAnsi="黑体" w:eastAsia="黑体"/>
          <w:snapToGrid w:val="0"/>
          <w:color w:val="auto"/>
          <w:kern w:val="0"/>
          <w:sz w:val="32"/>
          <w:highlight w:val="none"/>
        </w:rPr>
      </w:pPr>
      <w:bookmarkStart w:id="35" w:name="_Toc45702637"/>
      <w:r>
        <w:rPr>
          <w:rFonts w:hint="eastAsia" w:ascii="黑体" w:hAnsi="黑体" w:eastAsia="黑体"/>
          <w:snapToGrid w:val="0"/>
          <w:color w:val="auto"/>
          <w:kern w:val="0"/>
          <w:sz w:val="32"/>
          <w:highlight w:val="none"/>
        </w:rPr>
        <w:t>6 合同生效、变更、暂停、解除与终止</w:t>
      </w:r>
      <w:bookmarkEnd w:id="35"/>
    </w:p>
    <w:p>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6.1生效</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除法律另有规定或者专用条件另有约定外，委托人和受托人的法定代表人或其授权代理人在协议书上签字并盖单位章后本合同生效。</w:t>
      </w:r>
    </w:p>
    <w:p>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6.2变更</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6.2.1任何一方提出变更请求时，双方经协商一致后可进行变更。</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6.2.2除不可抗力外，因非受托人原因导致受托人履行合同期限延长、内容增加时，受托人应当将此情况与可能产生的影响及时通知委托人。增加的监理服务工作时间、工作内容应视为附加工作。附加工作酬金的确定方法在专用条件中约定。</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6.2.3合同生效后，如果实际情况发生变化使得受托人不能完成全部或部分工作时，或因非受托人的原因使受托人的工作受到阻碍或延误时，受托人应立即通知委托人。除不可抗力外，其善后工作以及恢复服务的准备工作应为附加工作，附加工作酬金的确定方法在专用条件中约定。受托人用于恢复服务的准备时间不应超过28天。</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6.2.4合同签订后，遇有与工程相关的法律法规、标准颁布或修订的，双方应遵照执行。由此引起工程监理的范围、时间、酬金变化的，双方应通过协商进行相应调整。</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6.2.5因非受托人原因造成工程概算投资额或建筑安装工程费变化时，正常工作酬金应作相应调整。调整方法为：合同签订后至工程竣工验收前，如工程规模或工程范围发生变化，并经当地政府发展改革部门批准调整原工程概算投资额或建筑安装工程费的幅度＜±5％时，施工阶段监理酬金作不予调整，≥±5％时，施工阶段监理酬金作相应调整；对于工程竣工验收后当地政府发展改革部门方批准调整原工程概算投资额或建筑安装工程费的，施工阶段监理酬金不作任何调整。</w:t>
      </w:r>
    </w:p>
    <w:p>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6.3暂停与解除</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除双方协商一致可以解除本合同外，当一方无正当理由未履行本合同约定的义务时，另一方可以根据本合同约定暂停履行本合同直至解除本合同。</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6.3.1在本合同有效期内，由于双方无法预见和控制的原因导致本合同全部或部分无法继续履行或继续履行已无意义，经双方协商一致，可以解除本合同或受托人的部分义务。在解除之前，受托人应作出合理安排，使开支减至最小。</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因解除本合同或解除受托人的部分义务导致受托人遭受的损失，除依法可以免除责任的情况外，应由委托人予以补偿，补偿金额由双方协商确定。</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解除本合同的协议必须采取书面形式，协议未达成之前，本合同仍然有效。</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6.3.2在本合同有效期内，因非受托人的原因导致工程施工全部或部分暂停，委托人可通知受托人要求暂停全部或部分工作。受托人应立即安排停止工作，并将开支减至最小。除不可抗力外，由此导致受托人遭受的损失应由委托人予以补偿。</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暂停部分监理时间超过182天，受托人可发出解除本合同约定的该部分义务的通知；暂停全部工作时间超过182天，受托人可发出解除本合同的通知，本合同自通知到达委托人时解除。委托人应将监理的酬金支付至本合同解除日，且应承担第4.2款约定的责任。</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6.3.3当受托人无正当理由未履行本合同约定的义务时，委托人应通知受托人限期改正。若委托人在受托人接到通知后的7天内未收到受托人书面形式的合理解释，则可在7天内发出解除本合同的通知，自通知到达受托人时本合同解除。委托人应将工程监理的酬金支付至限期改正通知到达受托人之日，但受托人应承担第4.1款约定的责任。</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6.3.4受托人在专用条件5.3中约定的支付之日起28天后仍未收到委托人按本合同约定应付的款项，可向委托人发出催付通知。委托人接到通知14天后仍未支付或未提出受托人可以接受的延期支付安排，受托人可向委托人发出暂停工作的通知并可自行暂停全部或部分工作。暂停工作后14天内受托人仍未获得委托人应付酬金或委托人的合理答复，受托人可向委托人发出解除本合同的通知，自通知到达委托人时本合同解除。委托人应承担第4.2.3款约定的责任。</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6.3.5因不可抗力致使本合同部分或全部不能履行时，一方应立即通知另一方，可暂停或解除本合同。</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6.3.6本合同解除后，本合同约定的有关结算、清理、争议解决方式的条件仍然有效。</w:t>
      </w:r>
    </w:p>
    <w:p>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6.4终止</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以下条件全部满足时，本合同即告终止：</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⑴.受托人完成本合同约定的全部工作；</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⑵.委托人与受托人结清并支付全部酬金。</w:t>
      </w:r>
    </w:p>
    <w:p>
      <w:pPr>
        <w:adjustRightInd w:val="0"/>
        <w:snapToGrid w:val="0"/>
        <w:spacing w:line="360" w:lineRule="auto"/>
        <w:jc w:val="center"/>
        <w:outlineLvl w:val="2"/>
        <w:rPr>
          <w:rFonts w:ascii="黑体" w:hAnsi="黑体" w:eastAsia="黑体"/>
          <w:snapToGrid w:val="0"/>
          <w:color w:val="auto"/>
          <w:kern w:val="0"/>
          <w:sz w:val="32"/>
          <w:highlight w:val="none"/>
        </w:rPr>
      </w:pPr>
      <w:bookmarkStart w:id="36" w:name="_Toc45702638"/>
      <w:r>
        <w:rPr>
          <w:rFonts w:hint="eastAsia" w:ascii="黑体" w:hAnsi="黑体" w:eastAsia="黑体"/>
          <w:snapToGrid w:val="0"/>
          <w:color w:val="auto"/>
          <w:kern w:val="0"/>
          <w:sz w:val="32"/>
          <w:highlight w:val="none"/>
        </w:rPr>
        <w:t>7 争议解决</w:t>
      </w:r>
      <w:bookmarkEnd w:id="36"/>
    </w:p>
    <w:p>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7.1协商</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双方应本着诚信原则协商解决彼此间的争议。</w:t>
      </w:r>
    </w:p>
    <w:p>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7.2调解</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如果双方不能在14天内或双方商定的其他时间内解决本合同争议，可以将其提交给专用条件约定的或事后达成协议的调解人进行调解。</w:t>
      </w:r>
    </w:p>
    <w:p>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7.3仲裁或诉讼</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双方均有权不经调解直接向专用条件约定的仲裁机构申请仲裁或向有管辖权法院提起诉讼。</w:t>
      </w:r>
    </w:p>
    <w:p>
      <w:pPr>
        <w:adjustRightInd w:val="0"/>
        <w:snapToGrid w:val="0"/>
        <w:spacing w:line="360" w:lineRule="auto"/>
        <w:jc w:val="center"/>
        <w:outlineLvl w:val="2"/>
        <w:rPr>
          <w:rFonts w:ascii="黑体" w:hAnsi="黑体" w:eastAsia="黑体"/>
          <w:snapToGrid w:val="0"/>
          <w:color w:val="auto"/>
          <w:kern w:val="0"/>
          <w:sz w:val="32"/>
          <w:highlight w:val="none"/>
        </w:rPr>
      </w:pPr>
      <w:bookmarkStart w:id="37" w:name="_Toc45702639"/>
      <w:r>
        <w:rPr>
          <w:rFonts w:hint="eastAsia" w:ascii="黑体" w:hAnsi="黑体" w:eastAsia="黑体"/>
          <w:snapToGrid w:val="0"/>
          <w:color w:val="auto"/>
          <w:kern w:val="0"/>
          <w:sz w:val="32"/>
          <w:highlight w:val="none"/>
        </w:rPr>
        <w:t>8 其  他</w:t>
      </w:r>
      <w:bookmarkEnd w:id="37"/>
    </w:p>
    <w:p>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8.1外出考察费用</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经委托人同意，监理服务人员外出考察发生的费用由委托人审核后支付。</w:t>
      </w:r>
    </w:p>
    <w:p>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8.2检测费用</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委托人要求受托人在工程现场设立具有工程质量检测资质的工程质量检测机构才能设立的工程质量检测试验室对工程材料和工程实体质量进行抽样检测，或要求受托人委托具有工程质量检测资质的工程质量检测机构对工程材料和工程实体质量进行抽样检测所发生的全部费用，由委托人额外按实支付。支付时间在专用条件中约定。</w:t>
      </w:r>
    </w:p>
    <w:p>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8.3咨询费用</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委托人要求受托人开展需要具有工程造价咨询资质、工程招标代理资质或施工图审查资质才能执业的各项工作，或要求受托人委托具有工程造价咨询资质的工程造价咨询机构、工程招标代理资质的工程招标代理机构或施工图审查资质的施工图审查机构开展各项工作所发生的费用，由委托人额外按实支付；经委托人同意，根据工程需要由受托人组织的相关咨询论证会以及聘请相关专家等发生的费用由委托人额外按实支付。支付时间在专用条件中约定。</w:t>
      </w:r>
    </w:p>
    <w:p>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8.4奖励</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受托人在服务过程中提出的合理化建议，使委托人获得经济效益的，双方在专用条件中约定奖励金额的确定方法。奖励金额在合理化建议被采纳后，与最近一期的正常工作酬金同期支付。</w:t>
      </w:r>
    </w:p>
    <w:p>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8.5守法诚信</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受托人及其工作人员不得从与实施工程有关的第三方处获得任何经济利益。</w:t>
      </w:r>
    </w:p>
    <w:p>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8.6保密</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双方不得泄露对方申明的保密资料，亦不得泄露与实施工程有关的第三方所提供的保密资料，保密事项在专用条件中约定。</w:t>
      </w:r>
    </w:p>
    <w:p>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8.7通知</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本合同涉及的通知均应当采用书面形式，并在送达对方时生效，收件人应书面签收。</w:t>
      </w:r>
    </w:p>
    <w:p>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8.8著作权</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受托人对其编制的文件拥有著作权。</w:t>
      </w:r>
    </w:p>
    <w:p>
      <w:pPr>
        <w:adjustRightInd w:val="0"/>
        <w:snapToGrid w:val="0"/>
        <w:spacing w:line="360" w:lineRule="auto"/>
        <w:ind w:firstLine="420" w:firstLineChars="200"/>
        <w:jc w:val="left"/>
        <w:rPr>
          <w:rFonts w:ascii="宋体" w:hAnsi="宋体"/>
          <w:snapToGrid w:val="0"/>
          <w:color w:val="auto"/>
          <w:kern w:val="0"/>
          <w:szCs w:val="21"/>
          <w:highlight w:val="none"/>
        </w:rPr>
      </w:pPr>
      <w:r>
        <w:rPr>
          <w:rFonts w:hint="eastAsia" w:ascii="宋体" w:hAnsi="宋体" w:eastAsia="宋体" w:cs="宋体"/>
          <w:snapToGrid w:val="0"/>
          <w:color w:val="auto"/>
          <w:kern w:val="0"/>
          <w:szCs w:val="21"/>
          <w:highlight w:val="none"/>
        </w:rPr>
        <w:t>受托人可单独或与他人联合出版有关监理的资料。除专用条件另有约定外，如果受托人在本合同履行期间及本合同终止后两年内出版涉及本工程的有关监理的资料，应当征得委托人的同意。</w:t>
      </w:r>
    </w:p>
    <w:p>
      <w:pPr>
        <w:widowControl/>
        <w:jc w:val="left"/>
        <w:rPr>
          <w:rFonts w:ascii="宋体" w:hAnsi="宋体"/>
          <w:snapToGrid w:val="0"/>
          <w:color w:val="auto"/>
          <w:kern w:val="0"/>
          <w:szCs w:val="21"/>
          <w:highlight w:val="none"/>
        </w:rPr>
      </w:pPr>
      <w:r>
        <w:rPr>
          <w:rFonts w:ascii="宋体" w:hAnsi="宋体"/>
          <w:snapToGrid w:val="0"/>
          <w:color w:val="auto"/>
          <w:kern w:val="0"/>
          <w:szCs w:val="21"/>
          <w:highlight w:val="none"/>
        </w:rPr>
        <w:br w:type="page"/>
      </w:r>
    </w:p>
    <w:p>
      <w:pPr>
        <w:adjustRightInd w:val="0"/>
        <w:snapToGrid w:val="0"/>
        <w:spacing w:line="360" w:lineRule="auto"/>
        <w:jc w:val="center"/>
        <w:outlineLvl w:val="1"/>
        <w:rPr>
          <w:rFonts w:ascii="黑体" w:hAnsi="黑体" w:eastAsia="黑体"/>
          <w:snapToGrid w:val="0"/>
          <w:color w:val="auto"/>
          <w:kern w:val="0"/>
          <w:sz w:val="36"/>
          <w:highlight w:val="none"/>
        </w:rPr>
      </w:pPr>
      <w:bookmarkStart w:id="38" w:name="_Toc45702640"/>
      <w:r>
        <w:rPr>
          <w:rFonts w:hint="eastAsia" w:ascii="黑体" w:hAnsi="黑体" w:eastAsia="黑体"/>
          <w:snapToGrid w:val="0"/>
          <w:color w:val="auto"/>
          <w:kern w:val="0"/>
          <w:sz w:val="36"/>
          <w:highlight w:val="none"/>
        </w:rPr>
        <w:t>第三部分  专用条件</w:t>
      </w:r>
      <w:bookmarkEnd w:id="38"/>
    </w:p>
    <w:p>
      <w:pPr>
        <w:adjustRightInd w:val="0"/>
        <w:snapToGrid w:val="0"/>
        <w:spacing w:line="360" w:lineRule="auto"/>
        <w:jc w:val="center"/>
        <w:outlineLvl w:val="2"/>
        <w:rPr>
          <w:rFonts w:ascii="黑体" w:hAnsi="黑体" w:eastAsia="黑体"/>
          <w:snapToGrid w:val="0"/>
          <w:color w:val="auto"/>
          <w:kern w:val="0"/>
          <w:sz w:val="32"/>
          <w:highlight w:val="none"/>
        </w:rPr>
      </w:pPr>
      <w:bookmarkStart w:id="39" w:name="_Toc45702641"/>
      <w:r>
        <w:rPr>
          <w:rFonts w:hint="eastAsia" w:ascii="黑体" w:hAnsi="黑体" w:eastAsia="黑体"/>
          <w:snapToGrid w:val="0"/>
          <w:color w:val="auto"/>
          <w:kern w:val="0"/>
          <w:sz w:val="32"/>
          <w:highlight w:val="none"/>
        </w:rPr>
        <w:t>1 定义与解释</w:t>
      </w:r>
      <w:bookmarkEnd w:id="39"/>
    </w:p>
    <w:p>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1.2解释</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1.2.1本合同文件除使用中文外，还可用</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1.2.2约定本合同文件的解释顺序为：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p>
    <w:p>
      <w:pPr>
        <w:adjustRightInd w:val="0"/>
        <w:snapToGrid w:val="0"/>
        <w:spacing w:line="360" w:lineRule="auto"/>
        <w:jc w:val="center"/>
        <w:outlineLvl w:val="2"/>
        <w:rPr>
          <w:rFonts w:ascii="黑体" w:hAnsi="黑体" w:eastAsia="黑体"/>
          <w:snapToGrid w:val="0"/>
          <w:color w:val="auto"/>
          <w:kern w:val="0"/>
          <w:sz w:val="32"/>
          <w:highlight w:val="none"/>
        </w:rPr>
      </w:pPr>
      <w:bookmarkStart w:id="40" w:name="_Toc45702642"/>
      <w:r>
        <w:rPr>
          <w:rFonts w:hint="eastAsia" w:ascii="黑体" w:hAnsi="黑体" w:eastAsia="黑体"/>
          <w:snapToGrid w:val="0"/>
          <w:color w:val="auto"/>
          <w:kern w:val="0"/>
          <w:sz w:val="32"/>
          <w:highlight w:val="none"/>
        </w:rPr>
        <w:t>2 受托人义务</w:t>
      </w:r>
      <w:bookmarkEnd w:id="40"/>
    </w:p>
    <w:p>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2.1监理的范围和内容</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2.1.1监理范围包括：</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2.1.2监理工作内容还包括：</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p>
    <w:p>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2.2监理依据</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2.2.1监理依据包括：</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p>
    <w:p>
      <w:pPr>
        <w:adjustRightInd w:val="0"/>
        <w:snapToGrid w:val="0"/>
        <w:spacing w:line="360" w:lineRule="auto"/>
        <w:ind w:firstLine="420" w:firstLineChars="200"/>
        <w:jc w:val="left"/>
        <w:rPr>
          <w:rFonts w:ascii="宋体" w:hAnsi="宋体" w:eastAsia="宋体" w:cs="宋体"/>
          <w:dstrike/>
          <w:snapToGrid w:val="0"/>
          <w:color w:val="auto"/>
          <w:kern w:val="0"/>
          <w:szCs w:val="21"/>
          <w:highlight w:val="none"/>
        </w:rPr>
      </w:pPr>
      <w:r>
        <w:rPr>
          <w:rFonts w:hint="eastAsia" w:ascii="宋体" w:hAnsi="宋体" w:eastAsia="宋体" w:cs="宋体"/>
          <w:snapToGrid w:val="0"/>
          <w:color w:val="auto"/>
          <w:kern w:val="0"/>
          <w:szCs w:val="21"/>
          <w:highlight w:val="none"/>
        </w:rPr>
        <w:t>2.2.2相关服务依据包括：</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p>
    <w:p>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2.3项目机构和人员</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2.3.4更换监理服务人员的其他情形：</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p>
    <w:p>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2.4履行职责</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2.4.3受托人的授权范围：</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在涉及工程延期</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天内和（或）金额</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万元内的变更，受托人不需请示委托人即可向承包人发布变更通知。</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2.4.4受托人有权要求承包人调换其人员的限制条件：</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p>
    <w:p>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2.5提交报告</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受托人应提交报告的种类（包括监理规划、监理月报及约定的专项报告）、时间和份数：</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u w:val="single"/>
        </w:rPr>
        <w:t xml:space="preserve">      </w:t>
      </w:r>
    </w:p>
    <w:p>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2.7使用委托人的财产</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附录B中由委托人无偿提供的房屋、设备的所有权属于：</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受托人应在本合同终止后</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天内移交委托人无偿提供的房屋、设备，移交的时间和方式为：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p>
    <w:p>
      <w:pPr>
        <w:adjustRightInd w:val="0"/>
        <w:snapToGrid w:val="0"/>
        <w:spacing w:line="360" w:lineRule="auto"/>
        <w:jc w:val="center"/>
        <w:outlineLvl w:val="2"/>
        <w:rPr>
          <w:rFonts w:ascii="黑体" w:hAnsi="黑体" w:eastAsia="黑体"/>
          <w:snapToGrid w:val="0"/>
          <w:color w:val="auto"/>
          <w:kern w:val="0"/>
          <w:sz w:val="32"/>
          <w:highlight w:val="none"/>
        </w:rPr>
      </w:pPr>
      <w:bookmarkStart w:id="41" w:name="_Toc45702643"/>
      <w:r>
        <w:rPr>
          <w:rFonts w:hint="eastAsia" w:ascii="黑体" w:hAnsi="黑体" w:eastAsia="黑体"/>
          <w:snapToGrid w:val="0"/>
          <w:color w:val="auto"/>
          <w:kern w:val="0"/>
          <w:sz w:val="32"/>
          <w:highlight w:val="none"/>
        </w:rPr>
        <w:t>3 委托人义务</w:t>
      </w:r>
      <w:bookmarkEnd w:id="41"/>
    </w:p>
    <w:p>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3.4委托人代表</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委托人代表为：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p>
    <w:p>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3.7答复</w:t>
      </w:r>
    </w:p>
    <w:p>
      <w:pPr>
        <w:adjustRightInd w:val="0"/>
        <w:snapToGrid w:val="0"/>
        <w:spacing w:line="360" w:lineRule="auto"/>
        <w:ind w:firstLine="420" w:firstLineChars="200"/>
        <w:jc w:val="left"/>
        <w:rPr>
          <w:rFonts w:ascii="宋体" w:hAnsi="宋体"/>
          <w:snapToGrid w:val="0"/>
          <w:color w:val="auto"/>
          <w:kern w:val="0"/>
          <w:szCs w:val="21"/>
          <w:highlight w:val="none"/>
        </w:rPr>
      </w:pPr>
      <w:r>
        <w:rPr>
          <w:rFonts w:hint="eastAsia" w:ascii="宋体" w:hAnsi="宋体" w:eastAsia="宋体" w:cs="宋体"/>
          <w:snapToGrid w:val="0"/>
          <w:color w:val="auto"/>
          <w:kern w:val="0"/>
          <w:szCs w:val="21"/>
          <w:highlight w:val="none"/>
        </w:rPr>
        <w:t>委托人同意在</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天内，对受托人书面提交并要求做出决定的事宜给予书面答复。</w:t>
      </w:r>
    </w:p>
    <w:p>
      <w:pPr>
        <w:adjustRightInd w:val="0"/>
        <w:snapToGrid w:val="0"/>
        <w:spacing w:line="360" w:lineRule="auto"/>
        <w:jc w:val="center"/>
        <w:outlineLvl w:val="2"/>
        <w:rPr>
          <w:rFonts w:ascii="黑体" w:hAnsi="黑体" w:eastAsia="黑体"/>
          <w:snapToGrid w:val="0"/>
          <w:color w:val="auto"/>
          <w:kern w:val="0"/>
          <w:sz w:val="32"/>
          <w:highlight w:val="none"/>
        </w:rPr>
      </w:pPr>
      <w:bookmarkStart w:id="42" w:name="_Toc45702644"/>
      <w:r>
        <w:rPr>
          <w:rFonts w:hint="eastAsia" w:ascii="黑体" w:hAnsi="黑体" w:eastAsia="黑体"/>
          <w:snapToGrid w:val="0"/>
          <w:color w:val="auto"/>
          <w:kern w:val="0"/>
          <w:sz w:val="32"/>
          <w:highlight w:val="none"/>
        </w:rPr>
        <w:t>4 违约责任</w:t>
      </w:r>
      <w:bookmarkEnd w:id="42"/>
    </w:p>
    <w:p>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4.1受托人的违约责任</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4.1.1受托人赔偿金额按下列方法确定：</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赔偿金＝直接经济损失×正常工作酬金÷工程概算投资额（或建筑安装工程费）</w:t>
      </w:r>
    </w:p>
    <w:p>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4.2委托人的违约责任</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4.2.3委托人逾期付款利息按下列方法确定：</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逾期付款利息＝当期应付款总额×银行同期贷款利率×拖延支付天数</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逾期付款滞纳金＝当期应付款总额×0.1×拖延支付天数</w:t>
      </w:r>
    </w:p>
    <w:p>
      <w:pPr>
        <w:adjustRightInd w:val="0"/>
        <w:snapToGrid w:val="0"/>
        <w:spacing w:line="360" w:lineRule="auto"/>
        <w:jc w:val="center"/>
        <w:outlineLvl w:val="2"/>
        <w:rPr>
          <w:rFonts w:ascii="黑体" w:hAnsi="黑体" w:eastAsia="黑体"/>
          <w:snapToGrid w:val="0"/>
          <w:color w:val="auto"/>
          <w:kern w:val="0"/>
          <w:sz w:val="32"/>
          <w:highlight w:val="none"/>
        </w:rPr>
      </w:pPr>
      <w:bookmarkStart w:id="43" w:name="_Toc45702645"/>
      <w:r>
        <w:rPr>
          <w:rFonts w:hint="eastAsia" w:ascii="黑体" w:hAnsi="黑体" w:eastAsia="黑体"/>
          <w:snapToGrid w:val="0"/>
          <w:color w:val="auto"/>
          <w:kern w:val="0"/>
          <w:sz w:val="32"/>
          <w:highlight w:val="none"/>
        </w:rPr>
        <w:t>5 酬金的计取与支付</w:t>
      </w:r>
      <w:bookmarkEnd w:id="43"/>
    </w:p>
    <w:p>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5.1酬金计取</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5.1.1施工阶段监理酬金计取</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⑴.工程概算投资额</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本工程概算投资额为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万元，其中：建筑安装工程费</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万元，设备购置费</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万元，联合试运转费</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万元。设备购置费和联合试运转费占工程概算投资额的比例为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⑵.监理酬金计费额</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本工程施工阶段监理酬金按工程概算投资额或建筑安装工程费分档定额计费。其中：</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□铁路、水运、公路、水电、水库工程的监理酬金的计费额为建设项目的工程概算投资额中的建筑安装工程费。即</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万元；</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□房屋建筑工程，城市道路、桥梁、隧道等市政公用工程及其他工程的监理酬金的计费额为建设项目的工程概算投资额。</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即：建筑安装工程费＋设备购置费＋联合试运转费</w:t>
      </w:r>
      <w:r>
        <w:rPr>
          <w:rFonts w:hint="eastAsia" w:ascii="宋体" w:hAnsi="宋体" w:eastAsia="宋体" w:cs="宋体"/>
          <w:bCs/>
          <w:snapToGrid w:val="0"/>
          <w:color w:val="auto"/>
          <w:kern w:val="0"/>
          <w:szCs w:val="21"/>
          <w:highlight w:val="none"/>
        </w:rPr>
        <w:t>＝</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万元。</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⑶.监理酬金基价</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按收费标准计算，本工程监理酬金基价为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万元。</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⑷.监理酬金基准价</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参照国家发改委、建设部《工程监理收费管理规定》（发改价格〔2007〕670号）的规定，本工程的专业调整系数为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，工程复杂程度调整系数为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监理酬金基准价＝施工监理酬金基价×专业调整系数×工程复杂程度调整系数</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（万元）×</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u w:val="single"/>
        </w:rPr>
        <w:t xml:space="preserve">      </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万元。</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⑸.监理酬金浮动幅度</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按投标报价或经商定，施工阶段监理酬金浮动幅度值为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⑹.监理酬金总额</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施工阶段监理酬金总额＝施工阶段监理酬金基准价×（1＋浮动幅度值）</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×（1＋</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万元</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⑺.施工阶段监理酬金构成</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根据相关规定，上述监理酬金总额为受托人在招标文件及合同约定的监理期限内完成约定的施工阶段全部监理工作内容的总费用，但不包含附加工作和额外工作的监理费用，以及以下费用：</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①非受托人原因（如征地拆迁、重大工程变更等）造成工期拖延，而要求受托人继续从事工程监理服务工作的费用；</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②委托人要求受托人在工程现场设立具有工程质量检测资质才能设立的工程质量检测试验室，或要求受托人对外委托具有工程质量检测资质的工程质量检测机构，开展工程设备、材料质量抽检和工程实体质量抽检所需的全部费用；</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③委托人要求受托人从事需要具有工程造价咨询资质、工程招标代理资质或施工图审查资质才能执业的各项工作内容的费用，或要求受托人对外委托工程造价咨询机构、工程招标代理机构或施工图审查机构开展各项服务工作内容的费用；</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④委托人要求受托人将部分监理服务工作外委所发生的费用；</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⑤委托人要求受托人向其提供任何专用人员、车辆以及其它任何设施的费用；</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⑥工程所需的而非受托人监理工作范围内必须提供的专业顾问服务，导致受托人聘用各类专家顾问的各项费用；</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⑦受托人派驻工程现场的项目机构所需的办公和生活用房及相应设施的建设、拆除或租赁费用；</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⑧建设单位要求监理单位组团外出考察相关工程技术、项目管理等内容的费用及其他有关费用。</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⑨因工程停工之后为恢复监理工作做准备所发生的费用。</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5.1.2保修阶段、勘察阶段、设计阶段及设备监造等相关服务酬金计取</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□保修阶段按施工阶段监理酬金总额的5％计取，即：</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保修阶段服务酬金额＝施工阶段监理酬金总额×5％＝</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×5％＝</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万元。</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□保修阶段、勘察阶段、设计阶段及设备监造等相关服务按项目机构组成人员综合费用法计取。即：相关服务酬金额＝∑（（各类服务人员综合费用×相应服务人员数量）×相应服务期）</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万元</w:t>
      </w:r>
    </w:p>
    <w:p>
      <w:pPr>
        <w:adjustRightInd w:val="0"/>
        <w:snapToGrid w:val="0"/>
        <w:spacing w:line="20" w:lineRule="exac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br w:type="page"/>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⑴.项目机构组成人员综合费用计算表：</w:t>
      </w:r>
    </w:p>
    <w:tbl>
      <w:tblPr>
        <w:tblStyle w:val="20"/>
        <w:tblW w:w="9289" w:type="dxa"/>
        <w:jc w:val="center"/>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
      <w:tblGrid>
        <w:gridCol w:w="1353"/>
        <w:gridCol w:w="1166"/>
        <w:gridCol w:w="709"/>
        <w:gridCol w:w="1466"/>
        <w:gridCol w:w="1228"/>
        <w:gridCol w:w="1070"/>
        <w:gridCol w:w="914"/>
        <w:gridCol w:w="1383"/>
      </w:tblGrid>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2519" w:type="dxa"/>
            <w:gridSpan w:val="2"/>
            <w:vMerge w:val="restart"/>
            <w:shd w:val="clear" w:color="auto" w:fill="auto"/>
            <w:vAlign w:val="center"/>
          </w:tcPr>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项目机构组成人员类别</w:t>
            </w:r>
          </w:p>
        </w:tc>
        <w:tc>
          <w:tcPr>
            <w:tcW w:w="709" w:type="dxa"/>
            <w:vMerge w:val="restart"/>
            <w:shd w:val="clear" w:color="auto" w:fill="auto"/>
            <w:vAlign w:val="center"/>
          </w:tcPr>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各类</w:t>
            </w:r>
          </w:p>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组成</w:t>
            </w:r>
          </w:p>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人员</w:t>
            </w:r>
          </w:p>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数量</w:t>
            </w:r>
          </w:p>
        </w:tc>
        <w:tc>
          <w:tcPr>
            <w:tcW w:w="1466" w:type="dxa"/>
            <w:shd w:val="clear" w:color="auto" w:fill="auto"/>
            <w:vAlign w:val="center"/>
          </w:tcPr>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各类组成人</w:t>
            </w:r>
          </w:p>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员基本费用</w:t>
            </w:r>
          </w:p>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（元/月人）</w:t>
            </w:r>
          </w:p>
        </w:tc>
        <w:tc>
          <w:tcPr>
            <w:tcW w:w="1228" w:type="dxa"/>
            <w:shd w:val="clear" w:color="auto" w:fill="auto"/>
            <w:vAlign w:val="center"/>
          </w:tcPr>
          <w:p>
            <w:pPr>
              <w:adjustRightInd w:val="0"/>
              <w:snapToGrid w:val="0"/>
              <w:spacing w:line="360" w:lineRule="auto"/>
              <w:jc w:val="center"/>
              <w:rPr>
                <w:rFonts w:ascii="宋体" w:hAnsi="宋体" w:eastAsia="宋体" w:cs="宋体"/>
                <w:bCs/>
                <w:snapToGrid w:val="0"/>
                <w:color w:val="auto"/>
                <w:kern w:val="0"/>
                <w:szCs w:val="18"/>
                <w:highlight w:val="none"/>
                <w:lang w:val="zh-CN"/>
              </w:rPr>
            </w:pPr>
            <w:r>
              <w:rPr>
                <w:rFonts w:hint="eastAsia" w:ascii="宋体" w:hAnsi="宋体" w:eastAsia="宋体" w:cs="宋体"/>
                <w:bCs/>
                <w:snapToGrid w:val="0"/>
                <w:color w:val="auto"/>
                <w:kern w:val="0"/>
                <w:szCs w:val="18"/>
                <w:highlight w:val="none"/>
                <w:lang w:val="zh-CN"/>
              </w:rPr>
              <w:t>企业综合</w:t>
            </w:r>
          </w:p>
          <w:p>
            <w:pPr>
              <w:adjustRightInd w:val="0"/>
              <w:snapToGrid w:val="0"/>
              <w:spacing w:line="360" w:lineRule="auto"/>
              <w:jc w:val="center"/>
              <w:rPr>
                <w:rFonts w:ascii="宋体" w:hAnsi="宋体" w:eastAsia="宋体" w:cs="宋体"/>
                <w:bCs/>
                <w:snapToGrid w:val="0"/>
                <w:color w:val="auto"/>
                <w:kern w:val="0"/>
                <w:szCs w:val="18"/>
                <w:highlight w:val="none"/>
                <w:lang w:val="zh-CN"/>
              </w:rPr>
            </w:pPr>
            <w:r>
              <w:rPr>
                <w:rFonts w:hint="eastAsia" w:ascii="宋体" w:hAnsi="宋体" w:eastAsia="宋体" w:cs="宋体"/>
                <w:bCs/>
                <w:snapToGrid w:val="0"/>
                <w:color w:val="auto"/>
                <w:kern w:val="0"/>
                <w:szCs w:val="18"/>
                <w:highlight w:val="none"/>
                <w:lang w:val="zh-CN"/>
              </w:rPr>
              <w:t>管理费用</w:t>
            </w:r>
          </w:p>
          <w:p>
            <w:pPr>
              <w:adjustRightInd w:val="0"/>
              <w:snapToGrid w:val="0"/>
              <w:spacing w:line="360" w:lineRule="auto"/>
              <w:rPr>
                <w:rFonts w:ascii="宋体" w:hAnsi="宋体" w:eastAsia="宋体" w:cs="宋体"/>
                <w:bCs/>
                <w:snapToGrid w:val="0"/>
                <w:color w:val="auto"/>
                <w:kern w:val="0"/>
                <w:szCs w:val="18"/>
                <w:highlight w:val="none"/>
                <w:lang w:val="zh-CN"/>
              </w:rPr>
            </w:pPr>
            <w:r>
              <w:rPr>
                <w:rFonts w:hint="eastAsia" w:ascii="宋体" w:hAnsi="宋体" w:eastAsia="宋体" w:cs="宋体"/>
                <w:bCs/>
                <w:snapToGrid w:val="0"/>
                <w:color w:val="auto"/>
                <w:kern w:val="0"/>
                <w:szCs w:val="18"/>
                <w:highlight w:val="none"/>
                <w:lang w:val="zh-CN"/>
              </w:rPr>
              <w:t>（元/月</w:t>
            </w:r>
            <w:r>
              <w:rPr>
                <w:rFonts w:hint="eastAsia" w:ascii="宋体" w:hAnsi="宋体" w:eastAsia="宋体" w:cs="宋体"/>
                <w:snapToGrid w:val="0"/>
                <w:color w:val="auto"/>
                <w:kern w:val="0"/>
                <w:szCs w:val="18"/>
                <w:highlight w:val="none"/>
              </w:rPr>
              <w:t>人</w:t>
            </w:r>
            <w:r>
              <w:rPr>
                <w:rFonts w:hint="eastAsia" w:ascii="宋体" w:hAnsi="宋体" w:eastAsia="宋体" w:cs="宋体"/>
                <w:bCs/>
                <w:snapToGrid w:val="0"/>
                <w:color w:val="auto"/>
                <w:kern w:val="0"/>
                <w:szCs w:val="18"/>
                <w:highlight w:val="none"/>
                <w:lang w:val="zh-CN"/>
              </w:rPr>
              <w:t>）</w:t>
            </w:r>
          </w:p>
        </w:tc>
        <w:tc>
          <w:tcPr>
            <w:tcW w:w="1070" w:type="dxa"/>
            <w:shd w:val="clear" w:color="auto" w:fill="auto"/>
            <w:vAlign w:val="center"/>
          </w:tcPr>
          <w:p>
            <w:pPr>
              <w:adjustRightInd w:val="0"/>
              <w:snapToGrid w:val="0"/>
              <w:spacing w:line="360" w:lineRule="auto"/>
              <w:jc w:val="center"/>
              <w:rPr>
                <w:rFonts w:ascii="宋体" w:hAnsi="宋体" w:eastAsia="宋体" w:cs="宋体"/>
                <w:bCs/>
                <w:snapToGrid w:val="0"/>
                <w:color w:val="auto"/>
                <w:kern w:val="0"/>
                <w:szCs w:val="18"/>
                <w:highlight w:val="none"/>
                <w:lang w:val="zh-CN"/>
              </w:rPr>
            </w:pPr>
            <w:r>
              <w:rPr>
                <w:rFonts w:hint="eastAsia" w:ascii="宋体" w:hAnsi="宋体" w:eastAsia="宋体" w:cs="宋体"/>
                <w:bCs/>
                <w:snapToGrid w:val="0"/>
                <w:color w:val="auto"/>
                <w:kern w:val="0"/>
                <w:szCs w:val="18"/>
                <w:highlight w:val="none"/>
                <w:lang w:val="zh-CN"/>
              </w:rPr>
              <w:t>企业利润</w:t>
            </w:r>
          </w:p>
          <w:p>
            <w:pPr>
              <w:adjustRightInd w:val="0"/>
              <w:snapToGrid w:val="0"/>
              <w:spacing w:line="360" w:lineRule="auto"/>
              <w:rPr>
                <w:rFonts w:ascii="宋体" w:hAnsi="宋体" w:eastAsia="宋体" w:cs="宋体"/>
                <w:bCs/>
                <w:snapToGrid w:val="0"/>
                <w:color w:val="auto"/>
                <w:kern w:val="0"/>
                <w:szCs w:val="18"/>
                <w:highlight w:val="none"/>
                <w:lang w:val="zh-CN"/>
              </w:rPr>
            </w:pPr>
            <w:r>
              <w:rPr>
                <w:rFonts w:hint="eastAsia" w:ascii="宋体" w:hAnsi="宋体" w:eastAsia="宋体" w:cs="宋体"/>
                <w:bCs/>
                <w:snapToGrid w:val="0"/>
                <w:color w:val="auto"/>
                <w:kern w:val="0"/>
                <w:szCs w:val="18"/>
                <w:highlight w:val="none"/>
                <w:lang w:val="zh-CN"/>
              </w:rPr>
              <w:t>（元/月</w:t>
            </w:r>
            <w:r>
              <w:rPr>
                <w:rFonts w:hint="eastAsia" w:ascii="宋体" w:hAnsi="宋体" w:eastAsia="宋体" w:cs="宋体"/>
                <w:snapToGrid w:val="0"/>
                <w:color w:val="auto"/>
                <w:kern w:val="0"/>
                <w:szCs w:val="18"/>
                <w:highlight w:val="none"/>
              </w:rPr>
              <w:t>人</w:t>
            </w:r>
            <w:r>
              <w:rPr>
                <w:rFonts w:hint="eastAsia" w:ascii="宋体" w:hAnsi="宋体" w:eastAsia="宋体" w:cs="宋体"/>
                <w:bCs/>
                <w:snapToGrid w:val="0"/>
                <w:color w:val="auto"/>
                <w:kern w:val="0"/>
                <w:szCs w:val="18"/>
                <w:highlight w:val="none"/>
                <w:lang w:val="zh-CN"/>
              </w:rPr>
              <w:t>）</w:t>
            </w:r>
          </w:p>
        </w:tc>
        <w:tc>
          <w:tcPr>
            <w:tcW w:w="914" w:type="dxa"/>
            <w:shd w:val="clear" w:color="auto" w:fill="auto"/>
            <w:vAlign w:val="center"/>
          </w:tcPr>
          <w:p>
            <w:pPr>
              <w:adjustRightInd w:val="0"/>
              <w:snapToGrid w:val="0"/>
              <w:spacing w:line="360" w:lineRule="auto"/>
              <w:jc w:val="center"/>
              <w:rPr>
                <w:rFonts w:ascii="宋体" w:hAnsi="宋体" w:eastAsia="宋体" w:cs="宋体"/>
                <w:bCs/>
                <w:snapToGrid w:val="0"/>
                <w:color w:val="auto"/>
                <w:kern w:val="0"/>
                <w:szCs w:val="18"/>
                <w:highlight w:val="none"/>
                <w:lang w:val="zh-CN"/>
              </w:rPr>
            </w:pPr>
            <w:r>
              <w:rPr>
                <w:rFonts w:hint="eastAsia" w:ascii="宋体" w:hAnsi="宋体" w:eastAsia="宋体" w:cs="宋体"/>
                <w:bCs/>
                <w:snapToGrid w:val="0"/>
                <w:color w:val="auto"/>
                <w:kern w:val="0"/>
                <w:szCs w:val="18"/>
                <w:highlight w:val="none"/>
                <w:lang w:val="zh-CN"/>
              </w:rPr>
              <w:t>税  金</w:t>
            </w:r>
          </w:p>
          <w:p>
            <w:pPr>
              <w:adjustRightInd w:val="0"/>
              <w:snapToGrid w:val="0"/>
              <w:spacing w:line="360" w:lineRule="auto"/>
              <w:jc w:val="center"/>
              <w:rPr>
                <w:rFonts w:ascii="宋体" w:hAnsi="宋体" w:eastAsia="宋体" w:cs="宋体"/>
                <w:bCs/>
                <w:snapToGrid w:val="0"/>
                <w:color w:val="auto"/>
                <w:kern w:val="0"/>
                <w:szCs w:val="18"/>
                <w:highlight w:val="none"/>
                <w:lang w:val="zh-CN"/>
              </w:rPr>
            </w:pPr>
            <w:r>
              <w:rPr>
                <w:rFonts w:hint="eastAsia" w:ascii="宋体" w:hAnsi="宋体" w:eastAsia="宋体" w:cs="宋体"/>
                <w:bCs/>
                <w:snapToGrid w:val="0"/>
                <w:color w:val="auto"/>
                <w:kern w:val="0"/>
                <w:szCs w:val="18"/>
                <w:highlight w:val="none"/>
                <w:lang w:val="zh-CN"/>
              </w:rPr>
              <w:t>（元/月</w:t>
            </w:r>
            <w:r>
              <w:rPr>
                <w:rFonts w:hint="eastAsia" w:ascii="宋体" w:hAnsi="宋体" w:eastAsia="宋体" w:cs="宋体"/>
                <w:snapToGrid w:val="0"/>
                <w:color w:val="auto"/>
                <w:kern w:val="0"/>
                <w:szCs w:val="18"/>
                <w:highlight w:val="none"/>
              </w:rPr>
              <w:t>人</w:t>
            </w:r>
            <w:r>
              <w:rPr>
                <w:rFonts w:hint="eastAsia" w:ascii="宋体" w:hAnsi="宋体" w:eastAsia="宋体" w:cs="宋体"/>
                <w:bCs/>
                <w:snapToGrid w:val="0"/>
                <w:color w:val="auto"/>
                <w:kern w:val="0"/>
                <w:szCs w:val="18"/>
                <w:highlight w:val="none"/>
                <w:lang w:val="zh-CN"/>
              </w:rPr>
              <w:t>）</w:t>
            </w:r>
          </w:p>
        </w:tc>
        <w:tc>
          <w:tcPr>
            <w:tcW w:w="1383" w:type="dxa"/>
            <w:shd w:val="clear" w:color="auto" w:fill="auto"/>
            <w:vAlign w:val="center"/>
          </w:tcPr>
          <w:p>
            <w:pPr>
              <w:adjustRightInd w:val="0"/>
              <w:snapToGrid w:val="0"/>
              <w:spacing w:line="360" w:lineRule="auto"/>
              <w:jc w:val="center"/>
              <w:rPr>
                <w:rFonts w:ascii="宋体" w:hAnsi="宋体" w:eastAsia="宋体" w:cs="宋体"/>
                <w:bCs/>
                <w:snapToGrid w:val="0"/>
                <w:color w:val="auto"/>
                <w:kern w:val="0"/>
                <w:szCs w:val="18"/>
                <w:highlight w:val="none"/>
                <w:lang w:val="zh-CN"/>
              </w:rPr>
            </w:pPr>
            <w:r>
              <w:rPr>
                <w:rFonts w:hint="eastAsia" w:ascii="宋体" w:hAnsi="宋体" w:eastAsia="宋体" w:cs="宋体"/>
                <w:bCs/>
                <w:snapToGrid w:val="0"/>
                <w:color w:val="auto"/>
                <w:kern w:val="0"/>
                <w:szCs w:val="18"/>
                <w:highlight w:val="none"/>
                <w:lang w:val="zh-CN"/>
              </w:rPr>
              <w:t>各类组成人</w:t>
            </w:r>
          </w:p>
          <w:p>
            <w:pPr>
              <w:adjustRightInd w:val="0"/>
              <w:snapToGrid w:val="0"/>
              <w:spacing w:line="360" w:lineRule="auto"/>
              <w:jc w:val="center"/>
              <w:rPr>
                <w:rFonts w:ascii="宋体" w:hAnsi="宋体" w:eastAsia="宋体" w:cs="宋体"/>
                <w:bCs/>
                <w:snapToGrid w:val="0"/>
                <w:color w:val="auto"/>
                <w:kern w:val="0"/>
                <w:szCs w:val="18"/>
                <w:highlight w:val="none"/>
                <w:lang w:val="zh-CN"/>
              </w:rPr>
            </w:pPr>
            <w:r>
              <w:rPr>
                <w:rFonts w:hint="eastAsia" w:ascii="宋体" w:hAnsi="宋体" w:eastAsia="宋体" w:cs="宋体"/>
                <w:bCs/>
                <w:snapToGrid w:val="0"/>
                <w:color w:val="auto"/>
                <w:kern w:val="0"/>
                <w:szCs w:val="18"/>
                <w:highlight w:val="none"/>
                <w:lang w:val="zh-CN"/>
              </w:rPr>
              <w:t>员综合费用</w:t>
            </w:r>
          </w:p>
          <w:p>
            <w:pPr>
              <w:adjustRightInd w:val="0"/>
              <w:snapToGrid w:val="0"/>
              <w:spacing w:line="360" w:lineRule="auto"/>
              <w:rPr>
                <w:rFonts w:ascii="宋体" w:hAnsi="宋体" w:eastAsia="宋体" w:cs="宋体"/>
                <w:bCs/>
                <w:snapToGrid w:val="0"/>
                <w:color w:val="auto"/>
                <w:kern w:val="0"/>
                <w:szCs w:val="18"/>
                <w:highlight w:val="none"/>
                <w:lang w:val="zh-CN"/>
              </w:rPr>
            </w:pPr>
            <w:r>
              <w:rPr>
                <w:rFonts w:hint="eastAsia" w:ascii="宋体" w:hAnsi="宋体" w:eastAsia="宋体" w:cs="宋体"/>
                <w:bCs/>
                <w:snapToGrid w:val="0"/>
                <w:color w:val="auto"/>
                <w:kern w:val="0"/>
                <w:szCs w:val="18"/>
                <w:highlight w:val="none"/>
                <w:lang w:val="zh-CN"/>
              </w:rPr>
              <w:t>（元/月</w:t>
            </w:r>
            <w:r>
              <w:rPr>
                <w:rFonts w:hint="eastAsia" w:ascii="宋体" w:hAnsi="宋体" w:eastAsia="宋体" w:cs="宋体"/>
                <w:snapToGrid w:val="0"/>
                <w:color w:val="auto"/>
                <w:kern w:val="0"/>
                <w:szCs w:val="18"/>
                <w:highlight w:val="none"/>
              </w:rPr>
              <w:t>人</w:t>
            </w:r>
            <w:r>
              <w:rPr>
                <w:rFonts w:hint="eastAsia" w:ascii="宋体" w:hAnsi="宋体" w:eastAsia="宋体" w:cs="宋体"/>
                <w:bCs/>
                <w:snapToGrid w:val="0"/>
                <w:color w:val="auto"/>
                <w:kern w:val="0"/>
                <w:szCs w:val="18"/>
                <w:highlight w:val="none"/>
                <w:lang w:val="zh-CN"/>
              </w:rPr>
              <w:t>）</w:t>
            </w: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2519" w:type="dxa"/>
            <w:gridSpan w:val="2"/>
            <w:vMerge w:val="continue"/>
            <w:shd w:val="clear" w:color="auto" w:fill="auto"/>
            <w:vAlign w:val="center"/>
          </w:tcPr>
          <w:p>
            <w:pPr>
              <w:adjustRightInd w:val="0"/>
              <w:snapToGrid w:val="0"/>
              <w:spacing w:line="360" w:lineRule="auto"/>
              <w:jc w:val="center"/>
              <w:rPr>
                <w:rFonts w:ascii="宋体" w:hAnsi="宋体" w:eastAsia="宋体" w:cs="宋体"/>
                <w:snapToGrid w:val="0"/>
                <w:color w:val="auto"/>
                <w:kern w:val="0"/>
                <w:szCs w:val="18"/>
                <w:highlight w:val="none"/>
              </w:rPr>
            </w:pPr>
          </w:p>
        </w:tc>
        <w:tc>
          <w:tcPr>
            <w:tcW w:w="709" w:type="dxa"/>
            <w:vMerge w:val="continue"/>
            <w:shd w:val="clear" w:color="auto" w:fill="auto"/>
            <w:vAlign w:val="center"/>
          </w:tcPr>
          <w:p>
            <w:pPr>
              <w:adjustRightInd w:val="0"/>
              <w:snapToGrid w:val="0"/>
              <w:spacing w:line="360" w:lineRule="auto"/>
              <w:jc w:val="center"/>
              <w:rPr>
                <w:rFonts w:ascii="宋体" w:hAnsi="宋体" w:eastAsia="宋体" w:cs="宋体"/>
                <w:snapToGrid w:val="0"/>
                <w:color w:val="auto"/>
                <w:kern w:val="0"/>
                <w:szCs w:val="18"/>
                <w:highlight w:val="none"/>
                <w:lang w:val="zh-CN"/>
              </w:rPr>
            </w:pPr>
          </w:p>
        </w:tc>
        <w:tc>
          <w:tcPr>
            <w:tcW w:w="1466" w:type="dxa"/>
            <w:shd w:val="clear" w:color="auto" w:fill="auto"/>
            <w:vAlign w:val="center"/>
          </w:tcPr>
          <w:p>
            <w:pPr>
              <w:adjustRightInd w:val="0"/>
              <w:snapToGrid w:val="0"/>
              <w:spacing w:line="360" w:lineRule="auto"/>
              <w:jc w:val="center"/>
              <w:rPr>
                <w:rFonts w:ascii="宋体" w:hAnsi="宋体" w:eastAsia="宋体" w:cs="宋体"/>
                <w:snapToGrid w:val="0"/>
                <w:color w:val="auto"/>
                <w:kern w:val="0"/>
                <w:szCs w:val="18"/>
                <w:highlight w:val="none"/>
                <w:lang w:val="zh-CN"/>
              </w:rPr>
            </w:pPr>
            <w:r>
              <w:rPr>
                <w:rFonts w:hint="eastAsia" w:ascii="宋体" w:hAnsi="宋体" w:eastAsia="宋体" w:cs="宋体"/>
                <w:snapToGrid w:val="0"/>
                <w:color w:val="auto"/>
                <w:kern w:val="0"/>
                <w:szCs w:val="18"/>
                <w:highlight w:val="none"/>
                <w:lang w:val="zh-CN"/>
              </w:rPr>
              <w:t>Ⅰ</w:t>
            </w:r>
          </w:p>
        </w:tc>
        <w:tc>
          <w:tcPr>
            <w:tcW w:w="1228" w:type="dxa"/>
            <w:shd w:val="clear" w:color="auto" w:fill="auto"/>
            <w:vAlign w:val="center"/>
          </w:tcPr>
          <w:p>
            <w:pPr>
              <w:adjustRightInd w:val="0"/>
              <w:snapToGrid w:val="0"/>
              <w:spacing w:line="360" w:lineRule="auto"/>
              <w:jc w:val="center"/>
              <w:rPr>
                <w:rFonts w:ascii="宋体" w:hAnsi="宋体" w:eastAsia="宋体" w:cs="宋体"/>
                <w:snapToGrid w:val="0"/>
                <w:color w:val="auto"/>
                <w:kern w:val="0"/>
                <w:szCs w:val="18"/>
                <w:highlight w:val="none"/>
                <w:lang w:val="zh-CN"/>
              </w:rPr>
            </w:pPr>
            <w:r>
              <w:rPr>
                <w:rFonts w:hint="eastAsia" w:ascii="宋体" w:hAnsi="宋体" w:eastAsia="宋体" w:cs="宋体"/>
                <w:snapToGrid w:val="0"/>
                <w:color w:val="auto"/>
                <w:kern w:val="0"/>
                <w:szCs w:val="18"/>
                <w:highlight w:val="none"/>
                <w:lang w:val="zh-CN"/>
              </w:rPr>
              <w:t>Ⅱ</w:t>
            </w:r>
          </w:p>
        </w:tc>
        <w:tc>
          <w:tcPr>
            <w:tcW w:w="1070" w:type="dxa"/>
            <w:shd w:val="clear" w:color="auto" w:fill="auto"/>
            <w:vAlign w:val="center"/>
          </w:tcPr>
          <w:p>
            <w:pPr>
              <w:adjustRightInd w:val="0"/>
              <w:snapToGrid w:val="0"/>
              <w:spacing w:line="360" w:lineRule="auto"/>
              <w:jc w:val="center"/>
              <w:rPr>
                <w:rFonts w:ascii="宋体" w:hAnsi="宋体" w:eastAsia="宋体" w:cs="宋体"/>
                <w:bCs/>
                <w:snapToGrid w:val="0"/>
                <w:color w:val="auto"/>
                <w:kern w:val="0"/>
                <w:szCs w:val="18"/>
                <w:highlight w:val="none"/>
                <w:lang w:val="zh-CN"/>
              </w:rPr>
            </w:pPr>
            <w:r>
              <w:rPr>
                <w:rFonts w:hint="eastAsia" w:ascii="宋体" w:hAnsi="宋体" w:eastAsia="宋体" w:cs="宋体"/>
                <w:bCs/>
                <w:snapToGrid w:val="0"/>
                <w:color w:val="auto"/>
                <w:kern w:val="0"/>
                <w:szCs w:val="18"/>
                <w:highlight w:val="none"/>
                <w:lang w:val="zh-CN"/>
              </w:rPr>
              <w:t>Ⅲ</w:t>
            </w:r>
          </w:p>
        </w:tc>
        <w:tc>
          <w:tcPr>
            <w:tcW w:w="914" w:type="dxa"/>
            <w:shd w:val="clear" w:color="auto" w:fill="auto"/>
            <w:vAlign w:val="center"/>
          </w:tcPr>
          <w:p>
            <w:pPr>
              <w:adjustRightInd w:val="0"/>
              <w:snapToGrid w:val="0"/>
              <w:spacing w:line="360" w:lineRule="auto"/>
              <w:jc w:val="center"/>
              <w:rPr>
                <w:rFonts w:ascii="宋体" w:hAnsi="宋体" w:eastAsia="宋体" w:cs="宋体"/>
                <w:bCs/>
                <w:snapToGrid w:val="0"/>
                <w:color w:val="auto"/>
                <w:kern w:val="0"/>
                <w:szCs w:val="18"/>
                <w:highlight w:val="none"/>
                <w:lang w:val="zh-CN"/>
              </w:rPr>
            </w:pPr>
            <w:r>
              <w:rPr>
                <w:rFonts w:hint="eastAsia" w:ascii="宋体" w:hAnsi="宋体" w:eastAsia="宋体" w:cs="宋体"/>
                <w:bCs/>
                <w:snapToGrid w:val="0"/>
                <w:color w:val="auto"/>
                <w:kern w:val="0"/>
                <w:szCs w:val="18"/>
                <w:highlight w:val="none"/>
                <w:lang w:val="zh-CN"/>
              </w:rPr>
              <w:t>Ⅳ</w:t>
            </w:r>
          </w:p>
        </w:tc>
        <w:tc>
          <w:tcPr>
            <w:tcW w:w="1383" w:type="dxa"/>
            <w:shd w:val="clear" w:color="auto" w:fill="auto"/>
            <w:vAlign w:val="center"/>
          </w:tcPr>
          <w:p>
            <w:pPr>
              <w:adjustRightInd w:val="0"/>
              <w:snapToGrid w:val="0"/>
              <w:spacing w:line="360" w:lineRule="auto"/>
              <w:jc w:val="center"/>
              <w:rPr>
                <w:rFonts w:ascii="宋体" w:hAnsi="宋体" w:eastAsia="宋体" w:cs="宋体"/>
                <w:bCs/>
                <w:snapToGrid w:val="0"/>
                <w:color w:val="auto"/>
                <w:kern w:val="0"/>
                <w:szCs w:val="18"/>
                <w:highlight w:val="none"/>
                <w:lang w:val="zh-CN"/>
              </w:rPr>
            </w:pPr>
            <w:r>
              <w:rPr>
                <w:rFonts w:hint="eastAsia" w:ascii="宋体" w:hAnsi="宋体" w:eastAsia="宋体" w:cs="宋体"/>
                <w:bCs/>
                <w:snapToGrid w:val="0"/>
                <w:color w:val="auto"/>
                <w:kern w:val="0"/>
                <w:szCs w:val="18"/>
                <w:highlight w:val="none"/>
                <w:lang w:val="zh-CN"/>
              </w:rPr>
              <w:t>Ⅴ</w:t>
            </w: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1353" w:type="dxa"/>
            <w:vMerge w:val="restart"/>
            <w:shd w:val="clear" w:color="auto" w:fill="auto"/>
            <w:vAlign w:val="center"/>
          </w:tcPr>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项目负责人</w:t>
            </w:r>
          </w:p>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（总监）</w:t>
            </w:r>
          </w:p>
        </w:tc>
        <w:tc>
          <w:tcPr>
            <w:tcW w:w="1166" w:type="dxa"/>
            <w:shd w:val="clear" w:color="auto" w:fill="auto"/>
            <w:vAlign w:val="center"/>
          </w:tcPr>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高级职称</w:t>
            </w:r>
          </w:p>
        </w:tc>
        <w:tc>
          <w:tcPr>
            <w:tcW w:w="709" w:type="dxa"/>
            <w:shd w:val="clear" w:color="auto" w:fill="auto"/>
            <w:vAlign w:val="center"/>
          </w:tcPr>
          <w:p>
            <w:pPr>
              <w:adjustRightInd w:val="0"/>
              <w:snapToGrid w:val="0"/>
              <w:spacing w:line="360" w:lineRule="auto"/>
              <w:rPr>
                <w:rFonts w:ascii="宋体" w:hAnsi="宋体" w:eastAsia="宋体" w:cs="宋体"/>
                <w:snapToGrid w:val="0"/>
                <w:color w:val="auto"/>
                <w:kern w:val="0"/>
                <w:szCs w:val="18"/>
                <w:highlight w:val="none"/>
              </w:rPr>
            </w:pPr>
          </w:p>
        </w:tc>
        <w:tc>
          <w:tcPr>
            <w:tcW w:w="1466" w:type="dxa"/>
            <w:shd w:val="clear" w:color="auto" w:fill="auto"/>
            <w:vAlign w:val="center"/>
          </w:tcPr>
          <w:p>
            <w:pPr>
              <w:adjustRightInd w:val="0"/>
              <w:snapToGrid w:val="0"/>
              <w:spacing w:line="360" w:lineRule="auto"/>
              <w:rPr>
                <w:rFonts w:ascii="宋体" w:hAnsi="宋体" w:eastAsia="宋体" w:cs="宋体"/>
                <w:snapToGrid w:val="0"/>
                <w:color w:val="auto"/>
                <w:kern w:val="0"/>
                <w:szCs w:val="18"/>
                <w:highlight w:val="none"/>
              </w:rPr>
            </w:pPr>
          </w:p>
        </w:tc>
        <w:tc>
          <w:tcPr>
            <w:tcW w:w="1228" w:type="dxa"/>
            <w:shd w:val="clear" w:color="auto" w:fill="auto"/>
            <w:vAlign w:val="center"/>
          </w:tcPr>
          <w:p>
            <w:pPr>
              <w:adjustRightInd w:val="0"/>
              <w:snapToGrid w:val="0"/>
              <w:spacing w:line="360" w:lineRule="auto"/>
              <w:rPr>
                <w:rFonts w:ascii="宋体" w:hAnsi="宋体" w:eastAsia="宋体" w:cs="宋体"/>
                <w:snapToGrid w:val="0"/>
                <w:color w:val="auto"/>
                <w:kern w:val="0"/>
                <w:szCs w:val="18"/>
                <w:highlight w:val="none"/>
              </w:rPr>
            </w:pPr>
          </w:p>
        </w:tc>
        <w:tc>
          <w:tcPr>
            <w:tcW w:w="1070" w:type="dxa"/>
            <w:shd w:val="clear" w:color="auto" w:fill="auto"/>
            <w:vAlign w:val="center"/>
          </w:tcPr>
          <w:p>
            <w:pPr>
              <w:adjustRightInd w:val="0"/>
              <w:snapToGrid w:val="0"/>
              <w:spacing w:line="360" w:lineRule="auto"/>
              <w:rPr>
                <w:rFonts w:ascii="宋体" w:hAnsi="宋体" w:eastAsia="宋体" w:cs="宋体"/>
                <w:snapToGrid w:val="0"/>
                <w:color w:val="auto"/>
                <w:kern w:val="0"/>
                <w:szCs w:val="18"/>
                <w:highlight w:val="none"/>
              </w:rPr>
            </w:pPr>
          </w:p>
        </w:tc>
        <w:tc>
          <w:tcPr>
            <w:tcW w:w="914" w:type="dxa"/>
            <w:shd w:val="clear" w:color="auto" w:fill="auto"/>
            <w:vAlign w:val="center"/>
          </w:tcPr>
          <w:p>
            <w:pPr>
              <w:adjustRightInd w:val="0"/>
              <w:snapToGrid w:val="0"/>
              <w:spacing w:line="360" w:lineRule="auto"/>
              <w:rPr>
                <w:rFonts w:ascii="宋体" w:hAnsi="宋体" w:eastAsia="宋体" w:cs="宋体"/>
                <w:snapToGrid w:val="0"/>
                <w:color w:val="auto"/>
                <w:kern w:val="0"/>
                <w:szCs w:val="18"/>
                <w:highlight w:val="none"/>
              </w:rPr>
            </w:pPr>
          </w:p>
        </w:tc>
        <w:tc>
          <w:tcPr>
            <w:tcW w:w="1383" w:type="dxa"/>
            <w:shd w:val="clear" w:color="auto" w:fill="auto"/>
            <w:vAlign w:val="center"/>
          </w:tcPr>
          <w:p>
            <w:pPr>
              <w:adjustRightInd w:val="0"/>
              <w:snapToGrid w:val="0"/>
              <w:spacing w:line="360" w:lineRule="auto"/>
              <w:rPr>
                <w:rFonts w:ascii="宋体" w:hAnsi="宋体" w:eastAsia="宋体" w:cs="宋体"/>
                <w:snapToGrid w:val="0"/>
                <w:color w:val="auto"/>
                <w:kern w:val="0"/>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1353" w:type="dxa"/>
            <w:vMerge w:val="continue"/>
            <w:shd w:val="clear" w:color="auto" w:fill="auto"/>
            <w:vAlign w:val="center"/>
          </w:tcPr>
          <w:p>
            <w:pPr>
              <w:adjustRightInd w:val="0"/>
              <w:snapToGrid w:val="0"/>
              <w:spacing w:line="360" w:lineRule="auto"/>
              <w:jc w:val="center"/>
              <w:rPr>
                <w:rFonts w:ascii="宋体" w:hAnsi="宋体" w:eastAsia="宋体" w:cs="宋体"/>
                <w:snapToGrid w:val="0"/>
                <w:color w:val="auto"/>
                <w:kern w:val="0"/>
                <w:szCs w:val="18"/>
                <w:highlight w:val="none"/>
              </w:rPr>
            </w:pPr>
          </w:p>
        </w:tc>
        <w:tc>
          <w:tcPr>
            <w:tcW w:w="1166" w:type="dxa"/>
            <w:shd w:val="clear" w:color="auto" w:fill="auto"/>
            <w:vAlign w:val="center"/>
          </w:tcPr>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中级职称</w:t>
            </w:r>
          </w:p>
        </w:tc>
        <w:tc>
          <w:tcPr>
            <w:tcW w:w="709" w:type="dxa"/>
            <w:shd w:val="clear" w:color="auto" w:fill="auto"/>
            <w:vAlign w:val="center"/>
          </w:tcPr>
          <w:p>
            <w:pPr>
              <w:adjustRightInd w:val="0"/>
              <w:snapToGrid w:val="0"/>
              <w:spacing w:line="360" w:lineRule="auto"/>
              <w:rPr>
                <w:rFonts w:ascii="宋体" w:hAnsi="宋体" w:eastAsia="宋体" w:cs="宋体"/>
                <w:snapToGrid w:val="0"/>
                <w:color w:val="auto"/>
                <w:kern w:val="0"/>
                <w:szCs w:val="18"/>
                <w:highlight w:val="none"/>
              </w:rPr>
            </w:pPr>
          </w:p>
        </w:tc>
        <w:tc>
          <w:tcPr>
            <w:tcW w:w="1466" w:type="dxa"/>
            <w:shd w:val="clear" w:color="auto" w:fill="auto"/>
            <w:vAlign w:val="center"/>
          </w:tcPr>
          <w:p>
            <w:pPr>
              <w:adjustRightInd w:val="0"/>
              <w:snapToGrid w:val="0"/>
              <w:spacing w:line="360" w:lineRule="auto"/>
              <w:rPr>
                <w:rFonts w:ascii="宋体" w:hAnsi="宋体" w:eastAsia="宋体" w:cs="宋体"/>
                <w:snapToGrid w:val="0"/>
                <w:color w:val="auto"/>
                <w:kern w:val="0"/>
                <w:szCs w:val="18"/>
                <w:highlight w:val="none"/>
              </w:rPr>
            </w:pPr>
          </w:p>
        </w:tc>
        <w:tc>
          <w:tcPr>
            <w:tcW w:w="1228" w:type="dxa"/>
            <w:shd w:val="clear" w:color="auto" w:fill="auto"/>
            <w:vAlign w:val="center"/>
          </w:tcPr>
          <w:p>
            <w:pPr>
              <w:adjustRightInd w:val="0"/>
              <w:snapToGrid w:val="0"/>
              <w:spacing w:line="360" w:lineRule="auto"/>
              <w:rPr>
                <w:rFonts w:ascii="宋体" w:hAnsi="宋体" w:eastAsia="宋体" w:cs="宋体"/>
                <w:snapToGrid w:val="0"/>
                <w:color w:val="auto"/>
                <w:kern w:val="0"/>
                <w:szCs w:val="18"/>
                <w:highlight w:val="none"/>
              </w:rPr>
            </w:pPr>
          </w:p>
        </w:tc>
        <w:tc>
          <w:tcPr>
            <w:tcW w:w="1070" w:type="dxa"/>
            <w:shd w:val="clear" w:color="auto" w:fill="auto"/>
            <w:vAlign w:val="center"/>
          </w:tcPr>
          <w:p>
            <w:pPr>
              <w:adjustRightInd w:val="0"/>
              <w:snapToGrid w:val="0"/>
              <w:spacing w:line="360" w:lineRule="auto"/>
              <w:rPr>
                <w:rFonts w:ascii="宋体" w:hAnsi="宋体" w:eastAsia="宋体" w:cs="宋体"/>
                <w:snapToGrid w:val="0"/>
                <w:color w:val="auto"/>
                <w:kern w:val="0"/>
                <w:szCs w:val="18"/>
                <w:highlight w:val="none"/>
              </w:rPr>
            </w:pPr>
          </w:p>
        </w:tc>
        <w:tc>
          <w:tcPr>
            <w:tcW w:w="914" w:type="dxa"/>
            <w:shd w:val="clear" w:color="auto" w:fill="auto"/>
            <w:vAlign w:val="center"/>
          </w:tcPr>
          <w:p>
            <w:pPr>
              <w:adjustRightInd w:val="0"/>
              <w:snapToGrid w:val="0"/>
              <w:spacing w:line="360" w:lineRule="auto"/>
              <w:rPr>
                <w:rFonts w:ascii="宋体" w:hAnsi="宋体" w:eastAsia="宋体" w:cs="宋体"/>
                <w:snapToGrid w:val="0"/>
                <w:color w:val="auto"/>
                <w:kern w:val="0"/>
                <w:szCs w:val="18"/>
                <w:highlight w:val="none"/>
              </w:rPr>
            </w:pPr>
          </w:p>
        </w:tc>
        <w:tc>
          <w:tcPr>
            <w:tcW w:w="1383" w:type="dxa"/>
            <w:shd w:val="clear" w:color="auto" w:fill="auto"/>
            <w:vAlign w:val="center"/>
          </w:tcPr>
          <w:p>
            <w:pPr>
              <w:adjustRightInd w:val="0"/>
              <w:snapToGrid w:val="0"/>
              <w:spacing w:line="360" w:lineRule="auto"/>
              <w:rPr>
                <w:rFonts w:ascii="宋体" w:hAnsi="宋体" w:eastAsia="宋体" w:cs="宋体"/>
                <w:snapToGrid w:val="0"/>
                <w:color w:val="auto"/>
                <w:kern w:val="0"/>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1353" w:type="dxa"/>
            <w:vMerge w:val="restart"/>
            <w:shd w:val="clear" w:color="auto" w:fill="auto"/>
            <w:vAlign w:val="center"/>
          </w:tcPr>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专业负责人</w:t>
            </w:r>
          </w:p>
        </w:tc>
        <w:tc>
          <w:tcPr>
            <w:tcW w:w="1166" w:type="dxa"/>
            <w:shd w:val="clear" w:color="auto" w:fill="auto"/>
            <w:vAlign w:val="center"/>
          </w:tcPr>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高级职称</w:t>
            </w:r>
          </w:p>
        </w:tc>
        <w:tc>
          <w:tcPr>
            <w:tcW w:w="709" w:type="dxa"/>
            <w:shd w:val="clear" w:color="auto" w:fill="auto"/>
            <w:vAlign w:val="center"/>
          </w:tcPr>
          <w:p>
            <w:pPr>
              <w:adjustRightInd w:val="0"/>
              <w:snapToGrid w:val="0"/>
              <w:spacing w:line="360" w:lineRule="auto"/>
              <w:rPr>
                <w:rFonts w:ascii="宋体" w:hAnsi="宋体" w:eastAsia="宋体" w:cs="宋体"/>
                <w:snapToGrid w:val="0"/>
                <w:color w:val="auto"/>
                <w:kern w:val="0"/>
                <w:szCs w:val="18"/>
                <w:highlight w:val="none"/>
              </w:rPr>
            </w:pPr>
          </w:p>
        </w:tc>
        <w:tc>
          <w:tcPr>
            <w:tcW w:w="1466" w:type="dxa"/>
            <w:shd w:val="clear" w:color="auto" w:fill="auto"/>
            <w:vAlign w:val="center"/>
          </w:tcPr>
          <w:p>
            <w:pPr>
              <w:adjustRightInd w:val="0"/>
              <w:snapToGrid w:val="0"/>
              <w:spacing w:line="360" w:lineRule="auto"/>
              <w:rPr>
                <w:rFonts w:ascii="宋体" w:hAnsi="宋体" w:eastAsia="宋体" w:cs="宋体"/>
                <w:snapToGrid w:val="0"/>
                <w:color w:val="auto"/>
                <w:kern w:val="0"/>
                <w:szCs w:val="18"/>
                <w:highlight w:val="none"/>
              </w:rPr>
            </w:pPr>
          </w:p>
        </w:tc>
        <w:tc>
          <w:tcPr>
            <w:tcW w:w="1228" w:type="dxa"/>
            <w:shd w:val="clear" w:color="auto" w:fill="auto"/>
            <w:vAlign w:val="center"/>
          </w:tcPr>
          <w:p>
            <w:pPr>
              <w:adjustRightInd w:val="0"/>
              <w:snapToGrid w:val="0"/>
              <w:spacing w:line="360" w:lineRule="auto"/>
              <w:rPr>
                <w:rFonts w:ascii="宋体" w:hAnsi="宋体" w:eastAsia="宋体" w:cs="宋体"/>
                <w:snapToGrid w:val="0"/>
                <w:color w:val="auto"/>
                <w:kern w:val="0"/>
                <w:szCs w:val="18"/>
                <w:highlight w:val="none"/>
              </w:rPr>
            </w:pPr>
          </w:p>
        </w:tc>
        <w:tc>
          <w:tcPr>
            <w:tcW w:w="1070" w:type="dxa"/>
            <w:shd w:val="clear" w:color="auto" w:fill="auto"/>
            <w:vAlign w:val="center"/>
          </w:tcPr>
          <w:p>
            <w:pPr>
              <w:adjustRightInd w:val="0"/>
              <w:snapToGrid w:val="0"/>
              <w:spacing w:line="360" w:lineRule="auto"/>
              <w:rPr>
                <w:rFonts w:ascii="宋体" w:hAnsi="宋体" w:eastAsia="宋体" w:cs="宋体"/>
                <w:snapToGrid w:val="0"/>
                <w:color w:val="auto"/>
                <w:kern w:val="0"/>
                <w:szCs w:val="18"/>
                <w:highlight w:val="none"/>
              </w:rPr>
            </w:pPr>
          </w:p>
        </w:tc>
        <w:tc>
          <w:tcPr>
            <w:tcW w:w="914" w:type="dxa"/>
            <w:shd w:val="clear" w:color="auto" w:fill="auto"/>
            <w:vAlign w:val="center"/>
          </w:tcPr>
          <w:p>
            <w:pPr>
              <w:adjustRightInd w:val="0"/>
              <w:snapToGrid w:val="0"/>
              <w:spacing w:line="360" w:lineRule="auto"/>
              <w:rPr>
                <w:rFonts w:ascii="宋体" w:hAnsi="宋体" w:eastAsia="宋体" w:cs="宋体"/>
                <w:snapToGrid w:val="0"/>
                <w:color w:val="auto"/>
                <w:kern w:val="0"/>
                <w:szCs w:val="18"/>
                <w:highlight w:val="none"/>
              </w:rPr>
            </w:pPr>
          </w:p>
        </w:tc>
        <w:tc>
          <w:tcPr>
            <w:tcW w:w="1383" w:type="dxa"/>
            <w:shd w:val="clear" w:color="auto" w:fill="auto"/>
            <w:vAlign w:val="center"/>
          </w:tcPr>
          <w:p>
            <w:pPr>
              <w:adjustRightInd w:val="0"/>
              <w:snapToGrid w:val="0"/>
              <w:spacing w:line="360" w:lineRule="auto"/>
              <w:rPr>
                <w:rFonts w:ascii="宋体" w:hAnsi="宋体" w:eastAsia="宋体" w:cs="宋体"/>
                <w:snapToGrid w:val="0"/>
                <w:color w:val="auto"/>
                <w:kern w:val="0"/>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1353" w:type="dxa"/>
            <w:vMerge w:val="continue"/>
            <w:shd w:val="clear" w:color="auto" w:fill="auto"/>
            <w:vAlign w:val="center"/>
          </w:tcPr>
          <w:p>
            <w:pPr>
              <w:adjustRightInd w:val="0"/>
              <w:snapToGrid w:val="0"/>
              <w:spacing w:line="360" w:lineRule="auto"/>
              <w:jc w:val="center"/>
              <w:rPr>
                <w:rFonts w:ascii="宋体" w:hAnsi="宋体" w:eastAsia="宋体" w:cs="宋体"/>
                <w:snapToGrid w:val="0"/>
                <w:color w:val="auto"/>
                <w:kern w:val="0"/>
                <w:szCs w:val="18"/>
                <w:highlight w:val="none"/>
              </w:rPr>
            </w:pPr>
          </w:p>
        </w:tc>
        <w:tc>
          <w:tcPr>
            <w:tcW w:w="1166" w:type="dxa"/>
            <w:shd w:val="clear" w:color="auto" w:fill="auto"/>
            <w:vAlign w:val="center"/>
          </w:tcPr>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中级职称</w:t>
            </w:r>
          </w:p>
        </w:tc>
        <w:tc>
          <w:tcPr>
            <w:tcW w:w="709" w:type="dxa"/>
            <w:shd w:val="clear" w:color="auto" w:fill="auto"/>
            <w:vAlign w:val="center"/>
          </w:tcPr>
          <w:p>
            <w:pPr>
              <w:adjustRightInd w:val="0"/>
              <w:snapToGrid w:val="0"/>
              <w:spacing w:line="360" w:lineRule="auto"/>
              <w:rPr>
                <w:rFonts w:ascii="宋体" w:hAnsi="宋体" w:eastAsia="宋体" w:cs="宋体"/>
                <w:snapToGrid w:val="0"/>
                <w:color w:val="auto"/>
                <w:kern w:val="0"/>
                <w:szCs w:val="18"/>
                <w:highlight w:val="none"/>
              </w:rPr>
            </w:pPr>
          </w:p>
        </w:tc>
        <w:tc>
          <w:tcPr>
            <w:tcW w:w="1466" w:type="dxa"/>
            <w:shd w:val="clear" w:color="auto" w:fill="auto"/>
            <w:vAlign w:val="center"/>
          </w:tcPr>
          <w:p>
            <w:pPr>
              <w:adjustRightInd w:val="0"/>
              <w:snapToGrid w:val="0"/>
              <w:spacing w:line="360" w:lineRule="auto"/>
              <w:rPr>
                <w:rFonts w:ascii="宋体" w:hAnsi="宋体" w:eastAsia="宋体" w:cs="宋体"/>
                <w:snapToGrid w:val="0"/>
                <w:color w:val="auto"/>
                <w:kern w:val="0"/>
                <w:szCs w:val="18"/>
                <w:highlight w:val="none"/>
              </w:rPr>
            </w:pPr>
          </w:p>
        </w:tc>
        <w:tc>
          <w:tcPr>
            <w:tcW w:w="1228" w:type="dxa"/>
            <w:shd w:val="clear" w:color="auto" w:fill="auto"/>
            <w:vAlign w:val="center"/>
          </w:tcPr>
          <w:p>
            <w:pPr>
              <w:adjustRightInd w:val="0"/>
              <w:snapToGrid w:val="0"/>
              <w:spacing w:line="360" w:lineRule="auto"/>
              <w:rPr>
                <w:rFonts w:ascii="宋体" w:hAnsi="宋体" w:eastAsia="宋体" w:cs="宋体"/>
                <w:snapToGrid w:val="0"/>
                <w:color w:val="auto"/>
                <w:kern w:val="0"/>
                <w:szCs w:val="18"/>
                <w:highlight w:val="none"/>
              </w:rPr>
            </w:pPr>
          </w:p>
        </w:tc>
        <w:tc>
          <w:tcPr>
            <w:tcW w:w="1070" w:type="dxa"/>
            <w:shd w:val="clear" w:color="auto" w:fill="auto"/>
            <w:vAlign w:val="center"/>
          </w:tcPr>
          <w:p>
            <w:pPr>
              <w:adjustRightInd w:val="0"/>
              <w:snapToGrid w:val="0"/>
              <w:spacing w:line="360" w:lineRule="auto"/>
              <w:rPr>
                <w:rFonts w:ascii="宋体" w:hAnsi="宋体" w:eastAsia="宋体" w:cs="宋体"/>
                <w:snapToGrid w:val="0"/>
                <w:color w:val="auto"/>
                <w:kern w:val="0"/>
                <w:szCs w:val="18"/>
                <w:highlight w:val="none"/>
              </w:rPr>
            </w:pPr>
          </w:p>
        </w:tc>
        <w:tc>
          <w:tcPr>
            <w:tcW w:w="914" w:type="dxa"/>
            <w:shd w:val="clear" w:color="auto" w:fill="auto"/>
            <w:vAlign w:val="center"/>
          </w:tcPr>
          <w:p>
            <w:pPr>
              <w:adjustRightInd w:val="0"/>
              <w:snapToGrid w:val="0"/>
              <w:spacing w:line="360" w:lineRule="auto"/>
              <w:rPr>
                <w:rFonts w:ascii="宋体" w:hAnsi="宋体" w:eastAsia="宋体" w:cs="宋体"/>
                <w:snapToGrid w:val="0"/>
                <w:color w:val="auto"/>
                <w:kern w:val="0"/>
                <w:szCs w:val="18"/>
                <w:highlight w:val="none"/>
              </w:rPr>
            </w:pPr>
          </w:p>
        </w:tc>
        <w:tc>
          <w:tcPr>
            <w:tcW w:w="1383" w:type="dxa"/>
            <w:shd w:val="clear" w:color="auto" w:fill="auto"/>
            <w:vAlign w:val="center"/>
          </w:tcPr>
          <w:p>
            <w:pPr>
              <w:adjustRightInd w:val="0"/>
              <w:snapToGrid w:val="0"/>
              <w:spacing w:line="360" w:lineRule="auto"/>
              <w:rPr>
                <w:rFonts w:ascii="宋体" w:hAnsi="宋体" w:eastAsia="宋体" w:cs="宋体"/>
                <w:snapToGrid w:val="0"/>
                <w:color w:val="auto"/>
                <w:kern w:val="0"/>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1353" w:type="dxa"/>
            <w:vMerge w:val="restart"/>
            <w:shd w:val="clear" w:color="auto" w:fill="auto"/>
            <w:vAlign w:val="center"/>
          </w:tcPr>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专业工程师</w:t>
            </w:r>
          </w:p>
        </w:tc>
        <w:tc>
          <w:tcPr>
            <w:tcW w:w="1166" w:type="dxa"/>
            <w:shd w:val="clear" w:color="auto" w:fill="auto"/>
            <w:vAlign w:val="center"/>
          </w:tcPr>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高级职称</w:t>
            </w:r>
          </w:p>
        </w:tc>
        <w:tc>
          <w:tcPr>
            <w:tcW w:w="709" w:type="dxa"/>
            <w:shd w:val="clear" w:color="auto" w:fill="auto"/>
            <w:vAlign w:val="center"/>
          </w:tcPr>
          <w:p>
            <w:pPr>
              <w:adjustRightInd w:val="0"/>
              <w:snapToGrid w:val="0"/>
              <w:spacing w:line="360" w:lineRule="auto"/>
              <w:rPr>
                <w:rFonts w:ascii="宋体" w:hAnsi="宋体" w:eastAsia="宋体" w:cs="宋体"/>
                <w:snapToGrid w:val="0"/>
                <w:color w:val="auto"/>
                <w:kern w:val="0"/>
                <w:szCs w:val="18"/>
                <w:highlight w:val="none"/>
              </w:rPr>
            </w:pPr>
          </w:p>
        </w:tc>
        <w:tc>
          <w:tcPr>
            <w:tcW w:w="1466" w:type="dxa"/>
            <w:shd w:val="clear" w:color="auto" w:fill="auto"/>
            <w:vAlign w:val="center"/>
          </w:tcPr>
          <w:p>
            <w:pPr>
              <w:adjustRightInd w:val="0"/>
              <w:snapToGrid w:val="0"/>
              <w:spacing w:line="360" w:lineRule="auto"/>
              <w:rPr>
                <w:rFonts w:ascii="宋体" w:hAnsi="宋体" w:eastAsia="宋体" w:cs="宋体"/>
                <w:snapToGrid w:val="0"/>
                <w:color w:val="auto"/>
                <w:kern w:val="0"/>
                <w:szCs w:val="18"/>
                <w:highlight w:val="none"/>
              </w:rPr>
            </w:pPr>
          </w:p>
        </w:tc>
        <w:tc>
          <w:tcPr>
            <w:tcW w:w="1228" w:type="dxa"/>
            <w:shd w:val="clear" w:color="auto" w:fill="auto"/>
            <w:vAlign w:val="center"/>
          </w:tcPr>
          <w:p>
            <w:pPr>
              <w:adjustRightInd w:val="0"/>
              <w:snapToGrid w:val="0"/>
              <w:spacing w:line="360" w:lineRule="auto"/>
              <w:rPr>
                <w:rFonts w:ascii="宋体" w:hAnsi="宋体" w:eastAsia="宋体" w:cs="宋体"/>
                <w:snapToGrid w:val="0"/>
                <w:color w:val="auto"/>
                <w:kern w:val="0"/>
                <w:szCs w:val="18"/>
                <w:highlight w:val="none"/>
              </w:rPr>
            </w:pPr>
          </w:p>
        </w:tc>
        <w:tc>
          <w:tcPr>
            <w:tcW w:w="1070" w:type="dxa"/>
            <w:shd w:val="clear" w:color="auto" w:fill="auto"/>
            <w:vAlign w:val="center"/>
          </w:tcPr>
          <w:p>
            <w:pPr>
              <w:adjustRightInd w:val="0"/>
              <w:snapToGrid w:val="0"/>
              <w:spacing w:line="360" w:lineRule="auto"/>
              <w:rPr>
                <w:rFonts w:ascii="宋体" w:hAnsi="宋体" w:eastAsia="宋体" w:cs="宋体"/>
                <w:snapToGrid w:val="0"/>
                <w:color w:val="auto"/>
                <w:kern w:val="0"/>
                <w:szCs w:val="18"/>
                <w:highlight w:val="none"/>
              </w:rPr>
            </w:pPr>
          </w:p>
        </w:tc>
        <w:tc>
          <w:tcPr>
            <w:tcW w:w="914" w:type="dxa"/>
            <w:shd w:val="clear" w:color="auto" w:fill="auto"/>
            <w:vAlign w:val="center"/>
          </w:tcPr>
          <w:p>
            <w:pPr>
              <w:adjustRightInd w:val="0"/>
              <w:snapToGrid w:val="0"/>
              <w:spacing w:line="360" w:lineRule="auto"/>
              <w:rPr>
                <w:rFonts w:ascii="宋体" w:hAnsi="宋体" w:eastAsia="宋体" w:cs="宋体"/>
                <w:snapToGrid w:val="0"/>
                <w:color w:val="auto"/>
                <w:kern w:val="0"/>
                <w:szCs w:val="18"/>
                <w:highlight w:val="none"/>
              </w:rPr>
            </w:pPr>
          </w:p>
        </w:tc>
        <w:tc>
          <w:tcPr>
            <w:tcW w:w="1383" w:type="dxa"/>
            <w:shd w:val="clear" w:color="auto" w:fill="auto"/>
            <w:vAlign w:val="center"/>
          </w:tcPr>
          <w:p>
            <w:pPr>
              <w:adjustRightInd w:val="0"/>
              <w:snapToGrid w:val="0"/>
              <w:spacing w:line="360" w:lineRule="auto"/>
              <w:rPr>
                <w:rFonts w:ascii="宋体" w:hAnsi="宋体" w:eastAsia="宋体" w:cs="宋体"/>
                <w:snapToGrid w:val="0"/>
                <w:color w:val="auto"/>
                <w:kern w:val="0"/>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1353" w:type="dxa"/>
            <w:vMerge w:val="continue"/>
            <w:shd w:val="clear" w:color="auto" w:fill="auto"/>
            <w:vAlign w:val="center"/>
          </w:tcPr>
          <w:p>
            <w:pPr>
              <w:adjustRightInd w:val="0"/>
              <w:snapToGrid w:val="0"/>
              <w:spacing w:line="360" w:lineRule="auto"/>
              <w:jc w:val="center"/>
              <w:rPr>
                <w:rFonts w:ascii="宋体" w:hAnsi="宋体" w:eastAsia="宋体" w:cs="宋体"/>
                <w:snapToGrid w:val="0"/>
                <w:color w:val="auto"/>
                <w:kern w:val="0"/>
                <w:szCs w:val="18"/>
                <w:highlight w:val="none"/>
              </w:rPr>
            </w:pPr>
          </w:p>
        </w:tc>
        <w:tc>
          <w:tcPr>
            <w:tcW w:w="1166" w:type="dxa"/>
            <w:shd w:val="clear" w:color="auto" w:fill="auto"/>
            <w:vAlign w:val="center"/>
          </w:tcPr>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中级职称</w:t>
            </w:r>
          </w:p>
        </w:tc>
        <w:tc>
          <w:tcPr>
            <w:tcW w:w="709" w:type="dxa"/>
            <w:shd w:val="clear" w:color="auto" w:fill="auto"/>
            <w:vAlign w:val="center"/>
          </w:tcPr>
          <w:p>
            <w:pPr>
              <w:adjustRightInd w:val="0"/>
              <w:snapToGrid w:val="0"/>
              <w:spacing w:line="360" w:lineRule="auto"/>
              <w:rPr>
                <w:rFonts w:ascii="宋体" w:hAnsi="宋体" w:eastAsia="宋体" w:cs="宋体"/>
                <w:snapToGrid w:val="0"/>
                <w:color w:val="auto"/>
                <w:kern w:val="0"/>
                <w:szCs w:val="18"/>
                <w:highlight w:val="none"/>
              </w:rPr>
            </w:pPr>
          </w:p>
        </w:tc>
        <w:tc>
          <w:tcPr>
            <w:tcW w:w="1466" w:type="dxa"/>
            <w:shd w:val="clear" w:color="auto" w:fill="auto"/>
            <w:vAlign w:val="center"/>
          </w:tcPr>
          <w:p>
            <w:pPr>
              <w:adjustRightInd w:val="0"/>
              <w:snapToGrid w:val="0"/>
              <w:spacing w:line="360" w:lineRule="auto"/>
              <w:rPr>
                <w:rFonts w:ascii="宋体" w:hAnsi="宋体" w:eastAsia="宋体" w:cs="宋体"/>
                <w:snapToGrid w:val="0"/>
                <w:color w:val="auto"/>
                <w:kern w:val="0"/>
                <w:szCs w:val="18"/>
                <w:highlight w:val="none"/>
              </w:rPr>
            </w:pPr>
          </w:p>
        </w:tc>
        <w:tc>
          <w:tcPr>
            <w:tcW w:w="1228" w:type="dxa"/>
            <w:shd w:val="clear" w:color="auto" w:fill="auto"/>
            <w:vAlign w:val="center"/>
          </w:tcPr>
          <w:p>
            <w:pPr>
              <w:adjustRightInd w:val="0"/>
              <w:snapToGrid w:val="0"/>
              <w:spacing w:line="360" w:lineRule="auto"/>
              <w:rPr>
                <w:rFonts w:ascii="宋体" w:hAnsi="宋体" w:eastAsia="宋体" w:cs="宋体"/>
                <w:snapToGrid w:val="0"/>
                <w:color w:val="auto"/>
                <w:kern w:val="0"/>
                <w:szCs w:val="18"/>
                <w:highlight w:val="none"/>
              </w:rPr>
            </w:pPr>
          </w:p>
        </w:tc>
        <w:tc>
          <w:tcPr>
            <w:tcW w:w="1070" w:type="dxa"/>
            <w:shd w:val="clear" w:color="auto" w:fill="auto"/>
            <w:vAlign w:val="center"/>
          </w:tcPr>
          <w:p>
            <w:pPr>
              <w:adjustRightInd w:val="0"/>
              <w:snapToGrid w:val="0"/>
              <w:spacing w:line="360" w:lineRule="auto"/>
              <w:rPr>
                <w:rFonts w:ascii="宋体" w:hAnsi="宋体" w:eastAsia="宋体" w:cs="宋体"/>
                <w:snapToGrid w:val="0"/>
                <w:color w:val="auto"/>
                <w:kern w:val="0"/>
                <w:szCs w:val="18"/>
                <w:highlight w:val="none"/>
              </w:rPr>
            </w:pPr>
          </w:p>
        </w:tc>
        <w:tc>
          <w:tcPr>
            <w:tcW w:w="914" w:type="dxa"/>
            <w:shd w:val="clear" w:color="auto" w:fill="auto"/>
            <w:vAlign w:val="center"/>
          </w:tcPr>
          <w:p>
            <w:pPr>
              <w:adjustRightInd w:val="0"/>
              <w:snapToGrid w:val="0"/>
              <w:spacing w:line="360" w:lineRule="auto"/>
              <w:rPr>
                <w:rFonts w:ascii="宋体" w:hAnsi="宋体" w:eastAsia="宋体" w:cs="宋体"/>
                <w:snapToGrid w:val="0"/>
                <w:color w:val="auto"/>
                <w:kern w:val="0"/>
                <w:szCs w:val="18"/>
                <w:highlight w:val="none"/>
              </w:rPr>
            </w:pPr>
          </w:p>
        </w:tc>
        <w:tc>
          <w:tcPr>
            <w:tcW w:w="1383" w:type="dxa"/>
            <w:shd w:val="clear" w:color="auto" w:fill="auto"/>
            <w:vAlign w:val="center"/>
          </w:tcPr>
          <w:p>
            <w:pPr>
              <w:adjustRightInd w:val="0"/>
              <w:snapToGrid w:val="0"/>
              <w:spacing w:line="360" w:lineRule="auto"/>
              <w:rPr>
                <w:rFonts w:ascii="宋体" w:hAnsi="宋体" w:eastAsia="宋体" w:cs="宋体"/>
                <w:snapToGrid w:val="0"/>
                <w:color w:val="auto"/>
                <w:kern w:val="0"/>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2519" w:type="dxa"/>
            <w:gridSpan w:val="2"/>
            <w:shd w:val="clear" w:color="auto" w:fill="auto"/>
            <w:vAlign w:val="center"/>
          </w:tcPr>
          <w:p>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其它辅助工作人员</w:t>
            </w:r>
          </w:p>
        </w:tc>
        <w:tc>
          <w:tcPr>
            <w:tcW w:w="709" w:type="dxa"/>
            <w:shd w:val="clear" w:color="auto" w:fill="auto"/>
            <w:vAlign w:val="center"/>
          </w:tcPr>
          <w:p>
            <w:pPr>
              <w:adjustRightInd w:val="0"/>
              <w:snapToGrid w:val="0"/>
              <w:spacing w:line="360" w:lineRule="auto"/>
              <w:rPr>
                <w:rFonts w:ascii="宋体" w:hAnsi="宋体" w:eastAsia="宋体" w:cs="宋体"/>
                <w:snapToGrid w:val="0"/>
                <w:color w:val="auto"/>
                <w:kern w:val="0"/>
                <w:szCs w:val="18"/>
                <w:highlight w:val="none"/>
              </w:rPr>
            </w:pPr>
          </w:p>
        </w:tc>
        <w:tc>
          <w:tcPr>
            <w:tcW w:w="1466" w:type="dxa"/>
            <w:shd w:val="clear" w:color="auto" w:fill="auto"/>
            <w:vAlign w:val="center"/>
          </w:tcPr>
          <w:p>
            <w:pPr>
              <w:adjustRightInd w:val="0"/>
              <w:snapToGrid w:val="0"/>
              <w:spacing w:line="360" w:lineRule="auto"/>
              <w:rPr>
                <w:rFonts w:ascii="宋体" w:hAnsi="宋体" w:eastAsia="宋体" w:cs="宋体"/>
                <w:snapToGrid w:val="0"/>
                <w:color w:val="auto"/>
                <w:kern w:val="0"/>
                <w:szCs w:val="18"/>
                <w:highlight w:val="none"/>
              </w:rPr>
            </w:pPr>
          </w:p>
        </w:tc>
        <w:tc>
          <w:tcPr>
            <w:tcW w:w="1228" w:type="dxa"/>
            <w:shd w:val="clear" w:color="auto" w:fill="auto"/>
            <w:vAlign w:val="center"/>
          </w:tcPr>
          <w:p>
            <w:pPr>
              <w:adjustRightInd w:val="0"/>
              <w:snapToGrid w:val="0"/>
              <w:spacing w:line="360" w:lineRule="auto"/>
              <w:rPr>
                <w:rFonts w:ascii="宋体" w:hAnsi="宋体" w:eastAsia="宋体" w:cs="宋体"/>
                <w:snapToGrid w:val="0"/>
                <w:color w:val="auto"/>
                <w:kern w:val="0"/>
                <w:szCs w:val="18"/>
                <w:highlight w:val="none"/>
              </w:rPr>
            </w:pPr>
          </w:p>
        </w:tc>
        <w:tc>
          <w:tcPr>
            <w:tcW w:w="1070" w:type="dxa"/>
            <w:shd w:val="clear" w:color="auto" w:fill="auto"/>
            <w:vAlign w:val="center"/>
          </w:tcPr>
          <w:p>
            <w:pPr>
              <w:adjustRightInd w:val="0"/>
              <w:snapToGrid w:val="0"/>
              <w:spacing w:line="360" w:lineRule="auto"/>
              <w:rPr>
                <w:rFonts w:ascii="宋体" w:hAnsi="宋体" w:eastAsia="宋体" w:cs="宋体"/>
                <w:snapToGrid w:val="0"/>
                <w:color w:val="auto"/>
                <w:kern w:val="0"/>
                <w:szCs w:val="18"/>
                <w:highlight w:val="none"/>
              </w:rPr>
            </w:pPr>
          </w:p>
        </w:tc>
        <w:tc>
          <w:tcPr>
            <w:tcW w:w="914" w:type="dxa"/>
            <w:shd w:val="clear" w:color="auto" w:fill="auto"/>
            <w:vAlign w:val="center"/>
          </w:tcPr>
          <w:p>
            <w:pPr>
              <w:adjustRightInd w:val="0"/>
              <w:snapToGrid w:val="0"/>
              <w:spacing w:line="360" w:lineRule="auto"/>
              <w:rPr>
                <w:rFonts w:ascii="宋体" w:hAnsi="宋体" w:eastAsia="宋体" w:cs="宋体"/>
                <w:snapToGrid w:val="0"/>
                <w:color w:val="auto"/>
                <w:kern w:val="0"/>
                <w:szCs w:val="18"/>
                <w:highlight w:val="none"/>
              </w:rPr>
            </w:pPr>
          </w:p>
        </w:tc>
        <w:tc>
          <w:tcPr>
            <w:tcW w:w="1383" w:type="dxa"/>
            <w:shd w:val="clear" w:color="auto" w:fill="auto"/>
            <w:vAlign w:val="center"/>
          </w:tcPr>
          <w:p>
            <w:pPr>
              <w:adjustRightInd w:val="0"/>
              <w:snapToGrid w:val="0"/>
              <w:spacing w:line="360" w:lineRule="auto"/>
              <w:rPr>
                <w:rFonts w:ascii="宋体" w:hAnsi="宋体" w:eastAsia="宋体" w:cs="宋体"/>
                <w:snapToGrid w:val="0"/>
                <w:color w:val="auto"/>
                <w:kern w:val="0"/>
                <w:szCs w:val="18"/>
                <w:highlight w:val="none"/>
              </w:rPr>
            </w:pPr>
          </w:p>
        </w:tc>
      </w:tr>
    </w:tbl>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18"/>
          <w:highlight w:val="none"/>
        </w:rPr>
        <w:t>注：项目机构组成人员综合费用的构成的详细情况见附录C《项目机构组成人员综合费用构成》。</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⑵.项目机构组成人员综合费用计算方法</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①各类组成人员综合费用＝项目机构对应类别人员基本费用＋企业综合管理费用＋企业利润＋税金，即表中的Ⅴ＝Ⅰ＋Ⅱ＋Ⅲ＋Ⅳ。其中：Ⅰ＝项目机构各类人员基本费用（根据市场询价并经委托人和受托人双方协商一致）；Ⅱ＝Ⅰ×企业综合管理费率；Ⅲ＝（Ⅰ＋Ⅱ）×企业利润率；Ⅳ＝（Ⅰ＋Ⅱ＋Ⅲ）×税率。</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②企业综合管理费率一般按“甲级及以上资质企业的综合管理费率为40～50％；其他资质企业的综合管理费率为35～45％”。</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③企业利润率由委托人和受托人双方协商确定。考虑到受托人和行业的可持续发展，一般按10～15％计算。</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④税金应按国家实际规定计取并按国家税率的调整而调整。</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5.1.3工程项目管理管工程监理与项目管理一体化中的项目管理酬金计取</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按项目机构组成人员综合费用法计取，具体计取方法同5.1.2。即：</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工程项目管理酬金额＝∑（（各类服务人员综合费用×相应服务人员数量）×相应服务期）</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万元</w:t>
      </w:r>
    </w:p>
    <w:p>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5.2酬金支付</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5.2.1施工阶段监理酬金支付</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⑴.预付款支付</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自监理合同签订之日起10日内委托人应支付施工阶段监理酬金总额的</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％（15％～25％）作为预付款，即：</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万元。</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⑵.期中月度支付</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期中月度支付每月一次，按下式进行计取支付。委托人应在每月10日前，支付受托人上一月度的期中月度款。</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月度监理酬金额＝（施工阶段监理酬金总额－预付款）÷（施工阶段监理期限持续时间÷30）</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÷30）</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万元</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5.2.2保修阶段、勘察阶段、设计阶段及设备监造等相关服务酬金支付</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采用按月度支付的方式，委托人在每月的10日前支付受托人上一月度的酬金。</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月度支付额＝各阶段酬金总金额÷各阶段服务期限（日历天）÷30（天）</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（日历天）÷30（天）</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万元</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5.2.3工程项目管理酬金或工程监理与项目管理一体化中的项目管理酬金支付</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采用按月度支付的方式，委托人应在每月的10日前支付受托人上一月度的酬金。</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月度支付额＝各阶段酬金总金额÷各阶段服务期限（日历天）÷30（天）</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（日历天）÷30（天）</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万元</w:t>
      </w:r>
    </w:p>
    <w:p>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5.3支付货币</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币种为：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，比例为：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，汇率为：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p>
    <w:p>
      <w:pPr>
        <w:adjustRightInd w:val="0"/>
        <w:snapToGrid w:val="0"/>
        <w:spacing w:line="360" w:lineRule="auto"/>
        <w:jc w:val="center"/>
        <w:outlineLvl w:val="2"/>
        <w:rPr>
          <w:rFonts w:ascii="黑体" w:hAnsi="黑体" w:eastAsia="黑体"/>
          <w:snapToGrid w:val="0"/>
          <w:color w:val="auto"/>
          <w:kern w:val="0"/>
          <w:sz w:val="32"/>
          <w:highlight w:val="none"/>
        </w:rPr>
      </w:pPr>
      <w:bookmarkStart w:id="44" w:name="_Toc45702646"/>
      <w:r>
        <w:rPr>
          <w:rFonts w:hint="eastAsia" w:ascii="黑体" w:hAnsi="黑体" w:eastAsia="黑体"/>
          <w:snapToGrid w:val="0"/>
          <w:color w:val="auto"/>
          <w:kern w:val="0"/>
          <w:sz w:val="32"/>
          <w:highlight w:val="none"/>
        </w:rPr>
        <w:t>6 合同生效、变更、暂停、解除与终止</w:t>
      </w:r>
      <w:bookmarkEnd w:id="44"/>
    </w:p>
    <w:p>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6.1生效</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本合同生效条件：</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27.6合同签订后至工程竣工验收前，如工程规模或工程范围发生变化，并经当地政府发展改革部门批准调整原工程概算投资额或建筑安装工程费的幅度≥±5％，施工阶段监理酬金增减按下列方法确定：</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施工阶段监理酬金增减额＝调整后的工程概算投资或建筑安装工程费增减额×正常工作酬金÷原工程概算投资额（或原建筑安装工程费）。</w:t>
      </w:r>
    </w:p>
    <w:p>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6.2变更</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6.2.2除不可抗力外，因非受托人原因导致本合同期限延长时，附加工作酬金按下列方法确定：</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附加工作酬金＝本合同期限延长时间（天）×正常工作酬金÷协议书约定的工程监理期限（日历天）</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6.2.3附加工作酬金按下列方法确定：</w:t>
      </w:r>
    </w:p>
    <w:p>
      <w:pPr>
        <w:adjustRightInd w:val="0"/>
        <w:snapToGrid w:val="0"/>
        <w:spacing w:line="360" w:lineRule="auto"/>
        <w:ind w:firstLine="420" w:firstLineChars="200"/>
        <w:jc w:val="left"/>
        <w:rPr>
          <w:rFonts w:ascii="宋体" w:hAnsi="宋体"/>
          <w:snapToGrid w:val="0"/>
          <w:color w:val="auto"/>
          <w:kern w:val="0"/>
          <w:szCs w:val="21"/>
          <w:highlight w:val="none"/>
        </w:rPr>
      </w:pPr>
      <w:r>
        <w:rPr>
          <w:rFonts w:hint="eastAsia" w:ascii="宋体" w:hAnsi="宋体" w:eastAsia="宋体" w:cs="宋体"/>
          <w:snapToGrid w:val="0"/>
          <w:color w:val="auto"/>
          <w:kern w:val="0"/>
          <w:szCs w:val="21"/>
          <w:highlight w:val="none"/>
        </w:rPr>
        <w:t>附加工作酬金＝善后工作及恢复服务的准备工作时间（天）×正常工作酬金÷协议书约定的工程监理期限（天）</w:t>
      </w:r>
    </w:p>
    <w:p>
      <w:pPr>
        <w:adjustRightInd w:val="0"/>
        <w:snapToGrid w:val="0"/>
        <w:spacing w:line="360" w:lineRule="auto"/>
        <w:jc w:val="center"/>
        <w:outlineLvl w:val="2"/>
        <w:rPr>
          <w:rFonts w:ascii="黑体" w:hAnsi="黑体" w:eastAsia="黑体"/>
          <w:snapToGrid w:val="0"/>
          <w:color w:val="auto"/>
          <w:kern w:val="0"/>
          <w:sz w:val="32"/>
          <w:highlight w:val="none"/>
        </w:rPr>
      </w:pPr>
      <w:bookmarkStart w:id="45" w:name="_Toc45702647"/>
      <w:r>
        <w:rPr>
          <w:rFonts w:hint="eastAsia" w:ascii="黑体" w:hAnsi="黑体" w:eastAsia="黑体"/>
          <w:snapToGrid w:val="0"/>
          <w:color w:val="auto"/>
          <w:kern w:val="0"/>
          <w:sz w:val="32"/>
          <w:highlight w:val="none"/>
        </w:rPr>
        <w:t>7 争议解决</w:t>
      </w:r>
      <w:bookmarkEnd w:id="45"/>
    </w:p>
    <w:p>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7.2调解</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本合同争议进行调解时，可提交</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进行调解。</w:t>
      </w:r>
    </w:p>
    <w:p>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7.3仲裁或诉讼</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合同争议的最终解决方式为下列第</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种方式：</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⑴.提请</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仲裁委员会进行仲裁。</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⑵.向</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人民法院提起诉讼。</w:t>
      </w:r>
    </w:p>
    <w:p>
      <w:pPr>
        <w:adjustRightInd w:val="0"/>
        <w:snapToGrid w:val="0"/>
        <w:spacing w:line="360" w:lineRule="auto"/>
        <w:jc w:val="center"/>
        <w:outlineLvl w:val="2"/>
        <w:rPr>
          <w:rFonts w:ascii="黑体" w:hAnsi="黑体" w:eastAsia="黑体"/>
          <w:snapToGrid w:val="0"/>
          <w:color w:val="auto"/>
          <w:kern w:val="0"/>
          <w:sz w:val="32"/>
          <w:highlight w:val="none"/>
        </w:rPr>
      </w:pPr>
      <w:bookmarkStart w:id="46" w:name="_Toc45702648"/>
      <w:r>
        <w:rPr>
          <w:rFonts w:hint="eastAsia" w:ascii="黑体" w:hAnsi="黑体" w:eastAsia="黑体"/>
          <w:snapToGrid w:val="0"/>
          <w:color w:val="auto"/>
          <w:kern w:val="0"/>
          <w:sz w:val="32"/>
          <w:highlight w:val="none"/>
        </w:rPr>
        <w:t>8 其他</w:t>
      </w:r>
      <w:bookmarkEnd w:id="46"/>
    </w:p>
    <w:p>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8.2检测费用</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委托人应在检测工作完成后</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天支付检测费用。</w:t>
      </w:r>
    </w:p>
    <w:p>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8.3咨询费用</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委托人应在咨询工作完成后</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天内支付咨询费用。</w:t>
      </w:r>
    </w:p>
    <w:p>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8.4奖励</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合理化建议的奖励金额按下列方法确定为：</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奖励金额＝工程投资节省额×奖励金额的比率；</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奖励金额的比率为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p>
    <w:p>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8.6保密</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委托人申明的保密事项和期限：</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受托人申明的保密事项和期限：</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第三方申明的保密事项和期限：</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p>
    <w:p>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8.8著作权</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受托人在本合同履行期间及本合同终止后两年内出版涉及本工程的有关监理的资料的限制条件：</w:t>
      </w:r>
    </w:p>
    <w:p>
      <w:pPr>
        <w:adjustRightInd w:val="0"/>
        <w:snapToGrid w:val="0"/>
        <w:spacing w:line="360" w:lineRule="auto"/>
        <w:ind w:firstLine="420" w:firstLineChars="200"/>
        <w:jc w:val="left"/>
        <w:rPr>
          <w:rFonts w:ascii="黑体" w:hAnsi="黑体" w:eastAsia="黑体"/>
          <w:snapToGrid w:val="0"/>
          <w:color w:val="auto"/>
          <w:kern w:val="0"/>
          <w:sz w:val="32"/>
          <w:highlight w:val="none"/>
        </w:rPr>
      </w:pP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 w:val="32"/>
          <w:highlight w:val="none"/>
        </w:rPr>
        <w:br w:type="page"/>
      </w:r>
    </w:p>
    <w:p>
      <w:pPr>
        <w:adjustRightInd w:val="0"/>
        <w:snapToGrid w:val="0"/>
        <w:spacing w:line="360" w:lineRule="auto"/>
        <w:jc w:val="center"/>
        <w:outlineLvl w:val="2"/>
        <w:rPr>
          <w:rFonts w:ascii="黑体" w:hAnsi="黑体" w:eastAsia="黑体"/>
          <w:snapToGrid w:val="0"/>
          <w:color w:val="auto"/>
          <w:kern w:val="0"/>
          <w:sz w:val="32"/>
          <w:highlight w:val="none"/>
        </w:rPr>
      </w:pPr>
      <w:bookmarkStart w:id="47" w:name="_Toc45702649"/>
      <w:r>
        <w:rPr>
          <w:rFonts w:hint="eastAsia" w:ascii="黑体" w:hAnsi="黑体" w:eastAsia="黑体"/>
          <w:snapToGrid w:val="0"/>
          <w:color w:val="auto"/>
          <w:kern w:val="0"/>
          <w:sz w:val="32"/>
          <w:highlight w:val="none"/>
        </w:rPr>
        <w:t>9 补充条款</w:t>
      </w:r>
      <w:bookmarkEnd w:id="47"/>
    </w:p>
    <w:p>
      <w:pPr>
        <w:adjustRightInd w:val="0"/>
        <w:snapToGrid w:val="0"/>
        <w:spacing w:line="360" w:lineRule="auto"/>
        <w:jc w:val="left"/>
        <w:rPr>
          <w:rFonts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u w:val="single"/>
        </w:rPr>
        <w:t>补充条款</w:t>
      </w:r>
    </w:p>
    <w:p>
      <w:pPr>
        <w:widowControl/>
        <w:jc w:val="left"/>
        <w:rPr>
          <w:rFonts w:ascii="宋体" w:hAnsi="宋体"/>
          <w:snapToGrid w:val="0"/>
          <w:color w:val="auto"/>
          <w:kern w:val="0"/>
          <w:szCs w:val="21"/>
          <w:highlight w:val="none"/>
        </w:rPr>
      </w:pPr>
      <w:r>
        <w:rPr>
          <w:rFonts w:ascii="宋体" w:hAnsi="宋体"/>
          <w:snapToGrid w:val="0"/>
          <w:color w:val="auto"/>
          <w:kern w:val="0"/>
          <w:szCs w:val="21"/>
          <w:highlight w:val="none"/>
        </w:rPr>
        <w:br w:type="page"/>
      </w:r>
    </w:p>
    <w:p>
      <w:pPr>
        <w:adjustRightInd w:val="0"/>
        <w:snapToGrid w:val="0"/>
        <w:spacing w:line="360" w:lineRule="auto"/>
        <w:jc w:val="center"/>
        <w:outlineLvl w:val="0"/>
        <w:rPr>
          <w:rFonts w:ascii="黑体" w:hAnsi="黑体" w:eastAsia="黑体" w:cs="黑体"/>
          <w:bCs/>
          <w:snapToGrid w:val="0"/>
          <w:color w:val="auto"/>
          <w:kern w:val="0"/>
          <w:sz w:val="32"/>
          <w:szCs w:val="32"/>
          <w:highlight w:val="none"/>
        </w:rPr>
      </w:pPr>
      <w:bookmarkStart w:id="48" w:name="_Toc45702650"/>
      <w:bookmarkStart w:id="49" w:name="_Toc10167"/>
      <w:bookmarkStart w:id="50" w:name="_Toc21680"/>
      <w:bookmarkStart w:id="51" w:name="_Toc4489"/>
      <w:r>
        <w:rPr>
          <w:rFonts w:hint="eastAsia" w:ascii="黑体" w:hAnsi="黑体" w:eastAsia="黑体" w:cs="黑体"/>
          <w:bCs/>
          <w:snapToGrid w:val="0"/>
          <w:color w:val="auto"/>
          <w:kern w:val="0"/>
          <w:sz w:val="32"/>
          <w:szCs w:val="32"/>
          <w:highlight w:val="none"/>
        </w:rPr>
        <w:t>第五章  投标文件格式</w:t>
      </w:r>
      <w:bookmarkEnd w:id="48"/>
      <w:bookmarkEnd w:id="49"/>
      <w:bookmarkEnd w:id="50"/>
      <w:bookmarkEnd w:id="51"/>
    </w:p>
    <w:p>
      <w:pPr>
        <w:widowControl/>
        <w:jc w:val="left"/>
        <w:rPr>
          <w:rFonts w:ascii="黑体" w:hAnsi="黑体" w:eastAsia="黑体"/>
          <w:snapToGrid w:val="0"/>
          <w:color w:val="auto"/>
          <w:kern w:val="0"/>
          <w:sz w:val="36"/>
          <w:highlight w:val="none"/>
        </w:rPr>
      </w:pPr>
      <w:r>
        <w:rPr>
          <w:rFonts w:ascii="黑体" w:hAnsi="黑体" w:eastAsia="黑体"/>
          <w:snapToGrid w:val="0"/>
          <w:color w:val="auto"/>
          <w:kern w:val="0"/>
          <w:sz w:val="36"/>
          <w:highlight w:val="none"/>
        </w:rPr>
        <w:br w:type="page"/>
      </w:r>
    </w:p>
    <w:p>
      <w:pPr>
        <w:adjustRightInd w:val="0"/>
        <w:snapToGrid w:val="0"/>
        <w:spacing w:line="360" w:lineRule="auto"/>
        <w:ind w:firstLine="6425" w:firstLineChars="2000"/>
        <w:rPr>
          <w:rFonts w:ascii="宋体" w:hAnsi="宋体" w:eastAsia="宋体" w:cs="宋体"/>
          <w:b/>
          <w:color w:val="auto"/>
          <w:kern w:val="0"/>
          <w:sz w:val="32"/>
          <w:szCs w:val="32"/>
          <w:highlight w:val="none"/>
        </w:rPr>
      </w:pPr>
      <w:r>
        <w:rPr>
          <w:rFonts w:hint="eastAsia" w:ascii="宋体" w:hAnsi="宋体" w:eastAsia="宋体" w:cs="宋体"/>
          <w:b/>
          <w:color w:val="auto"/>
          <w:kern w:val="0"/>
          <w:sz w:val="32"/>
          <w:szCs w:val="32"/>
          <w:highlight w:val="none"/>
        </w:rPr>
        <w:t>工程编号：</w:t>
      </w:r>
      <w:r>
        <w:rPr>
          <w:rFonts w:hint="eastAsia" w:ascii="宋体" w:hAnsi="宋体" w:eastAsia="宋体" w:cs="宋体"/>
          <w:b/>
          <w:bCs/>
          <w:color w:val="auto"/>
          <w:kern w:val="0"/>
          <w:sz w:val="32"/>
          <w:szCs w:val="32"/>
          <w:highlight w:val="none"/>
          <w:u w:val="single"/>
        </w:rPr>
        <w:t>_______</w:t>
      </w:r>
    </w:p>
    <w:p>
      <w:pPr>
        <w:adjustRightInd w:val="0"/>
        <w:snapToGrid w:val="0"/>
        <w:spacing w:line="360" w:lineRule="auto"/>
        <w:rPr>
          <w:rFonts w:ascii="宋体" w:hAnsi="宋体" w:eastAsia="宋体" w:cs="宋体"/>
          <w:b/>
          <w:bCs/>
          <w:color w:val="auto"/>
          <w:kern w:val="0"/>
          <w:sz w:val="28"/>
          <w:highlight w:val="none"/>
        </w:rPr>
      </w:pPr>
    </w:p>
    <w:p>
      <w:pPr>
        <w:adjustRightInd w:val="0"/>
        <w:snapToGrid w:val="0"/>
        <w:spacing w:line="360" w:lineRule="auto"/>
        <w:jc w:val="center"/>
        <w:rPr>
          <w:rFonts w:ascii="宋体" w:hAnsi="宋体" w:eastAsia="宋体" w:cs="宋体"/>
          <w:b/>
          <w:color w:val="auto"/>
          <w:kern w:val="0"/>
          <w:sz w:val="72"/>
          <w:highlight w:val="none"/>
        </w:rPr>
      </w:pPr>
      <w:r>
        <w:rPr>
          <w:rFonts w:hint="eastAsia" w:ascii="宋体" w:hAnsi="宋体" w:eastAsia="宋体" w:cs="宋体"/>
          <w:b/>
          <w:color w:val="auto"/>
          <w:kern w:val="0"/>
          <w:sz w:val="72"/>
          <w:highlight w:val="none"/>
        </w:rPr>
        <w:t>深圳市建设工程监理类招标</w:t>
      </w:r>
    </w:p>
    <w:p>
      <w:pPr>
        <w:adjustRightInd w:val="0"/>
        <w:snapToGrid w:val="0"/>
        <w:spacing w:line="360" w:lineRule="auto"/>
        <w:jc w:val="center"/>
        <w:rPr>
          <w:rFonts w:ascii="宋体" w:hAnsi="宋体" w:eastAsia="宋体" w:cs="宋体"/>
          <w:b/>
          <w:color w:val="auto"/>
          <w:kern w:val="0"/>
          <w:sz w:val="72"/>
          <w:highlight w:val="none"/>
        </w:rPr>
      </w:pPr>
      <w:r>
        <w:rPr>
          <w:rFonts w:hint="eastAsia" w:ascii="宋体" w:hAnsi="宋体" w:eastAsia="宋体" w:cs="宋体"/>
          <w:b/>
          <w:color w:val="auto"/>
          <w:kern w:val="0"/>
          <w:sz w:val="72"/>
          <w:highlight w:val="none"/>
        </w:rPr>
        <w:t>投标文件</w:t>
      </w:r>
    </w:p>
    <w:p>
      <w:pPr>
        <w:adjustRightInd w:val="0"/>
        <w:snapToGrid w:val="0"/>
        <w:spacing w:line="360" w:lineRule="auto"/>
        <w:jc w:val="center"/>
        <w:rPr>
          <w:rFonts w:ascii="宋体" w:hAnsi="宋体" w:eastAsia="宋体" w:cs="宋体"/>
          <w:b/>
          <w:color w:val="auto"/>
          <w:kern w:val="0"/>
          <w:sz w:val="72"/>
          <w:highlight w:val="none"/>
        </w:rPr>
      </w:pPr>
    </w:p>
    <w:p>
      <w:pPr>
        <w:adjustRightInd w:val="0"/>
        <w:snapToGrid w:val="0"/>
        <w:spacing w:line="360" w:lineRule="auto"/>
        <w:jc w:val="center"/>
        <w:rPr>
          <w:rFonts w:ascii="宋体" w:hAnsi="宋体" w:eastAsia="宋体" w:cs="宋体"/>
          <w:b/>
          <w:color w:val="auto"/>
          <w:kern w:val="0"/>
          <w:sz w:val="72"/>
          <w:highlight w:val="none"/>
        </w:rPr>
      </w:pPr>
    </w:p>
    <w:p>
      <w:pPr>
        <w:adjustRightInd w:val="0"/>
        <w:snapToGrid w:val="0"/>
        <w:spacing w:line="360" w:lineRule="auto"/>
        <w:rPr>
          <w:rFonts w:ascii="宋体" w:hAnsi="宋体" w:eastAsia="宋体" w:cs="宋体"/>
          <w:b/>
          <w:bCs/>
          <w:color w:val="auto"/>
          <w:kern w:val="0"/>
          <w:sz w:val="32"/>
          <w:szCs w:val="32"/>
          <w:highlight w:val="none"/>
        </w:rPr>
      </w:pPr>
      <w:r>
        <w:rPr>
          <w:rFonts w:hint="eastAsia" w:ascii="宋体" w:hAnsi="宋体" w:eastAsia="宋体" w:cs="宋体"/>
          <w:b/>
          <w:bCs/>
          <w:color w:val="auto"/>
          <w:kern w:val="0"/>
          <w:sz w:val="32"/>
          <w:szCs w:val="32"/>
          <w:highlight w:val="none"/>
        </w:rPr>
        <w:t>工程名称：</w:t>
      </w:r>
      <w:r>
        <w:rPr>
          <w:rFonts w:hint="eastAsia" w:ascii="宋体" w:hAnsi="宋体" w:eastAsia="宋体" w:cs="宋体"/>
          <w:b/>
          <w:bCs/>
          <w:color w:val="auto"/>
          <w:kern w:val="0"/>
          <w:sz w:val="32"/>
          <w:szCs w:val="32"/>
          <w:highlight w:val="none"/>
          <w:u w:val="single"/>
        </w:rPr>
        <w:t>_________________________________________</w:t>
      </w:r>
    </w:p>
    <w:p>
      <w:pPr>
        <w:adjustRightInd w:val="0"/>
        <w:snapToGrid w:val="0"/>
        <w:spacing w:line="360" w:lineRule="auto"/>
        <w:rPr>
          <w:rFonts w:ascii="宋体" w:hAnsi="宋体" w:eastAsia="宋体" w:cs="宋体"/>
          <w:b/>
          <w:color w:val="auto"/>
          <w:kern w:val="0"/>
          <w:sz w:val="32"/>
          <w:highlight w:val="none"/>
        </w:rPr>
      </w:pPr>
    </w:p>
    <w:p>
      <w:pPr>
        <w:adjustRightInd w:val="0"/>
        <w:snapToGrid w:val="0"/>
        <w:spacing w:line="360" w:lineRule="auto"/>
        <w:outlineLvl w:val="1"/>
        <w:rPr>
          <w:rFonts w:ascii="宋体" w:hAnsi="宋体" w:eastAsia="宋体" w:cs="宋体"/>
          <w:b/>
          <w:color w:val="auto"/>
          <w:kern w:val="0"/>
          <w:sz w:val="28"/>
          <w:highlight w:val="none"/>
        </w:rPr>
      </w:pPr>
      <w:bookmarkStart w:id="52" w:name="_Toc29456"/>
      <w:bookmarkStart w:id="53" w:name="_Toc45702651"/>
      <w:bookmarkStart w:id="54" w:name="_Toc26857"/>
      <w:bookmarkStart w:id="55" w:name="_Toc29127"/>
      <w:bookmarkStart w:id="56" w:name="_Toc23286"/>
      <w:r>
        <w:rPr>
          <w:rFonts w:hint="eastAsia" w:ascii="宋体" w:hAnsi="宋体" w:eastAsia="宋体" w:cs="宋体"/>
          <w:b/>
          <w:color w:val="auto"/>
          <w:kern w:val="0"/>
          <w:sz w:val="32"/>
          <w:highlight w:val="none"/>
        </w:rPr>
        <w:t>投标文件内容：</w:t>
      </w:r>
      <w:r>
        <w:rPr>
          <w:rFonts w:hint="eastAsia" w:ascii="宋体" w:hAnsi="宋体" w:eastAsia="宋体" w:cs="宋体"/>
          <w:b/>
          <w:color w:val="auto"/>
          <w:kern w:val="0"/>
          <w:sz w:val="52"/>
          <w:highlight w:val="none"/>
          <w:u w:val="single"/>
        </w:rPr>
        <w:t>资格审查文件</w:t>
      </w:r>
      <w:bookmarkEnd w:id="52"/>
      <w:bookmarkEnd w:id="53"/>
      <w:bookmarkEnd w:id="54"/>
      <w:bookmarkEnd w:id="55"/>
      <w:bookmarkEnd w:id="56"/>
    </w:p>
    <w:p>
      <w:pPr>
        <w:adjustRightInd w:val="0"/>
        <w:snapToGrid w:val="0"/>
        <w:spacing w:line="360" w:lineRule="auto"/>
        <w:rPr>
          <w:rFonts w:ascii="宋体" w:hAnsi="宋体" w:eastAsia="宋体" w:cs="宋体"/>
          <w:b/>
          <w:color w:val="auto"/>
          <w:kern w:val="0"/>
          <w:sz w:val="32"/>
          <w:highlight w:val="none"/>
        </w:rPr>
      </w:pPr>
    </w:p>
    <w:p>
      <w:pPr>
        <w:adjustRightInd w:val="0"/>
        <w:snapToGrid w:val="0"/>
        <w:spacing w:line="360" w:lineRule="auto"/>
        <w:rPr>
          <w:rFonts w:ascii="宋体" w:hAnsi="宋体" w:eastAsia="宋体" w:cs="宋体"/>
          <w:b/>
          <w:color w:val="auto"/>
          <w:kern w:val="0"/>
          <w:sz w:val="32"/>
          <w:highlight w:val="none"/>
        </w:rPr>
      </w:pPr>
      <w:r>
        <w:rPr>
          <w:rFonts w:hint="eastAsia" w:ascii="宋体" w:hAnsi="宋体" w:eastAsia="宋体" w:cs="宋体"/>
          <w:b/>
          <w:color w:val="auto"/>
          <w:kern w:val="0"/>
          <w:sz w:val="32"/>
          <w:highlight w:val="none"/>
        </w:rPr>
        <w:t>投标人：</w:t>
      </w:r>
      <w:r>
        <w:rPr>
          <w:rFonts w:hint="eastAsia" w:ascii="宋体" w:hAnsi="宋体" w:eastAsia="宋体" w:cs="宋体"/>
          <w:b/>
          <w:color w:val="auto"/>
          <w:kern w:val="0"/>
          <w:sz w:val="32"/>
          <w:highlight w:val="none"/>
          <w:u w:val="single"/>
        </w:rPr>
        <w:t>_____________________________________</w:t>
      </w:r>
    </w:p>
    <w:p>
      <w:pPr>
        <w:adjustRightInd w:val="0"/>
        <w:snapToGrid w:val="0"/>
        <w:spacing w:line="360" w:lineRule="auto"/>
        <w:rPr>
          <w:rFonts w:ascii="宋体" w:hAnsi="宋体" w:eastAsia="宋体" w:cs="宋体"/>
          <w:b/>
          <w:color w:val="auto"/>
          <w:kern w:val="0"/>
          <w:sz w:val="32"/>
          <w:highlight w:val="none"/>
        </w:rPr>
      </w:pPr>
    </w:p>
    <w:p>
      <w:pPr>
        <w:adjustRightInd w:val="0"/>
        <w:snapToGrid w:val="0"/>
        <w:spacing w:line="360" w:lineRule="auto"/>
        <w:rPr>
          <w:rFonts w:ascii="宋体" w:hAnsi="宋体" w:eastAsia="宋体" w:cs="宋体"/>
          <w:b/>
          <w:color w:val="auto"/>
          <w:kern w:val="0"/>
          <w:sz w:val="32"/>
          <w:highlight w:val="none"/>
        </w:rPr>
      </w:pPr>
    </w:p>
    <w:p>
      <w:pPr>
        <w:adjustRightInd w:val="0"/>
        <w:snapToGrid w:val="0"/>
        <w:spacing w:line="360" w:lineRule="auto"/>
        <w:rPr>
          <w:rFonts w:ascii="宋体" w:hAnsi="宋体" w:eastAsia="宋体" w:cs="宋体"/>
          <w:b/>
          <w:color w:val="auto"/>
          <w:kern w:val="0"/>
          <w:sz w:val="32"/>
          <w:highlight w:val="none"/>
        </w:rPr>
      </w:pPr>
      <w:r>
        <w:rPr>
          <w:rFonts w:hint="eastAsia" w:ascii="宋体" w:hAnsi="宋体" w:eastAsia="宋体" w:cs="宋体"/>
          <w:b/>
          <w:color w:val="auto"/>
          <w:kern w:val="0"/>
          <w:sz w:val="32"/>
          <w:highlight w:val="none"/>
        </w:rPr>
        <w:t>日期：</w:t>
      </w:r>
      <w:r>
        <w:rPr>
          <w:rFonts w:hint="eastAsia" w:ascii="宋体" w:hAnsi="宋体" w:eastAsia="宋体" w:cs="宋体"/>
          <w:b/>
          <w:color w:val="auto"/>
          <w:kern w:val="0"/>
          <w:sz w:val="32"/>
          <w:highlight w:val="none"/>
          <w:u w:val="single"/>
        </w:rPr>
        <w:t>____________</w:t>
      </w:r>
      <w:r>
        <w:rPr>
          <w:rFonts w:hint="eastAsia" w:ascii="宋体" w:hAnsi="宋体" w:eastAsia="宋体" w:cs="宋体"/>
          <w:b/>
          <w:color w:val="auto"/>
          <w:kern w:val="0"/>
          <w:sz w:val="32"/>
          <w:highlight w:val="none"/>
        </w:rPr>
        <w:t>年</w:t>
      </w:r>
      <w:r>
        <w:rPr>
          <w:rFonts w:hint="eastAsia" w:ascii="宋体" w:hAnsi="宋体" w:eastAsia="宋体" w:cs="宋体"/>
          <w:b/>
          <w:color w:val="auto"/>
          <w:kern w:val="0"/>
          <w:sz w:val="32"/>
          <w:highlight w:val="none"/>
          <w:u w:val="single"/>
        </w:rPr>
        <w:t>______</w:t>
      </w:r>
      <w:r>
        <w:rPr>
          <w:rFonts w:hint="eastAsia" w:ascii="宋体" w:hAnsi="宋体" w:eastAsia="宋体" w:cs="宋体"/>
          <w:b/>
          <w:color w:val="auto"/>
          <w:kern w:val="0"/>
          <w:sz w:val="32"/>
          <w:highlight w:val="none"/>
        </w:rPr>
        <w:t>月</w:t>
      </w:r>
      <w:r>
        <w:rPr>
          <w:rFonts w:hint="eastAsia" w:ascii="宋体" w:hAnsi="宋体" w:eastAsia="宋体" w:cs="宋体"/>
          <w:b/>
          <w:color w:val="auto"/>
          <w:kern w:val="0"/>
          <w:sz w:val="32"/>
          <w:highlight w:val="none"/>
          <w:u w:val="single"/>
        </w:rPr>
        <w:t>______</w:t>
      </w:r>
      <w:r>
        <w:rPr>
          <w:rFonts w:hint="eastAsia" w:ascii="宋体" w:hAnsi="宋体" w:eastAsia="宋体" w:cs="宋体"/>
          <w:b/>
          <w:color w:val="auto"/>
          <w:kern w:val="0"/>
          <w:sz w:val="32"/>
          <w:highlight w:val="none"/>
        </w:rPr>
        <w:t>日</w:t>
      </w:r>
    </w:p>
    <w:p>
      <w:pPr>
        <w:widowControl/>
        <w:jc w:val="left"/>
        <w:rPr>
          <w:rFonts w:ascii="宋体" w:hAnsi="宋体" w:eastAsia="宋体" w:cs="宋体"/>
          <w:b/>
          <w:color w:val="auto"/>
          <w:kern w:val="0"/>
          <w:sz w:val="32"/>
          <w:highlight w:val="none"/>
        </w:rPr>
      </w:pPr>
      <w:r>
        <w:rPr>
          <w:rFonts w:hint="eastAsia" w:ascii="宋体" w:hAnsi="宋体" w:eastAsia="宋体" w:cs="宋体"/>
          <w:b/>
          <w:color w:val="auto"/>
          <w:kern w:val="0"/>
          <w:sz w:val="32"/>
          <w:highlight w:val="none"/>
        </w:rPr>
        <w:br w:type="page"/>
      </w:r>
    </w:p>
    <w:p>
      <w:pPr>
        <w:adjustRightInd w:val="0"/>
        <w:snapToGrid w:val="0"/>
        <w:spacing w:line="360" w:lineRule="auto"/>
        <w:jc w:val="center"/>
        <w:rPr>
          <w:rFonts w:ascii="宋体" w:hAnsi="宋体" w:eastAsia="宋体" w:cs="宋体"/>
          <w:color w:val="auto"/>
          <w:kern w:val="0"/>
          <w:sz w:val="44"/>
          <w:highlight w:val="none"/>
        </w:rPr>
      </w:pPr>
      <w:r>
        <w:rPr>
          <w:rFonts w:hint="eastAsia" w:ascii="宋体" w:hAnsi="宋体" w:eastAsia="宋体" w:cs="宋体"/>
          <w:color w:val="auto"/>
          <w:kern w:val="0"/>
          <w:sz w:val="44"/>
          <w:szCs w:val="44"/>
          <w:highlight w:val="none"/>
        </w:rPr>
        <w:t>资格审查文件</w:t>
      </w:r>
      <w:r>
        <w:rPr>
          <w:rFonts w:hint="eastAsia" w:ascii="宋体" w:hAnsi="宋体" w:eastAsia="宋体" w:cs="宋体"/>
          <w:color w:val="auto"/>
          <w:kern w:val="0"/>
          <w:sz w:val="44"/>
          <w:highlight w:val="none"/>
        </w:rPr>
        <w:t>目录</w:t>
      </w:r>
    </w:p>
    <w:p>
      <w:pPr>
        <w:adjustRightInd w:val="0"/>
        <w:snapToGrid w:val="0"/>
        <w:spacing w:line="360" w:lineRule="auto"/>
        <w:ind w:firstLine="480" w:firstLineChars="200"/>
        <w:rPr>
          <w:rFonts w:ascii="宋体" w:hAnsi="宋体" w:eastAsia="宋体" w:cs="宋体"/>
          <w:color w:val="auto"/>
          <w:kern w:val="0"/>
          <w:sz w:val="24"/>
          <w:highlight w:val="none"/>
        </w:rPr>
      </w:pPr>
    </w:p>
    <w:p>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1、投标人《企业法人营业执照》（扫描件）；</w:t>
      </w:r>
    </w:p>
    <w:p>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2、投标人《工程监理资质证书》（扫描件）；</w:t>
      </w:r>
    </w:p>
    <w:p>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3、投标人拟派出项目总监执业资格注册证书（扫描件）；</w:t>
      </w:r>
    </w:p>
    <w:p>
      <w:pPr>
        <w:adjustRightInd w:val="0"/>
        <w:snapToGrid w:val="0"/>
        <w:spacing w:line="360" w:lineRule="auto"/>
        <w:ind w:firstLine="420" w:firstLineChars="200"/>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4、投标担保证明文件扫描件（如银行保函、保证金、投标保证保险合同或保险单等）；</w:t>
      </w:r>
    </w:p>
    <w:p>
      <w:pPr>
        <w:adjustRightInd w:val="0"/>
        <w:snapToGrid w:val="0"/>
        <w:spacing w:line="360" w:lineRule="auto"/>
        <w:ind w:firstLine="420" w:firstLineChars="200"/>
        <w:jc w:val="left"/>
        <w:rPr>
          <w:rFonts w:hint="eastAsia" w:ascii="宋体" w:hAnsi="宋体" w:eastAsia="宋体" w:cs="宋体"/>
          <w:snapToGrid w:val="0"/>
          <w:color w:val="auto"/>
          <w:kern w:val="0"/>
          <w:highlight w:val="none"/>
        </w:rPr>
      </w:pPr>
      <w:r>
        <w:rPr>
          <w:rFonts w:hint="eastAsia" w:ascii="宋体" w:hAnsi="宋体" w:eastAsia="宋体" w:cs="宋体"/>
          <w:color w:val="auto"/>
          <w:szCs w:val="21"/>
          <w:highlight w:val="none"/>
          <w:lang w:val="en-US" w:eastAsia="zh-CN"/>
        </w:rPr>
        <w:t>5、中小企业声明函；</w:t>
      </w:r>
    </w:p>
    <w:p>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lang w:val="en-US" w:eastAsia="zh-CN"/>
        </w:rPr>
        <w:t>6</w:t>
      </w:r>
      <w:r>
        <w:rPr>
          <w:rFonts w:hint="eastAsia" w:ascii="宋体" w:hAnsi="宋体" w:eastAsia="宋体" w:cs="宋体"/>
          <w:snapToGrid w:val="0"/>
          <w:color w:val="auto"/>
          <w:kern w:val="0"/>
          <w:highlight w:val="none"/>
        </w:rPr>
        <w:t>、招标</w:t>
      </w:r>
      <w:r>
        <w:rPr>
          <w:rFonts w:hint="eastAsia" w:ascii="宋体" w:hAnsi="宋体" w:eastAsia="宋体" w:cs="宋体"/>
          <w:color w:val="auto"/>
          <w:kern w:val="0"/>
          <w:szCs w:val="21"/>
          <w:highlight w:val="none"/>
        </w:rPr>
        <w:t>人要求提供的与投标人条件审查有关的其他资格证明材料：（必须详细、明确、足以证明资格条件）。所有扫描件格式为jpg格式，且图片的分辨率小于100dpi。</w:t>
      </w:r>
    </w:p>
    <w:p>
      <w:pPr>
        <w:adjustRightInd w:val="0"/>
        <w:snapToGrid w:val="0"/>
        <w:spacing w:line="360" w:lineRule="auto"/>
        <w:ind w:firstLine="420" w:firstLineChars="200"/>
        <w:jc w:val="left"/>
        <w:rPr>
          <w:rFonts w:ascii="宋体" w:hAnsi="宋体" w:eastAsia="宋体" w:cs="宋体"/>
          <w:snapToGrid w:val="0"/>
          <w:color w:val="auto"/>
          <w:kern w:val="0"/>
          <w:highlight w:val="none"/>
          <w:u w:val="single"/>
        </w:rPr>
      </w:pPr>
      <w:r>
        <w:rPr>
          <w:rFonts w:hint="eastAsia" w:ascii="宋体" w:hAnsi="宋体" w:eastAsia="宋体" w:cs="宋体"/>
          <w:snapToGrid w:val="0"/>
          <w:color w:val="auto"/>
          <w:kern w:val="0"/>
          <w:highlight w:val="none"/>
          <w:u w:val="single"/>
        </w:rPr>
        <w:t xml:space="preserve">      </w:t>
      </w:r>
    </w:p>
    <w:p>
      <w:pPr>
        <w:adjustRightInd w:val="0"/>
        <w:snapToGrid w:val="0"/>
        <w:spacing w:line="360" w:lineRule="auto"/>
        <w:jc w:val="center"/>
        <w:rPr>
          <w:rFonts w:ascii="宋体" w:hAnsi="宋体" w:eastAsia="宋体" w:cs="宋体"/>
          <w:color w:val="auto"/>
          <w:kern w:val="0"/>
          <w:sz w:val="44"/>
          <w:highlight w:val="none"/>
        </w:rPr>
      </w:pPr>
      <w:r>
        <w:rPr>
          <w:rFonts w:ascii="宋体"/>
          <w:color w:val="auto"/>
          <w:highlight w:val="none"/>
        </w:rPr>
        <w:br w:type="page"/>
      </w:r>
      <w:r>
        <w:rPr>
          <w:rFonts w:hint="eastAsia" w:ascii="宋体" w:hAnsi="宋体" w:eastAsia="宋体" w:cs="宋体"/>
          <w:color w:val="auto"/>
          <w:kern w:val="0"/>
          <w:sz w:val="44"/>
          <w:highlight w:val="none"/>
        </w:rPr>
        <w:t>投标保函</w:t>
      </w:r>
    </w:p>
    <w:p>
      <w:pPr>
        <w:adjustRightInd w:val="0"/>
        <w:snapToGrid w:val="0"/>
        <w:ind w:firstLine="5670" w:firstLineChars="27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保函编号：</w:t>
      </w:r>
      <w:r>
        <w:rPr>
          <w:rFonts w:hint="eastAsia" w:ascii="宋体" w:hAnsi="宋体" w:eastAsia="宋体" w:cs="宋体"/>
          <w:color w:val="auto"/>
          <w:kern w:val="0"/>
          <w:szCs w:val="21"/>
          <w:highlight w:val="none"/>
          <w:u w:val="single"/>
        </w:rPr>
        <w:t>__________</w:t>
      </w:r>
    </w:p>
    <w:p>
      <w:pPr>
        <w:adjustRightInd w:val="0"/>
        <w:snapToGrid w:val="0"/>
        <w:spacing w:line="360" w:lineRule="exact"/>
        <w:rPr>
          <w:rFonts w:ascii="宋体" w:hAnsi="宋体" w:eastAsia="宋体" w:cs="宋体"/>
          <w:color w:val="auto"/>
          <w:kern w:val="0"/>
          <w:szCs w:val="21"/>
          <w:highlight w:val="none"/>
        </w:rPr>
      </w:pPr>
    </w:p>
    <w:p>
      <w:pPr>
        <w:adjustRightInd w:val="0"/>
        <w:snapToGrid w:val="0"/>
        <w:spacing w:line="360" w:lineRule="exac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致</w:t>
      </w:r>
      <w:r>
        <w:rPr>
          <w:rFonts w:hint="eastAsia" w:ascii="宋体" w:hAnsi="宋体" w:eastAsia="宋体" w:cs="宋体"/>
          <w:color w:val="auto"/>
          <w:kern w:val="0"/>
          <w:szCs w:val="21"/>
          <w:highlight w:val="none"/>
          <w:u w:val="single"/>
        </w:rPr>
        <w:t>______________________________</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下称受益人</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w:t>
      </w:r>
    </w:p>
    <w:p>
      <w:pPr>
        <w:adjustRightInd w:val="0"/>
        <w:snapToGrid w:val="0"/>
        <w:spacing w:line="360" w:lineRule="exact"/>
        <w:ind w:firstLine="482"/>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鉴于</w:t>
      </w:r>
      <w:r>
        <w:rPr>
          <w:rFonts w:hint="eastAsia" w:ascii="宋体" w:hAnsi="宋体" w:eastAsia="宋体" w:cs="宋体"/>
          <w:color w:val="auto"/>
          <w:kern w:val="0"/>
          <w:szCs w:val="21"/>
          <w:highlight w:val="none"/>
          <w:u w:val="single"/>
        </w:rPr>
        <w:t>_____________________________</w:t>
      </w:r>
      <w:r>
        <w:rPr>
          <w:rFonts w:hint="eastAsia" w:ascii="宋体" w:hAnsi="宋体" w:eastAsia="宋体" w:cs="宋体"/>
          <w:color w:val="auto"/>
          <w:kern w:val="0"/>
          <w:szCs w:val="21"/>
          <w:highlight w:val="none"/>
        </w:rPr>
        <w:t>（下称被保证人）将参加贵方标段编号为</w:t>
      </w:r>
      <w:r>
        <w:rPr>
          <w:rFonts w:hint="eastAsia" w:ascii="宋体" w:hAnsi="宋体" w:eastAsia="宋体" w:cs="宋体"/>
          <w:color w:val="auto"/>
          <w:kern w:val="0"/>
          <w:szCs w:val="21"/>
          <w:highlight w:val="none"/>
          <w:u w:val="single"/>
        </w:rPr>
        <w:t>______________</w:t>
      </w:r>
      <w:r>
        <w:rPr>
          <w:rFonts w:hint="eastAsia" w:ascii="宋体" w:hAnsi="宋体" w:eastAsia="宋体" w:cs="宋体"/>
          <w:color w:val="auto"/>
          <w:kern w:val="0"/>
          <w:szCs w:val="21"/>
          <w:highlight w:val="none"/>
        </w:rPr>
        <w:t>的</w:t>
      </w:r>
      <w:r>
        <w:rPr>
          <w:rFonts w:hint="eastAsia" w:ascii="宋体" w:hAnsi="宋体" w:eastAsia="宋体" w:cs="宋体"/>
          <w:color w:val="auto"/>
          <w:kern w:val="0"/>
          <w:szCs w:val="21"/>
          <w:highlight w:val="none"/>
          <w:u w:val="single"/>
        </w:rPr>
        <w:t>____________________________________</w:t>
      </w:r>
      <w:r>
        <w:rPr>
          <w:rFonts w:hint="eastAsia" w:ascii="宋体" w:hAnsi="宋体" w:eastAsia="宋体" w:cs="宋体"/>
          <w:color w:val="auto"/>
          <w:kern w:val="0"/>
          <w:szCs w:val="21"/>
          <w:highlight w:val="none"/>
        </w:rPr>
        <w:t>项目的投标，我方接受被保证人的委托，在此向受益人提供不可撤销的投标保证：</w:t>
      </w:r>
    </w:p>
    <w:p>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一、本保证担保的担保金额为</w:t>
      </w:r>
      <w:r>
        <w:rPr>
          <w:rFonts w:hint="eastAsia" w:ascii="宋体" w:hAnsi="宋体" w:eastAsia="宋体" w:cs="宋体"/>
          <w:color w:val="auto"/>
          <w:kern w:val="0"/>
          <w:szCs w:val="21"/>
          <w:highlight w:val="none"/>
          <w:u w:val="single"/>
        </w:rPr>
        <w:t>______</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币种</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u w:val="single"/>
        </w:rPr>
        <w:t>______</w:t>
      </w:r>
      <w:r>
        <w:rPr>
          <w:rFonts w:hint="eastAsia" w:ascii="宋体" w:hAnsi="宋体" w:eastAsia="宋体" w:cs="宋体"/>
          <w:color w:val="auto"/>
          <w:kern w:val="0"/>
          <w:szCs w:val="21"/>
          <w:highlight w:val="none"/>
        </w:rPr>
        <w:t>元</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小写</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u w:val="single"/>
        </w:rPr>
        <w:t>_____________</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大写</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w:t>
      </w:r>
    </w:p>
    <w:p>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二、本保证担保的保证期间为该项目的投标有效期或延长的投标有效期后28日</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含28日</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，延长投标有效期无须通知我方。</w:t>
      </w:r>
    </w:p>
    <w:p>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三、在本保证担保的保证期间内，如果被保证人出现下列情形之一，受益人可以向我方提起索赔：</w:t>
      </w:r>
    </w:p>
    <w:p>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1.被保证人在招标文件规定的投标有效期内撤回其投标；</w:t>
      </w:r>
    </w:p>
    <w:p>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2.被保证人在投标有效期内收到受益人发出的中标通知书后，不能或拒绝按招标文件的要求签署合同；</w:t>
      </w:r>
    </w:p>
    <w:p>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3.被保证人在投标有效期内收到受益人发出的中标通知书后，不能或拒绝按招标文件的规定提交履约担保。</w:t>
      </w:r>
    </w:p>
    <w:p>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四、在本保证担保的保证期间内，我方收到受益人经法定代表人或其授权委托代理人签字并加盖公章的书面索赔通知后，将不争辩、不挑剔、不可撤销地立即向受益人支付本保证担保的担保金额。</w:t>
      </w:r>
    </w:p>
    <w:p>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五、受益人的索赔通知应当说明索赔理由，并必须在本保证担保的保证期间内以专人送达或邮寄送达的方式送达我方。</w:t>
      </w:r>
    </w:p>
    <w:p>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六、本保证担保项下的权利不得转让。</w:t>
      </w:r>
    </w:p>
    <w:p>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七、本保证担保的保证期间届满，或我方已向受益人支付本保证担保的担保金额，我方的保证责任免除。</w:t>
      </w:r>
    </w:p>
    <w:p>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八、本保证担保适用中华人民共和国法律。</w:t>
      </w:r>
    </w:p>
    <w:p>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九、本保证担保以中文文本为准，涂改无效。</w:t>
      </w:r>
    </w:p>
    <w:p>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保证人（盖章）：</w:t>
      </w:r>
      <w:r>
        <w:rPr>
          <w:rFonts w:hint="eastAsia" w:ascii="宋体" w:hAnsi="宋体" w:eastAsia="宋体" w:cs="宋体"/>
          <w:color w:val="auto"/>
          <w:kern w:val="0"/>
          <w:szCs w:val="21"/>
          <w:highlight w:val="none"/>
          <w:u w:val="single"/>
        </w:rPr>
        <w:t>___________________________________________________</w:t>
      </w:r>
    </w:p>
    <w:p>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法定代表人或其授权委托代理人（签字或盖章）：</w:t>
      </w:r>
      <w:r>
        <w:rPr>
          <w:rFonts w:hint="eastAsia" w:ascii="宋体" w:hAnsi="宋体" w:eastAsia="宋体" w:cs="宋体"/>
          <w:color w:val="auto"/>
          <w:kern w:val="0"/>
          <w:szCs w:val="21"/>
          <w:highlight w:val="none"/>
          <w:u w:val="single"/>
        </w:rPr>
        <w:t>_______________________</w:t>
      </w:r>
    </w:p>
    <w:p>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单位地址：</w:t>
      </w:r>
      <w:r>
        <w:rPr>
          <w:rFonts w:hint="eastAsia" w:ascii="宋体" w:hAnsi="宋体" w:eastAsia="宋体" w:cs="宋体"/>
          <w:color w:val="auto"/>
          <w:kern w:val="0"/>
          <w:szCs w:val="21"/>
          <w:highlight w:val="none"/>
          <w:u w:val="single"/>
        </w:rPr>
        <w:t>________________________________________________________</w:t>
      </w:r>
    </w:p>
    <w:p>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邮政编码：</w:t>
      </w:r>
      <w:r>
        <w:rPr>
          <w:rFonts w:hint="eastAsia" w:ascii="宋体" w:hAnsi="宋体" w:eastAsia="宋体" w:cs="宋体"/>
          <w:color w:val="auto"/>
          <w:kern w:val="0"/>
          <w:szCs w:val="21"/>
          <w:highlight w:val="none"/>
          <w:u w:val="single"/>
        </w:rPr>
        <w:t>___________</w:t>
      </w:r>
      <w:r>
        <w:rPr>
          <w:rFonts w:hint="eastAsia" w:ascii="宋体" w:hAnsi="宋体" w:eastAsia="宋体" w:cs="宋体"/>
          <w:color w:val="auto"/>
          <w:kern w:val="0"/>
          <w:szCs w:val="21"/>
          <w:highlight w:val="none"/>
        </w:rPr>
        <w:t>电话：</w:t>
      </w:r>
      <w:r>
        <w:rPr>
          <w:rFonts w:hint="eastAsia" w:ascii="宋体" w:hAnsi="宋体" w:eastAsia="宋体" w:cs="宋体"/>
          <w:color w:val="auto"/>
          <w:kern w:val="0"/>
          <w:szCs w:val="21"/>
          <w:highlight w:val="none"/>
          <w:u w:val="single"/>
        </w:rPr>
        <w:t>_________________</w:t>
      </w:r>
      <w:r>
        <w:rPr>
          <w:rFonts w:hint="eastAsia" w:ascii="宋体" w:hAnsi="宋体" w:eastAsia="宋体" w:cs="宋体"/>
          <w:color w:val="auto"/>
          <w:kern w:val="0"/>
          <w:szCs w:val="21"/>
          <w:highlight w:val="none"/>
        </w:rPr>
        <w:t>传真：</w:t>
      </w:r>
      <w:r>
        <w:rPr>
          <w:rFonts w:hint="eastAsia" w:ascii="宋体" w:hAnsi="宋体" w:eastAsia="宋体" w:cs="宋体"/>
          <w:color w:val="auto"/>
          <w:kern w:val="0"/>
          <w:szCs w:val="21"/>
          <w:highlight w:val="none"/>
          <w:u w:val="single"/>
        </w:rPr>
        <w:t>________________</w:t>
      </w:r>
    </w:p>
    <w:p>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日期：</w:t>
      </w:r>
      <w:r>
        <w:rPr>
          <w:rFonts w:hint="eastAsia" w:ascii="宋体" w:hAnsi="宋体" w:eastAsia="宋体" w:cs="宋体"/>
          <w:color w:val="auto"/>
          <w:kern w:val="0"/>
          <w:szCs w:val="21"/>
          <w:highlight w:val="none"/>
          <w:u w:val="single"/>
        </w:rPr>
        <w:t>__________</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u w:val="single"/>
        </w:rPr>
        <w:t>______</w:t>
      </w:r>
      <w:r>
        <w:rPr>
          <w:rFonts w:hint="eastAsia" w:ascii="宋体" w:hAnsi="宋体" w:eastAsia="宋体" w:cs="宋体"/>
          <w:color w:val="auto"/>
          <w:kern w:val="0"/>
          <w:szCs w:val="21"/>
          <w:highlight w:val="none"/>
        </w:rPr>
        <w:t>月</w:t>
      </w:r>
      <w:r>
        <w:rPr>
          <w:rFonts w:hint="eastAsia" w:ascii="宋体" w:hAnsi="宋体" w:eastAsia="宋体" w:cs="宋体"/>
          <w:color w:val="auto"/>
          <w:kern w:val="0"/>
          <w:szCs w:val="21"/>
          <w:highlight w:val="none"/>
          <w:u w:val="single"/>
        </w:rPr>
        <w:t>______</w:t>
      </w:r>
      <w:r>
        <w:rPr>
          <w:rFonts w:hint="eastAsia" w:ascii="宋体" w:hAnsi="宋体" w:eastAsia="宋体" w:cs="宋体"/>
          <w:color w:val="auto"/>
          <w:kern w:val="0"/>
          <w:szCs w:val="21"/>
          <w:highlight w:val="none"/>
        </w:rPr>
        <w:t>日</w:t>
      </w:r>
    </w:p>
    <w:p>
      <w:pPr>
        <w:adjustRightInd w:val="0"/>
        <w:snapToGrid w:val="0"/>
        <w:spacing w:line="360" w:lineRule="exact"/>
        <w:ind w:firstLine="420" w:firstLineChars="200"/>
        <w:rPr>
          <w:rFonts w:ascii="宋体" w:hAnsi="宋体" w:eastAsia="宋体" w:cs="宋体"/>
          <w:color w:val="auto"/>
          <w:kern w:val="0"/>
          <w:szCs w:val="21"/>
          <w:highlight w:val="none"/>
        </w:rPr>
      </w:pPr>
    </w:p>
    <w:p>
      <w:pPr>
        <w:adjustRightInd w:val="0"/>
        <w:snapToGrid w:val="0"/>
        <w:spacing w:line="360" w:lineRule="exac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（本保函失效后，请将原件退回我方注销）</w:t>
      </w:r>
    </w:p>
    <w:p>
      <w:pPr>
        <w:adjustRightInd w:val="0"/>
        <w:snapToGrid w:val="0"/>
        <w:spacing w:line="360" w:lineRule="exact"/>
        <w:rPr>
          <w:rFonts w:ascii="宋体" w:hAnsi="宋体" w:eastAsia="宋体" w:cs="宋体"/>
          <w:color w:val="auto"/>
          <w:kern w:val="0"/>
          <w:szCs w:val="21"/>
          <w:highlight w:val="none"/>
        </w:rPr>
      </w:pPr>
    </w:p>
    <w:p>
      <w:pPr>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注：如果投标人不采用以上投标保函格式，拟采用的投标保函格式须经招标人确认。</w:t>
      </w:r>
    </w:p>
    <w:p>
      <w:pPr>
        <w:widowControl/>
        <w:jc w:val="left"/>
        <w:rPr>
          <w:rFonts w:ascii="宋体"/>
          <w:color w:val="auto"/>
          <w:highlight w:val="none"/>
        </w:rPr>
      </w:pPr>
    </w:p>
    <w:p>
      <w:pPr>
        <w:widowControl/>
        <w:jc w:val="left"/>
        <w:rPr>
          <w:rFonts w:ascii="宋体"/>
          <w:color w:val="auto"/>
          <w:highlight w:val="none"/>
        </w:rPr>
      </w:pPr>
    </w:p>
    <w:p>
      <w:pPr>
        <w:adjustRightInd w:val="0"/>
        <w:snapToGrid w:val="0"/>
        <w:spacing w:line="360" w:lineRule="auto"/>
        <w:jc w:val="center"/>
        <w:rPr>
          <w:rFonts w:ascii="宋体" w:hAnsi="宋体" w:eastAsia="宋体" w:cs="宋体"/>
          <w:color w:val="auto"/>
          <w:sz w:val="44"/>
          <w:highlight w:val="none"/>
        </w:rPr>
      </w:pPr>
      <w:bookmarkStart w:id="57" w:name="_Hlk86676344"/>
      <w:r>
        <w:rPr>
          <w:rFonts w:hint="eastAsia" w:ascii="宋体" w:hAnsi="宋体" w:eastAsia="宋体" w:cs="宋体"/>
          <w:color w:val="auto"/>
          <w:sz w:val="44"/>
          <w:highlight w:val="none"/>
        </w:rPr>
        <w:t>投标保证保险保险凭证</w:t>
      </w:r>
    </w:p>
    <w:p>
      <w:pPr>
        <w:adjustRightInd w:val="0"/>
        <w:snapToGrid w:val="0"/>
        <w:spacing w:line="360" w:lineRule="auto"/>
        <w:jc w:val="center"/>
        <w:rPr>
          <w:rFonts w:ascii="宋体" w:hAnsi="宋体" w:eastAsia="宋体" w:cs="宋体"/>
          <w:color w:val="auto"/>
          <w:sz w:val="44"/>
          <w:highlight w:val="none"/>
        </w:rPr>
      </w:pPr>
      <w:r>
        <w:rPr>
          <w:rFonts w:hint="eastAsia" w:ascii="宋体" w:hAnsi="宋体" w:eastAsia="宋体" w:cs="宋体"/>
          <w:color w:val="auto"/>
          <w:szCs w:val="21"/>
          <w:highlight w:val="none"/>
        </w:rPr>
        <w:t xml:space="preserve">编号： </w:t>
      </w:r>
      <w:r>
        <w:rPr>
          <w:rFonts w:ascii="宋体" w:hAnsi="宋体" w:eastAsia="宋体" w:cs="宋体"/>
          <w:color w:val="auto"/>
          <w:szCs w:val="21"/>
          <w:highlight w:val="none"/>
        </w:rPr>
        <w:t xml:space="preserve">      </w:t>
      </w:r>
    </w:p>
    <w:p>
      <w:pPr>
        <w:pStyle w:val="5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 xml:space="preserve"> </w:t>
      </w:r>
      <w:r>
        <w:rPr>
          <w:rFonts w:hint="eastAsia"/>
          <w:color w:val="auto"/>
          <w:kern w:val="2"/>
          <w:sz w:val="21"/>
          <w:szCs w:val="21"/>
          <w:highlight w:val="none"/>
          <w:u w:val="single"/>
        </w:rPr>
        <w:t xml:space="preserve">                  </w:t>
      </w:r>
      <w:r>
        <w:rPr>
          <w:rFonts w:hint="eastAsia"/>
          <w:color w:val="auto"/>
          <w:kern w:val="2"/>
          <w:sz w:val="21"/>
          <w:szCs w:val="21"/>
          <w:highlight w:val="none"/>
        </w:rPr>
        <w:t>（招标人）：</w:t>
      </w:r>
    </w:p>
    <w:p>
      <w:pPr>
        <w:pStyle w:val="51"/>
        <w:spacing w:before="0" w:beforeAutospacing="0" w:after="0" w:afterAutospacing="0" w:line="360" w:lineRule="auto"/>
        <w:ind w:firstLine="420" w:firstLineChars="200"/>
        <w:rPr>
          <w:color w:val="auto"/>
          <w:kern w:val="2"/>
          <w:sz w:val="21"/>
          <w:szCs w:val="21"/>
          <w:highlight w:val="none"/>
        </w:rPr>
      </w:pPr>
      <w:r>
        <w:rPr>
          <w:rFonts w:hint="eastAsia"/>
          <w:color w:val="auto"/>
          <w:kern w:val="2"/>
          <w:sz w:val="21"/>
          <w:szCs w:val="21"/>
          <w:highlight w:val="none"/>
        </w:rPr>
        <w:t>鉴于</w:t>
      </w:r>
      <w:r>
        <w:rPr>
          <w:rFonts w:hint="eastAsia"/>
          <w:color w:val="auto"/>
          <w:kern w:val="2"/>
          <w:sz w:val="21"/>
          <w:szCs w:val="21"/>
          <w:highlight w:val="none"/>
          <w:u w:val="single"/>
        </w:rPr>
        <w:t>             </w:t>
      </w:r>
      <w:r>
        <w:rPr>
          <w:rFonts w:hint="eastAsia"/>
          <w:color w:val="auto"/>
          <w:kern w:val="2"/>
          <w:sz w:val="21"/>
          <w:szCs w:val="21"/>
          <w:highlight w:val="none"/>
        </w:rPr>
        <w:t>（以下简称投标人）参加XXX项目投标（标段编号：XXXX），应投标人申请，根据招标文件，我方愿就投标人履行招标文件约定的义务以保证保险的方式向贵方提供如下保险服务：</w:t>
      </w:r>
    </w:p>
    <w:p>
      <w:pPr>
        <w:pStyle w:val="5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一、保险的范围及保险金额</w:t>
      </w:r>
    </w:p>
    <w:p>
      <w:pPr>
        <w:pStyle w:val="5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我方在投标人发生以下情形时承担保险责任：</w:t>
      </w:r>
    </w:p>
    <w:p>
      <w:pPr>
        <w:pStyle w:val="5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1.投标人在招标文件规定的投标有效期内未经贵方许可撤回投标文件；</w:t>
      </w:r>
    </w:p>
    <w:p>
      <w:pPr>
        <w:pStyle w:val="5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2.投标人中标后因自身原因未在招标文件规定的时间内与贵方签订合同；</w:t>
      </w:r>
    </w:p>
    <w:p>
      <w:pPr>
        <w:pStyle w:val="5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3.投标人中标后未按照招标文件的规定提供履约保证；</w:t>
      </w:r>
    </w:p>
    <w:p>
      <w:pPr>
        <w:pStyle w:val="5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4.招标文件规定的投标人应支付投标保证金的其他情形。</w:t>
      </w:r>
    </w:p>
    <w:p>
      <w:pPr>
        <w:pStyle w:val="5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本保证保险的保证期间为该项目的投标有效期（或延长的投标有效期）后28日历天（含28日），延长投标有效期无须通知我方。我方保证的金额为人民币____________元（大写：</w:t>
      </w:r>
      <w:r>
        <w:rPr>
          <w:rFonts w:hint="eastAsia"/>
          <w:color w:val="auto"/>
          <w:kern w:val="2"/>
          <w:sz w:val="21"/>
          <w:szCs w:val="21"/>
          <w:highlight w:val="none"/>
          <w:u w:val="single"/>
        </w:rPr>
        <w:t>           </w:t>
      </w:r>
      <w:r>
        <w:rPr>
          <w:rFonts w:hint="eastAsia"/>
          <w:color w:val="auto"/>
          <w:kern w:val="2"/>
          <w:sz w:val="21"/>
          <w:szCs w:val="21"/>
          <w:highlight w:val="none"/>
        </w:rPr>
        <w:t>）。</w:t>
      </w:r>
    </w:p>
    <w:p>
      <w:pPr>
        <w:pStyle w:val="5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二、代偿的安排</w:t>
      </w:r>
    </w:p>
    <w:p>
      <w:pPr>
        <w:pStyle w:val="5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贵方要求我方承担保险责任的，应向我方发出书面索赔通知。索赔通知应写明要求索赔的金额，支付款项应到达的银行账号，并附投标人违约造成贵方损失情况的证明材料。</w:t>
      </w:r>
    </w:p>
    <w:p>
      <w:pPr>
        <w:pStyle w:val="5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我方收到贵方的书面索赔通知及相应证明材料后，在10个工作日内进行核定并按照本保险凭证的承诺承担保险责任。</w:t>
      </w:r>
    </w:p>
    <w:p>
      <w:pPr>
        <w:pStyle w:val="5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三、保险凭证的生效</w:t>
      </w:r>
    </w:p>
    <w:p>
      <w:pPr>
        <w:pStyle w:val="5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本保险凭证自我方法定代表人（或其授权代理人）签字或加盖公章之日起生效。</w:t>
      </w:r>
    </w:p>
    <w:p>
      <w:pPr>
        <w:pStyle w:val="51"/>
        <w:spacing w:before="0" w:beforeAutospacing="0" w:after="0" w:afterAutospacing="0" w:line="360" w:lineRule="auto"/>
        <w:rPr>
          <w:color w:val="auto"/>
          <w:kern w:val="2"/>
          <w:sz w:val="21"/>
          <w:szCs w:val="21"/>
          <w:highlight w:val="none"/>
        </w:rPr>
      </w:pPr>
    </w:p>
    <w:p>
      <w:pPr>
        <w:pStyle w:val="5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附：《中国XXX财产保险股份有限公司投标保证保险(2016版)条款》及保单</w:t>
      </w:r>
    </w:p>
    <w:p>
      <w:pPr>
        <w:pStyle w:val="51"/>
        <w:spacing w:before="0" w:beforeAutospacing="0" w:after="0" w:afterAutospacing="0" w:line="360" w:lineRule="auto"/>
        <w:ind w:firstLine="4410" w:firstLineChars="2100"/>
        <w:rPr>
          <w:color w:val="auto"/>
          <w:kern w:val="2"/>
          <w:sz w:val="21"/>
          <w:szCs w:val="21"/>
          <w:highlight w:val="none"/>
        </w:rPr>
      </w:pPr>
      <w:r>
        <w:rPr>
          <w:rFonts w:hint="eastAsia"/>
          <w:color w:val="auto"/>
          <w:kern w:val="2"/>
          <w:sz w:val="21"/>
          <w:szCs w:val="21"/>
          <w:highlight w:val="none"/>
        </w:rPr>
        <w:t>保险人：</w:t>
      </w:r>
      <w:r>
        <w:rPr>
          <w:rFonts w:hint="eastAsia"/>
          <w:color w:val="auto"/>
          <w:kern w:val="2"/>
          <w:sz w:val="21"/>
          <w:szCs w:val="21"/>
          <w:highlight w:val="none"/>
          <w:u w:val="single"/>
        </w:rPr>
        <w:t xml:space="preserve">                    </w:t>
      </w:r>
      <w:r>
        <w:rPr>
          <w:rFonts w:hint="eastAsia"/>
          <w:color w:val="auto"/>
          <w:kern w:val="2"/>
          <w:sz w:val="21"/>
          <w:szCs w:val="21"/>
          <w:highlight w:val="none"/>
        </w:rPr>
        <w:t>（盖章）</w:t>
      </w:r>
    </w:p>
    <w:p>
      <w:pPr>
        <w:pStyle w:val="51"/>
        <w:spacing w:before="0" w:beforeAutospacing="0" w:after="0" w:afterAutospacing="0" w:line="360" w:lineRule="auto"/>
        <w:ind w:firstLine="4410" w:firstLineChars="2100"/>
        <w:rPr>
          <w:color w:val="auto"/>
          <w:kern w:val="2"/>
          <w:sz w:val="21"/>
          <w:szCs w:val="21"/>
          <w:highlight w:val="none"/>
        </w:rPr>
      </w:pPr>
      <w:r>
        <w:rPr>
          <w:rFonts w:hint="eastAsia"/>
          <w:color w:val="auto"/>
          <w:kern w:val="2"/>
          <w:sz w:val="21"/>
          <w:szCs w:val="21"/>
          <w:highlight w:val="none"/>
        </w:rPr>
        <w:t xml:space="preserve">法定代表人或授权代理人：_____________ </w:t>
      </w:r>
    </w:p>
    <w:p>
      <w:pPr>
        <w:pStyle w:val="5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 xml:space="preserve">                                                年   月   日</w:t>
      </w:r>
    </w:p>
    <w:bookmarkEnd w:id="57"/>
    <w:p>
      <w:pPr>
        <w:widowControl/>
        <w:jc w:val="left"/>
        <w:rPr>
          <w:rFonts w:ascii="宋体"/>
          <w:color w:val="auto"/>
          <w:highlight w:val="none"/>
        </w:rPr>
      </w:pPr>
    </w:p>
    <w:p>
      <w:pPr>
        <w:widowControl/>
        <w:jc w:val="left"/>
        <w:rPr>
          <w:rFonts w:ascii="宋体"/>
          <w:color w:val="auto"/>
          <w:highlight w:val="none"/>
        </w:rPr>
      </w:pPr>
    </w:p>
    <w:p>
      <w:pPr>
        <w:adjustRightInd w:val="0"/>
        <w:snapToGrid w:val="0"/>
        <w:spacing w:line="360" w:lineRule="auto"/>
        <w:ind w:firstLine="5140" w:firstLineChars="1600"/>
        <w:rPr>
          <w:rFonts w:ascii="宋体" w:hAnsi="宋体" w:eastAsia="宋体" w:cs="宋体"/>
          <w:b/>
          <w:color w:val="auto"/>
          <w:kern w:val="0"/>
          <w:sz w:val="32"/>
          <w:szCs w:val="32"/>
          <w:highlight w:val="none"/>
        </w:rPr>
      </w:pPr>
    </w:p>
    <w:p>
      <w:pPr>
        <w:adjustRightInd w:val="0"/>
        <w:snapToGrid w:val="0"/>
        <w:spacing w:line="360" w:lineRule="auto"/>
        <w:ind w:firstLine="5140" w:firstLineChars="1600"/>
        <w:rPr>
          <w:rFonts w:ascii="宋体" w:hAnsi="宋体" w:eastAsia="宋体" w:cs="宋体"/>
          <w:b/>
          <w:color w:val="auto"/>
          <w:kern w:val="0"/>
          <w:sz w:val="32"/>
          <w:szCs w:val="32"/>
          <w:highlight w:val="none"/>
        </w:rPr>
      </w:pPr>
    </w:p>
    <w:p>
      <w:pPr>
        <w:adjustRightInd w:val="0"/>
        <w:snapToGrid w:val="0"/>
        <w:spacing w:line="360" w:lineRule="auto"/>
        <w:ind w:firstLine="5140" w:firstLineChars="1600"/>
        <w:rPr>
          <w:rFonts w:ascii="宋体" w:hAnsi="宋体" w:eastAsia="宋体" w:cs="宋体"/>
          <w:b/>
          <w:color w:val="auto"/>
          <w:kern w:val="0"/>
          <w:sz w:val="32"/>
          <w:szCs w:val="32"/>
          <w:highlight w:val="none"/>
        </w:rPr>
      </w:pPr>
    </w:p>
    <w:p>
      <w:pPr>
        <w:adjustRightInd w:val="0"/>
        <w:snapToGrid w:val="0"/>
        <w:spacing w:line="360" w:lineRule="auto"/>
        <w:jc w:val="center"/>
        <w:rPr>
          <w:rFonts w:ascii="宋体" w:hAnsi="宋体" w:eastAsia="宋体" w:cs="宋体"/>
          <w:color w:val="auto"/>
          <w:sz w:val="44"/>
          <w:highlight w:val="none"/>
        </w:rPr>
      </w:pPr>
      <w:r>
        <w:rPr>
          <w:rFonts w:hint="eastAsia" w:ascii="宋体" w:hAnsi="宋体" w:eastAsia="宋体" w:cs="宋体"/>
          <w:color w:val="auto"/>
          <w:sz w:val="44"/>
          <w:highlight w:val="none"/>
        </w:rPr>
        <w:t>建设工程合同履约保证保险保险凭证</w:t>
      </w:r>
    </w:p>
    <w:p>
      <w:pPr>
        <w:spacing w:line="400" w:lineRule="exact"/>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 xml:space="preserve">              </w:t>
      </w:r>
      <w:r>
        <w:rPr>
          <w:rFonts w:hint="eastAsia" w:ascii="宋体" w:hAnsi="宋体" w:eastAsia="宋体" w:cs="宋体"/>
          <w:color w:val="auto"/>
          <w:szCs w:val="21"/>
          <w:highlight w:val="none"/>
        </w:rPr>
        <w:t xml:space="preserve">    编号：</w:t>
      </w:r>
    </w:p>
    <w:p>
      <w:pPr>
        <w:widowControl/>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致：                         </w:t>
      </w:r>
      <w:r>
        <w:rPr>
          <w:rFonts w:hint="eastAsia" w:ascii="宋体" w:hAnsi="宋体" w:eastAsia="宋体" w:cs="宋体"/>
          <w:color w:val="auto"/>
          <w:kern w:val="0"/>
          <w:szCs w:val="21"/>
          <w:highlight w:val="none"/>
        </w:rPr>
        <w:t>（招标人名称）：</w:t>
      </w:r>
    </w:p>
    <w:p>
      <w:pPr>
        <w:widowControl/>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鉴于</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（下称被保证人）已与贵方签订了工程编号为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工程的合同，工期自</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至</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。我方已接受被保证人的请求，并出具《建设工程合同履约保证保险》保险单。   </w:t>
      </w:r>
    </w:p>
    <w:p>
      <w:pPr>
        <w:widowControl/>
        <w:snapToGrid w:val="0"/>
        <w:spacing w:line="38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一、保证保险金额</w:t>
      </w:r>
    </w:p>
    <w:p>
      <w:pPr>
        <w:widowControl/>
        <w:snapToGrid w:val="0"/>
        <w:spacing w:line="38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我方承担的履约保证保险的保险金额（最高限额）为人民币（大写）</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元（¥</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p>
    <w:p>
      <w:pPr>
        <w:widowControl/>
        <w:snapToGrid w:val="0"/>
        <w:spacing w:line="38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二、保证保险的责任范围</w:t>
      </w:r>
    </w:p>
    <w:p>
      <w:pPr>
        <w:snapToGrid w:val="0"/>
        <w:spacing w:line="380" w:lineRule="exact"/>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在保险期间内，</w:t>
      </w:r>
      <w:r>
        <w:rPr>
          <w:rFonts w:hint="eastAsia" w:ascii="宋体" w:hAnsi="宋体" w:eastAsia="宋体" w:cs="宋体"/>
          <w:color w:val="auto"/>
          <w:kern w:val="0"/>
          <w:szCs w:val="21"/>
          <w:highlight w:val="none"/>
        </w:rPr>
        <w:t>被保证人</w:t>
      </w:r>
      <w:r>
        <w:rPr>
          <w:rFonts w:hint="eastAsia" w:ascii="宋体" w:hAnsi="宋体" w:eastAsia="宋体" w:cs="宋体"/>
          <w:color w:val="auto"/>
          <w:szCs w:val="21"/>
          <w:highlight w:val="none"/>
        </w:rPr>
        <w:t>因自身原因未按照与招标人（被保险人）签订的《建设工程合同》（合同编号</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）履行相关义务，导致工期延误或服务质量不符合建设工程合同要求，给被保险人造成损失的，被保险人可向保险人提出索赔，保险人按照保险合同的约定承担损失赔偿责任。</w:t>
      </w:r>
    </w:p>
    <w:p>
      <w:pPr>
        <w:snapToGrid w:val="0"/>
        <w:spacing w:line="380" w:lineRule="exact"/>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三、代偿的安排</w:t>
      </w:r>
    </w:p>
    <w:p>
      <w:pPr>
        <w:snapToGrid w:val="0"/>
        <w:spacing w:line="380" w:lineRule="exact"/>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贵方要求我方承担保证保险责任的，应向我方发出书面索赔通知。索赔通知应写明要求索赔的金额，支付款项应到达的银行账号，并附被保证人违约造成贵方损失情况的证明材料。</w:t>
      </w:r>
    </w:p>
    <w:p>
      <w:pPr>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rPr>
        <w:t>我方收到贵方的书面索赔通知及相应证明材料后，在</w:t>
      </w:r>
      <w:r>
        <w:rPr>
          <w:rFonts w:hint="eastAsia" w:ascii="宋体" w:hAnsi="宋体" w:eastAsia="宋体" w:cs="宋体"/>
          <w:color w:val="auto"/>
          <w:szCs w:val="21"/>
          <w:highlight w:val="none"/>
          <w:u w:val="single"/>
        </w:rPr>
        <w:t>10</w:t>
      </w:r>
      <w:r>
        <w:rPr>
          <w:rFonts w:hint="eastAsia" w:ascii="宋体" w:hAnsi="宋体" w:eastAsia="宋体" w:cs="宋体"/>
          <w:color w:val="auto"/>
          <w:szCs w:val="21"/>
          <w:highlight w:val="none"/>
        </w:rPr>
        <w:t>个工作日内进行核定并按照保险合同约定承担保证保险责任。</w:t>
      </w:r>
      <w:r>
        <w:rPr>
          <w:rFonts w:hint="eastAsia" w:ascii="宋体" w:hAnsi="宋体" w:eastAsia="宋体" w:cs="宋体"/>
          <w:color w:val="auto"/>
          <w:kern w:val="0"/>
          <w:szCs w:val="21"/>
          <w:highlight w:val="none"/>
        </w:rPr>
        <w:t xml:space="preserve">            </w:t>
      </w:r>
    </w:p>
    <w:p>
      <w:pPr>
        <w:numPr>
          <w:ilvl w:val="0"/>
          <w:numId w:val="2"/>
        </w:numPr>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生效时间</w:t>
      </w:r>
    </w:p>
    <w:p>
      <w:pPr>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本保险凭证自我方法定代表人（或其授权代理人）签字并加盖保险承保专用章之日起生效。</w:t>
      </w:r>
    </w:p>
    <w:p>
      <w:pPr>
        <w:widowControl/>
        <w:spacing w:line="360" w:lineRule="auto"/>
        <w:ind w:firstLine="420" w:firstLineChars="200"/>
        <w:jc w:val="left"/>
        <w:rPr>
          <w:rFonts w:ascii="宋体" w:hAnsi="宋体" w:eastAsia="宋体" w:cs="宋体"/>
          <w:color w:val="auto"/>
          <w:kern w:val="0"/>
          <w:szCs w:val="21"/>
          <w:highlight w:val="none"/>
        </w:rPr>
      </w:pPr>
    </w:p>
    <w:p>
      <w:pPr>
        <w:adjustRightInd w:val="0"/>
        <w:snapToGrid w:val="0"/>
        <w:spacing w:after="120" w:afterLines="50"/>
        <w:ind w:firstLine="420" w:firstLineChars="200"/>
        <w:rPr>
          <w:rFonts w:ascii="宋体" w:hAnsi="宋体" w:eastAsia="宋体" w:cs="宋体"/>
          <w:color w:val="auto"/>
          <w:szCs w:val="21"/>
          <w:highlight w:val="none"/>
        </w:rPr>
      </w:pPr>
      <w:r>
        <w:rPr>
          <w:rFonts w:hint="eastAsia" w:ascii="宋体" w:hAnsi="宋体" w:eastAsia="宋体" w:cs="宋体"/>
          <w:color w:val="auto"/>
          <w:kern w:val="0"/>
          <w:szCs w:val="21"/>
          <w:highlight w:val="none"/>
        </w:rPr>
        <w:t>附：《</w:t>
      </w:r>
      <w:r>
        <w:rPr>
          <w:rFonts w:hint="eastAsia" w:ascii="宋体" w:hAnsi="宋体" w:eastAsia="宋体" w:cs="宋体"/>
          <w:color w:val="auto"/>
          <w:szCs w:val="21"/>
          <w:highlight w:val="none"/>
        </w:rPr>
        <w:t>XXX保险有限公司建设工程合同履约保证保险（X款）条款》及保单</w:t>
      </w:r>
    </w:p>
    <w:p>
      <w:pPr>
        <w:widowControl/>
        <w:spacing w:line="360" w:lineRule="auto"/>
        <w:ind w:firstLine="420" w:firstLineChars="200"/>
        <w:jc w:val="left"/>
        <w:rPr>
          <w:rFonts w:ascii="宋体" w:hAnsi="宋体" w:eastAsia="宋体" w:cs="宋体"/>
          <w:color w:val="auto"/>
          <w:kern w:val="0"/>
          <w:szCs w:val="21"/>
          <w:highlight w:val="none"/>
        </w:rPr>
      </w:pPr>
    </w:p>
    <w:p>
      <w:pPr>
        <w:widowControl/>
        <w:spacing w:line="360" w:lineRule="auto"/>
        <w:ind w:firstLine="5040" w:firstLineChars="24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保险人：（盖章）</w:t>
      </w:r>
    </w:p>
    <w:p>
      <w:pPr>
        <w:widowControl/>
        <w:spacing w:line="360" w:lineRule="auto"/>
        <w:ind w:firstLine="420" w:firstLineChars="20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                                    法定代表人或授权代理人：________ </w:t>
      </w:r>
    </w:p>
    <w:p>
      <w:pPr>
        <w:widowControl/>
        <w:spacing w:line="360" w:lineRule="auto"/>
        <w:ind w:firstLine="5250" w:firstLineChars="25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年   月   日</w:t>
      </w:r>
    </w:p>
    <w:p>
      <w:pPr>
        <w:pStyle w:val="51"/>
        <w:spacing w:before="0" w:beforeAutospacing="0" w:after="0" w:afterAutospacing="0" w:line="360" w:lineRule="auto"/>
        <w:jc w:val="center"/>
        <w:rPr>
          <w:rFonts w:hint="eastAsia" w:ascii="宋体" w:hAnsi="宋体" w:eastAsia="宋体" w:cs="宋体"/>
          <w:color w:val="auto"/>
          <w:kern w:val="2"/>
          <w:sz w:val="44"/>
          <w:szCs w:val="22"/>
          <w:highlight w:val="none"/>
        </w:rPr>
      </w:pPr>
    </w:p>
    <w:p>
      <w:pPr>
        <w:pStyle w:val="51"/>
        <w:spacing w:before="0" w:beforeAutospacing="0" w:after="0" w:afterAutospacing="0" w:line="360" w:lineRule="auto"/>
        <w:jc w:val="center"/>
        <w:rPr>
          <w:rFonts w:hint="eastAsia" w:ascii="宋体" w:hAnsi="宋体" w:eastAsia="宋体" w:cs="宋体"/>
          <w:color w:val="auto"/>
          <w:kern w:val="2"/>
          <w:sz w:val="44"/>
          <w:szCs w:val="22"/>
          <w:highlight w:val="none"/>
        </w:rPr>
      </w:pPr>
    </w:p>
    <w:p>
      <w:pPr>
        <w:pStyle w:val="51"/>
        <w:spacing w:before="0" w:beforeAutospacing="0" w:after="0" w:afterAutospacing="0" w:line="360" w:lineRule="auto"/>
        <w:jc w:val="center"/>
        <w:rPr>
          <w:rFonts w:hint="eastAsia" w:ascii="宋体" w:hAnsi="宋体" w:eastAsia="宋体" w:cs="宋体"/>
          <w:color w:val="auto"/>
          <w:kern w:val="2"/>
          <w:sz w:val="44"/>
          <w:szCs w:val="22"/>
          <w:highlight w:val="none"/>
        </w:rPr>
      </w:pPr>
    </w:p>
    <w:p>
      <w:pPr>
        <w:pStyle w:val="51"/>
        <w:spacing w:before="0" w:beforeAutospacing="0" w:after="0" w:afterAutospacing="0" w:line="360" w:lineRule="auto"/>
        <w:jc w:val="center"/>
        <w:rPr>
          <w:rFonts w:hint="eastAsia" w:ascii="宋体" w:hAnsi="宋体" w:eastAsia="宋体" w:cs="宋体"/>
          <w:color w:val="auto"/>
          <w:kern w:val="2"/>
          <w:sz w:val="44"/>
          <w:szCs w:val="22"/>
          <w:highlight w:val="none"/>
        </w:rPr>
      </w:pPr>
    </w:p>
    <w:p>
      <w:pPr>
        <w:pStyle w:val="51"/>
        <w:spacing w:before="0" w:beforeAutospacing="0" w:after="0" w:afterAutospacing="0" w:line="360" w:lineRule="auto"/>
        <w:jc w:val="center"/>
        <w:rPr>
          <w:rFonts w:hint="eastAsia" w:ascii="宋体" w:hAnsi="宋体" w:eastAsia="宋体" w:cs="宋体"/>
          <w:color w:val="auto"/>
          <w:kern w:val="2"/>
          <w:sz w:val="44"/>
          <w:szCs w:val="22"/>
          <w:highlight w:val="none"/>
        </w:rPr>
      </w:pPr>
      <w:r>
        <w:rPr>
          <w:rFonts w:hint="eastAsia" w:ascii="宋体" w:hAnsi="宋体" w:eastAsia="宋体" w:cs="宋体"/>
          <w:color w:val="auto"/>
          <w:kern w:val="2"/>
          <w:sz w:val="44"/>
          <w:szCs w:val="22"/>
          <w:highlight w:val="none"/>
        </w:rPr>
        <w:t>中小企业声明函</w:t>
      </w:r>
    </w:p>
    <w:p>
      <w:pPr>
        <w:pStyle w:val="51"/>
        <w:spacing w:before="0" w:beforeAutospacing="0" w:after="0" w:afterAutospacing="0" w:line="360" w:lineRule="auto"/>
        <w:ind w:firstLine="420" w:firstLineChars="200"/>
        <w:rPr>
          <w:rFonts w:hint="eastAsia" w:ascii="宋体" w:hAnsi="宋体" w:eastAsia="宋体" w:cs="宋体"/>
          <w:color w:val="auto"/>
          <w:kern w:val="2"/>
          <w:sz w:val="21"/>
          <w:szCs w:val="21"/>
          <w:highlight w:val="none"/>
          <w:u w:val="none"/>
        </w:rPr>
      </w:pPr>
    </w:p>
    <w:p>
      <w:pPr>
        <w:pStyle w:val="51"/>
        <w:spacing w:before="0" w:beforeAutospacing="0" w:after="0" w:afterAutospacing="0" w:line="360" w:lineRule="auto"/>
        <w:ind w:firstLine="420" w:firstLineChars="200"/>
        <w:rPr>
          <w:rFonts w:hint="eastAsia" w:ascii="宋体" w:hAnsi="宋体" w:eastAsia="宋体" w:cs="宋体"/>
          <w:color w:val="auto"/>
          <w:kern w:val="2"/>
          <w:sz w:val="21"/>
          <w:szCs w:val="21"/>
          <w:highlight w:val="none"/>
          <w:u w:val="none"/>
          <w:lang w:eastAsia="zh-CN"/>
        </w:rPr>
      </w:pPr>
      <w:r>
        <w:rPr>
          <w:rFonts w:hint="eastAsia" w:ascii="宋体" w:hAnsi="宋体" w:eastAsia="宋体" w:cs="宋体"/>
          <w:color w:val="auto"/>
          <w:kern w:val="2"/>
          <w:sz w:val="21"/>
          <w:szCs w:val="21"/>
          <w:highlight w:val="none"/>
          <w:u w:val="single"/>
        </w:rPr>
        <w:t>本</w:t>
      </w:r>
      <w:r>
        <w:rPr>
          <w:rFonts w:hint="eastAsia" w:cs="宋体"/>
          <w:color w:val="auto"/>
          <w:kern w:val="2"/>
          <w:sz w:val="21"/>
          <w:szCs w:val="21"/>
          <w:highlight w:val="none"/>
          <w:u w:val="single"/>
          <w:lang w:val="en-US" w:eastAsia="zh-CN"/>
        </w:rPr>
        <w:t>企业</w:t>
      </w:r>
      <w:r>
        <w:rPr>
          <w:rFonts w:hint="eastAsia" w:ascii="宋体" w:hAnsi="宋体" w:eastAsia="宋体" w:cs="宋体"/>
          <w:color w:val="auto"/>
          <w:kern w:val="2"/>
          <w:sz w:val="21"/>
          <w:szCs w:val="21"/>
          <w:highlight w:val="none"/>
          <w:u w:val="single"/>
        </w:rPr>
        <w:t>（联合体）</w:t>
      </w:r>
      <w:r>
        <w:rPr>
          <w:rFonts w:hint="eastAsia" w:ascii="宋体" w:hAnsi="宋体" w:eastAsia="宋体" w:cs="宋体"/>
          <w:color w:val="auto"/>
          <w:kern w:val="2"/>
          <w:sz w:val="21"/>
          <w:szCs w:val="21"/>
          <w:highlight w:val="none"/>
          <w:u w:val="none"/>
        </w:rPr>
        <w:t>参加</w:t>
      </w:r>
      <w:r>
        <w:rPr>
          <w:rFonts w:hint="eastAsia" w:ascii="宋体" w:hAnsi="宋体" w:eastAsia="宋体" w:cs="宋体"/>
          <w:color w:val="auto"/>
          <w:kern w:val="2"/>
          <w:sz w:val="21"/>
          <w:szCs w:val="21"/>
          <w:highlight w:val="none"/>
          <w:u w:val="single"/>
        </w:rPr>
        <w:t>（单位名称）</w:t>
      </w:r>
      <w:r>
        <w:rPr>
          <w:rFonts w:hint="eastAsia" w:ascii="宋体" w:hAnsi="宋体" w:eastAsia="宋体" w:cs="宋体"/>
          <w:color w:val="auto"/>
          <w:kern w:val="2"/>
          <w:sz w:val="21"/>
          <w:szCs w:val="21"/>
          <w:highlight w:val="none"/>
          <w:u w:val="none"/>
        </w:rPr>
        <w:t>的</w:t>
      </w:r>
      <w:r>
        <w:rPr>
          <w:rFonts w:hint="eastAsia" w:ascii="宋体" w:hAnsi="宋体" w:eastAsia="宋体" w:cs="宋体"/>
          <w:color w:val="auto"/>
          <w:kern w:val="2"/>
          <w:sz w:val="21"/>
          <w:szCs w:val="21"/>
          <w:highlight w:val="none"/>
          <w:u w:val="single"/>
        </w:rPr>
        <w:t>（项目名称）</w:t>
      </w:r>
      <w:r>
        <w:rPr>
          <w:rFonts w:hint="eastAsia" w:cs="宋体"/>
          <w:color w:val="auto"/>
          <w:kern w:val="2"/>
          <w:sz w:val="21"/>
          <w:szCs w:val="21"/>
          <w:highlight w:val="none"/>
          <w:u w:val="none"/>
          <w:lang w:val="en-US" w:eastAsia="zh-CN"/>
        </w:rPr>
        <w:t>招标投标</w:t>
      </w:r>
      <w:r>
        <w:rPr>
          <w:rFonts w:hint="eastAsia" w:ascii="宋体" w:hAnsi="宋体" w:eastAsia="宋体" w:cs="宋体"/>
          <w:color w:val="auto"/>
          <w:kern w:val="2"/>
          <w:sz w:val="21"/>
          <w:szCs w:val="21"/>
          <w:highlight w:val="none"/>
          <w:u w:val="none"/>
        </w:rPr>
        <w:t>活动，工程服务全部由符合政策要求的中小企业承接。相关企业（含联合体中的中小企业）的具体情况如下</w:t>
      </w:r>
      <w:r>
        <w:rPr>
          <w:rFonts w:hint="eastAsia" w:cs="宋体"/>
          <w:color w:val="auto"/>
          <w:kern w:val="2"/>
          <w:sz w:val="21"/>
          <w:szCs w:val="21"/>
          <w:highlight w:val="none"/>
          <w:u w:val="none"/>
          <w:lang w:eastAsia="zh-CN"/>
        </w:rPr>
        <w:t>：</w:t>
      </w:r>
    </w:p>
    <w:p>
      <w:pPr>
        <w:pStyle w:val="51"/>
        <w:spacing w:before="0" w:beforeAutospacing="0" w:after="0" w:afterAutospacing="0" w:line="360" w:lineRule="auto"/>
        <w:ind w:firstLine="420" w:firstLineChars="200"/>
        <w:rPr>
          <w:rFonts w:hint="eastAsia" w:cs="宋体"/>
          <w:color w:val="auto"/>
          <w:kern w:val="2"/>
          <w:sz w:val="21"/>
          <w:szCs w:val="21"/>
          <w:highlight w:val="none"/>
          <w:u w:val="single"/>
          <w:lang w:eastAsia="zh-CN"/>
        </w:rPr>
      </w:pPr>
      <w:r>
        <w:rPr>
          <w:rFonts w:hint="eastAsia" w:cs="宋体"/>
          <w:color w:val="auto"/>
          <w:kern w:val="2"/>
          <w:sz w:val="21"/>
          <w:szCs w:val="21"/>
          <w:highlight w:val="none"/>
          <w:u w:val="single"/>
          <w:lang w:val="en-US" w:eastAsia="zh-CN"/>
        </w:rPr>
        <w:t>XX企业</w:t>
      </w:r>
      <w:r>
        <w:rPr>
          <w:rFonts w:hint="eastAsia" w:ascii="宋体" w:hAnsi="宋体" w:eastAsia="宋体" w:cs="宋体"/>
          <w:color w:val="auto"/>
          <w:kern w:val="2"/>
          <w:sz w:val="21"/>
          <w:szCs w:val="21"/>
          <w:highlight w:val="none"/>
        </w:rPr>
        <w:t>从业人员</w:t>
      </w:r>
      <w:r>
        <w:rPr>
          <w:rFonts w:hint="eastAsia"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人，营业收入为</w:t>
      </w:r>
      <w:r>
        <w:rPr>
          <w:rFonts w:hint="eastAsia" w:ascii="宋体" w:hAnsi="宋体" w:eastAsia="宋体" w:cs="宋体"/>
          <w:color w:val="auto"/>
          <w:kern w:val="2"/>
          <w:sz w:val="21"/>
          <w:szCs w:val="21"/>
          <w:highlight w:val="none"/>
          <w:u w:val="single"/>
        </w:rPr>
        <w:t xml:space="preserve"> </w:t>
      </w:r>
      <w:r>
        <w:rPr>
          <w:rFonts w:hint="eastAsia"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万元，资产总额为</w:t>
      </w:r>
      <w:r>
        <w:rPr>
          <w:rFonts w:hint="eastAsia"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万元，</w:t>
      </w:r>
      <w:r>
        <w:rPr>
          <w:rFonts w:hint="eastAsia" w:ascii="宋体" w:hAnsi="宋体" w:eastAsia="宋体" w:cs="宋体"/>
          <w:color w:val="auto"/>
          <w:kern w:val="2"/>
          <w:sz w:val="21"/>
          <w:szCs w:val="21"/>
          <w:highlight w:val="none"/>
          <w:u w:val="none"/>
        </w:rPr>
        <w:t>根据《关于印发中小企业划型标准规定的通知》（工信部联企业〔2011〕300号）的划分标准，</w:t>
      </w:r>
      <w:r>
        <w:rPr>
          <w:rFonts w:hint="eastAsia" w:ascii="宋体" w:hAnsi="宋体" w:eastAsia="宋体" w:cs="宋体"/>
          <w:color w:val="auto"/>
          <w:kern w:val="2"/>
          <w:sz w:val="21"/>
          <w:szCs w:val="21"/>
          <w:highlight w:val="none"/>
        </w:rPr>
        <w:t>属于</w:t>
      </w:r>
      <w:r>
        <w:rPr>
          <w:rFonts w:hint="eastAsia" w:cs="宋体"/>
          <w:color w:val="auto"/>
          <w:kern w:val="2"/>
          <w:sz w:val="21"/>
          <w:szCs w:val="21"/>
          <w:highlight w:val="none"/>
          <w:u w:val="single"/>
          <w:lang w:val="en-US" w:eastAsia="zh-CN"/>
        </w:rPr>
        <w:t xml:space="preserve">      （本招标项目所属行业） </w:t>
      </w:r>
      <w:r>
        <w:rPr>
          <w:rFonts w:hint="eastAsia" w:cs="宋体"/>
          <w:color w:val="auto"/>
          <w:kern w:val="2"/>
          <w:sz w:val="21"/>
          <w:szCs w:val="21"/>
          <w:highlight w:val="none"/>
          <w:u w:val="none"/>
          <w:lang w:val="en-US" w:eastAsia="zh-CN"/>
        </w:rPr>
        <w:t>行业的</w:t>
      </w:r>
      <w:r>
        <w:rPr>
          <w:rFonts w:hint="eastAsia" w:ascii="宋体" w:hAnsi="宋体" w:eastAsia="宋体" w:cs="宋体"/>
          <w:color w:val="auto"/>
          <w:kern w:val="2"/>
          <w:sz w:val="21"/>
          <w:szCs w:val="21"/>
          <w:highlight w:val="none"/>
          <w:u w:val="single"/>
        </w:rPr>
        <w:t>（中型企业、小型企业、微型企业）</w:t>
      </w:r>
      <w:r>
        <w:rPr>
          <w:rFonts w:hint="eastAsia" w:cs="宋体"/>
          <w:color w:val="auto"/>
          <w:kern w:val="2"/>
          <w:sz w:val="21"/>
          <w:szCs w:val="21"/>
          <w:highlight w:val="none"/>
          <w:u w:val="single"/>
          <w:lang w:eastAsia="zh-CN"/>
        </w:rPr>
        <w:t>。</w:t>
      </w:r>
    </w:p>
    <w:p>
      <w:pPr>
        <w:pStyle w:val="51"/>
        <w:spacing w:before="0" w:beforeAutospacing="0" w:after="0" w:afterAutospacing="0" w:line="360" w:lineRule="auto"/>
        <w:ind w:firstLine="420" w:firstLineChars="200"/>
        <w:rPr>
          <w:rFonts w:hint="eastAsia" w:ascii="宋体" w:hAnsi="宋体" w:eastAsia="宋体" w:cs="宋体"/>
          <w:color w:val="auto"/>
          <w:kern w:val="2"/>
          <w:sz w:val="21"/>
          <w:szCs w:val="21"/>
          <w:highlight w:val="none"/>
          <w:u w:val="single"/>
          <w:lang w:val="en-US" w:eastAsia="zh-CN"/>
        </w:rPr>
      </w:pPr>
      <w:r>
        <w:rPr>
          <w:rFonts w:hint="eastAsia" w:cs="宋体"/>
          <w:color w:val="auto"/>
          <w:kern w:val="2"/>
          <w:sz w:val="21"/>
          <w:szCs w:val="21"/>
          <w:highlight w:val="none"/>
          <w:u w:val="single"/>
          <w:lang w:eastAsia="zh-CN"/>
        </w:rPr>
        <w:t>……</w:t>
      </w:r>
    </w:p>
    <w:p>
      <w:pPr>
        <w:pStyle w:val="51"/>
        <w:spacing w:before="0" w:beforeAutospacing="0" w:after="0" w:afterAutospacing="0" w:line="360" w:lineRule="auto"/>
        <w:ind w:firstLine="420" w:firstLineChars="200"/>
        <w:rPr>
          <w:rFonts w:hint="eastAsia" w:ascii="宋体" w:hAnsi="宋体" w:eastAsia="宋体" w:cs="宋体"/>
          <w:color w:val="auto"/>
          <w:kern w:val="2"/>
          <w:sz w:val="21"/>
          <w:szCs w:val="21"/>
          <w:highlight w:val="none"/>
        </w:rPr>
      </w:pPr>
      <w:r>
        <w:rPr>
          <w:rFonts w:hint="eastAsia" w:cs="宋体"/>
          <w:color w:val="auto"/>
          <w:kern w:val="2"/>
          <w:sz w:val="21"/>
          <w:szCs w:val="21"/>
          <w:highlight w:val="none"/>
          <w:lang w:val="en-US" w:eastAsia="zh-CN"/>
        </w:rPr>
        <w:t>以上企业</w:t>
      </w:r>
      <w:r>
        <w:rPr>
          <w:rFonts w:hint="eastAsia" w:ascii="宋体" w:hAnsi="宋体" w:eastAsia="宋体" w:cs="宋体"/>
          <w:color w:val="auto"/>
          <w:kern w:val="2"/>
          <w:sz w:val="21"/>
          <w:szCs w:val="21"/>
          <w:highlight w:val="none"/>
        </w:rPr>
        <w:t>不属于大企业的分支机构，不存在控股股东为大企业的情形，也不存在与大企业的负责人为同一人的情形。</w:t>
      </w:r>
    </w:p>
    <w:p>
      <w:pPr>
        <w:pStyle w:val="51"/>
        <w:spacing w:before="0" w:beforeAutospacing="0" w:after="0" w:afterAutospacing="0" w:line="360" w:lineRule="auto"/>
        <w:ind w:firstLine="420" w:firstLineChars="200"/>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 xml:space="preserve"> 本</w:t>
      </w:r>
      <w:r>
        <w:rPr>
          <w:rFonts w:hint="eastAsia" w:cs="宋体"/>
          <w:color w:val="auto"/>
          <w:kern w:val="2"/>
          <w:sz w:val="21"/>
          <w:szCs w:val="21"/>
          <w:highlight w:val="none"/>
          <w:lang w:val="en-US" w:eastAsia="zh-CN"/>
        </w:rPr>
        <w:t>企业</w:t>
      </w:r>
      <w:r>
        <w:rPr>
          <w:rFonts w:hint="eastAsia" w:ascii="宋体" w:hAnsi="宋体" w:eastAsia="宋体" w:cs="宋体"/>
          <w:color w:val="auto"/>
          <w:kern w:val="2"/>
          <w:sz w:val="21"/>
          <w:szCs w:val="21"/>
          <w:highlight w:val="none"/>
        </w:rPr>
        <w:t xml:space="preserve">对上述声明内容的真实性负责。如有虚假，将依法承担相应责任。 </w:t>
      </w:r>
    </w:p>
    <w:p>
      <w:pPr>
        <w:pStyle w:val="51"/>
        <w:spacing w:before="0" w:beforeAutospacing="0" w:after="0" w:afterAutospacing="0" w:line="360" w:lineRule="auto"/>
        <w:ind w:firstLine="420" w:firstLineChars="200"/>
        <w:jc w:val="right"/>
        <w:rPr>
          <w:rFonts w:hint="eastAsia" w:ascii="宋体" w:hAnsi="宋体" w:eastAsia="宋体" w:cs="宋体"/>
          <w:color w:val="auto"/>
          <w:kern w:val="2"/>
          <w:sz w:val="21"/>
          <w:szCs w:val="21"/>
          <w:highlight w:val="none"/>
        </w:rPr>
      </w:pPr>
    </w:p>
    <w:p>
      <w:pPr>
        <w:pStyle w:val="51"/>
        <w:spacing w:before="0" w:beforeAutospacing="0" w:after="0" w:afterAutospacing="0" w:line="360" w:lineRule="auto"/>
        <w:ind w:firstLine="420" w:firstLineChars="200"/>
        <w:jc w:val="right"/>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企业名称（盖章）：</w:t>
      </w:r>
    </w:p>
    <w:p>
      <w:pPr>
        <w:pStyle w:val="51"/>
        <w:spacing w:before="0" w:beforeAutospacing="0" w:after="0" w:afterAutospacing="0" w:line="360" w:lineRule="auto"/>
        <w:ind w:firstLine="420" w:firstLineChars="200"/>
        <w:jc w:val="right"/>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日期：</w:t>
      </w:r>
    </w:p>
    <w:p>
      <w:pPr>
        <w:pStyle w:val="51"/>
        <w:spacing w:before="0" w:beforeAutospacing="0" w:after="0" w:afterAutospacing="0" w:line="360" w:lineRule="auto"/>
        <w:ind w:firstLine="420" w:firstLineChars="200"/>
        <w:jc w:val="right"/>
        <w:rPr>
          <w:rFonts w:hint="eastAsia" w:ascii="宋体" w:hAnsi="宋体" w:eastAsia="宋体" w:cs="宋体"/>
          <w:color w:val="auto"/>
          <w:kern w:val="2"/>
          <w:sz w:val="21"/>
          <w:szCs w:val="21"/>
          <w:highlight w:val="none"/>
        </w:rPr>
      </w:pPr>
    </w:p>
    <w:p>
      <w:pPr>
        <w:pStyle w:val="51"/>
        <w:spacing w:before="0" w:beforeAutospacing="0" w:after="0" w:afterAutospacing="0" w:line="360" w:lineRule="auto"/>
        <w:ind w:firstLine="420" w:firstLineChars="200"/>
        <w:rPr>
          <w:rFonts w:hint="default" w:cs="宋体"/>
          <w:color w:val="auto"/>
          <w:kern w:val="2"/>
          <w:sz w:val="21"/>
          <w:szCs w:val="21"/>
          <w:highlight w:val="none"/>
          <w:lang w:val="en-US" w:eastAsia="zh-CN"/>
        </w:rPr>
      </w:pPr>
      <w:r>
        <w:rPr>
          <w:rFonts w:hint="eastAsia" w:cs="宋体"/>
          <w:color w:val="auto"/>
          <w:kern w:val="2"/>
          <w:sz w:val="21"/>
          <w:szCs w:val="21"/>
          <w:highlight w:val="none"/>
          <w:lang w:val="en-US" w:eastAsia="zh-CN"/>
        </w:rPr>
        <w:t>注：</w:t>
      </w:r>
      <w:r>
        <w:rPr>
          <w:rFonts w:hint="eastAsia" w:ascii="宋体" w:hAnsi="宋体" w:eastAsia="宋体" w:cs="宋体"/>
          <w:color w:val="auto"/>
          <w:kern w:val="2"/>
          <w:sz w:val="21"/>
          <w:szCs w:val="21"/>
          <w:highlight w:val="none"/>
        </w:rPr>
        <w:t xml:space="preserve"> 从业人员、营业收入、资产总额填报上一年度数据，无上一年度数据的新成立企业可不填报</w:t>
      </w:r>
      <w:r>
        <w:rPr>
          <w:rFonts w:hint="eastAsia" w:cs="宋体"/>
          <w:color w:val="auto"/>
          <w:kern w:val="2"/>
          <w:sz w:val="21"/>
          <w:szCs w:val="21"/>
          <w:highlight w:val="none"/>
          <w:lang w:eastAsia="zh-CN"/>
        </w:rPr>
        <w:t>。</w:t>
      </w:r>
      <w:r>
        <w:rPr>
          <w:rFonts w:hint="eastAsia" w:cs="宋体"/>
          <w:color w:val="auto"/>
          <w:kern w:val="2"/>
          <w:sz w:val="21"/>
          <w:szCs w:val="21"/>
          <w:highlight w:val="none"/>
          <w:lang w:val="en-US" w:eastAsia="zh-CN"/>
        </w:rPr>
        <w:t>招标人</w:t>
      </w:r>
      <w:r>
        <w:rPr>
          <w:rFonts w:hint="eastAsia" w:cs="宋体"/>
          <w:color w:val="auto"/>
          <w:kern w:val="2"/>
          <w:sz w:val="21"/>
          <w:szCs w:val="21"/>
          <w:highlight w:val="none"/>
          <w:lang w:eastAsia="zh-CN"/>
        </w:rPr>
        <w:t>同等条件下优先选择符合条件的中小企业中标</w:t>
      </w:r>
      <w:r>
        <w:rPr>
          <w:rFonts w:hint="eastAsia" w:cs="宋体"/>
          <w:color w:val="auto"/>
          <w:kern w:val="2"/>
          <w:sz w:val="21"/>
          <w:szCs w:val="21"/>
          <w:highlight w:val="none"/>
          <w:lang w:val="en-US" w:eastAsia="zh-CN"/>
        </w:rPr>
        <w:t>的，投标人属于招标项目所属行业的中小企业且提供声明函后，方可适用该条款。</w:t>
      </w:r>
    </w:p>
    <w:p>
      <w:pPr>
        <w:pStyle w:val="51"/>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pPr>
        <w:pStyle w:val="51"/>
        <w:spacing w:before="0" w:beforeAutospacing="0" w:after="0" w:afterAutospacing="0" w:line="360" w:lineRule="auto"/>
        <w:ind w:firstLine="420" w:firstLineChars="200"/>
        <w:rPr>
          <w:rFonts w:hint="eastAsia" w:eastAsia="宋体"/>
          <w:color w:val="auto"/>
          <w:kern w:val="2"/>
          <w:sz w:val="21"/>
          <w:szCs w:val="21"/>
          <w:highlight w:val="none"/>
          <w:lang w:eastAsia="zh-CN"/>
        </w:rPr>
      </w:pPr>
    </w:p>
    <w:p>
      <w:pPr>
        <w:widowControl/>
        <w:spacing w:line="360" w:lineRule="auto"/>
        <w:ind w:firstLine="5250" w:firstLineChars="2500"/>
        <w:rPr>
          <w:rFonts w:hint="eastAsia" w:ascii="宋体" w:hAnsi="宋体" w:eastAsia="宋体" w:cs="宋体"/>
          <w:color w:val="auto"/>
          <w:kern w:val="0"/>
          <w:szCs w:val="21"/>
          <w:highlight w:val="none"/>
        </w:rPr>
      </w:pPr>
    </w:p>
    <w:p>
      <w:pPr>
        <w:rPr>
          <w:rFonts w:ascii="宋体" w:hAnsi="宋体" w:eastAsia="宋体" w:cs="宋体"/>
          <w:color w:val="auto"/>
          <w:szCs w:val="21"/>
          <w:highlight w:val="none"/>
        </w:rPr>
      </w:pPr>
    </w:p>
    <w:p>
      <w:pPr>
        <w:adjustRightInd w:val="0"/>
        <w:snapToGrid w:val="0"/>
        <w:spacing w:line="360" w:lineRule="auto"/>
        <w:ind w:firstLine="5140" w:firstLineChars="1600"/>
        <w:rPr>
          <w:rFonts w:ascii="宋体" w:hAnsi="宋体" w:eastAsia="宋体" w:cs="宋体"/>
          <w:b/>
          <w:color w:val="auto"/>
          <w:kern w:val="0"/>
          <w:sz w:val="32"/>
          <w:szCs w:val="32"/>
          <w:highlight w:val="none"/>
        </w:rPr>
      </w:pPr>
    </w:p>
    <w:p>
      <w:pPr>
        <w:adjustRightInd w:val="0"/>
        <w:snapToGrid w:val="0"/>
        <w:spacing w:line="360" w:lineRule="auto"/>
        <w:ind w:firstLine="5140" w:firstLineChars="1600"/>
        <w:rPr>
          <w:rFonts w:ascii="宋体" w:hAnsi="宋体" w:eastAsia="宋体" w:cs="宋体"/>
          <w:b/>
          <w:color w:val="auto"/>
          <w:kern w:val="0"/>
          <w:sz w:val="32"/>
          <w:szCs w:val="32"/>
          <w:highlight w:val="none"/>
        </w:rPr>
      </w:pPr>
    </w:p>
    <w:p>
      <w:pPr>
        <w:adjustRightInd w:val="0"/>
        <w:snapToGrid w:val="0"/>
        <w:spacing w:line="360" w:lineRule="auto"/>
        <w:ind w:firstLine="5140" w:firstLineChars="1600"/>
        <w:rPr>
          <w:rFonts w:ascii="宋体" w:hAnsi="宋体" w:eastAsia="宋体" w:cs="宋体"/>
          <w:b/>
          <w:color w:val="auto"/>
          <w:kern w:val="0"/>
          <w:sz w:val="32"/>
          <w:szCs w:val="32"/>
          <w:highlight w:val="none"/>
        </w:rPr>
      </w:pPr>
    </w:p>
    <w:p>
      <w:pPr>
        <w:adjustRightInd w:val="0"/>
        <w:snapToGrid w:val="0"/>
        <w:spacing w:line="360" w:lineRule="auto"/>
        <w:ind w:firstLine="5140" w:firstLineChars="1600"/>
        <w:rPr>
          <w:rFonts w:ascii="宋体" w:hAnsi="宋体" w:eastAsia="宋体" w:cs="宋体"/>
          <w:b/>
          <w:color w:val="auto"/>
          <w:kern w:val="0"/>
          <w:sz w:val="32"/>
          <w:szCs w:val="32"/>
          <w:highlight w:val="none"/>
        </w:rPr>
      </w:pPr>
    </w:p>
    <w:p>
      <w:pPr>
        <w:adjustRightInd w:val="0"/>
        <w:snapToGrid w:val="0"/>
        <w:spacing w:line="360" w:lineRule="auto"/>
        <w:ind w:firstLine="5140" w:firstLineChars="1600"/>
        <w:rPr>
          <w:rFonts w:ascii="宋体" w:hAnsi="宋体" w:eastAsia="宋体" w:cs="宋体"/>
          <w:b/>
          <w:color w:val="auto"/>
          <w:kern w:val="0"/>
          <w:sz w:val="32"/>
          <w:szCs w:val="32"/>
          <w:highlight w:val="none"/>
        </w:rPr>
      </w:pPr>
    </w:p>
    <w:p>
      <w:pPr>
        <w:adjustRightInd w:val="0"/>
        <w:snapToGrid w:val="0"/>
        <w:spacing w:line="360" w:lineRule="auto"/>
        <w:ind w:firstLine="5140" w:firstLineChars="1600"/>
        <w:rPr>
          <w:rFonts w:ascii="宋体" w:hAnsi="宋体" w:eastAsia="宋体" w:cs="宋体"/>
          <w:b/>
          <w:color w:val="auto"/>
          <w:kern w:val="0"/>
          <w:sz w:val="32"/>
          <w:szCs w:val="32"/>
          <w:highlight w:val="none"/>
        </w:rPr>
      </w:pPr>
    </w:p>
    <w:p>
      <w:pPr>
        <w:adjustRightInd w:val="0"/>
        <w:snapToGrid w:val="0"/>
        <w:spacing w:line="360" w:lineRule="auto"/>
        <w:ind w:firstLine="5140" w:firstLineChars="1600"/>
        <w:rPr>
          <w:rFonts w:ascii="宋体" w:hAnsi="宋体" w:eastAsia="宋体" w:cs="宋体"/>
          <w:b/>
          <w:color w:val="auto"/>
          <w:kern w:val="0"/>
          <w:sz w:val="32"/>
          <w:szCs w:val="32"/>
          <w:highlight w:val="none"/>
        </w:rPr>
      </w:pPr>
    </w:p>
    <w:p>
      <w:pPr>
        <w:adjustRightInd w:val="0"/>
        <w:snapToGrid w:val="0"/>
        <w:spacing w:line="360" w:lineRule="auto"/>
        <w:ind w:firstLine="5140" w:firstLineChars="1600"/>
        <w:rPr>
          <w:rFonts w:ascii="宋体" w:hAnsi="宋体" w:eastAsia="宋体" w:cs="宋体"/>
          <w:b/>
          <w:color w:val="auto"/>
          <w:kern w:val="0"/>
          <w:sz w:val="32"/>
          <w:szCs w:val="32"/>
          <w:highlight w:val="none"/>
        </w:rPr>
      </w:pPr>
    </w:p>
    <w:p>
      <w:pPr>
        <w:adjustRightInd w:val="0"/>
        <w:snapToGrid w:val="0"/>
        <w:spacing w:line="360" w:lineRule="auto"/>
        <w:ind w:firstLine="5140" w:firstLineChars="1600"/>
        <w:rPr>
          <w:rFonts w:ascii="宋体" w:hAnsi="宋体" w:eastAsia="宋体" w:cs="宋体"/>
          <w:b/>
          <w:color w:val="auto"/>
          <w:kern w:val="0"/>
          <w:sz w:val="32"/>
          <w:szCs w:val="32"/>
          <w:highlight w:val="none"/>
        </w:rPr>
      </w:pPr>
    </w:p>
    <w:p>
      <w:pPr>
        <w:adjustRightInd w:val="0"/>
        <w:snapToGrid w:val="0"/>
        <w:spacing w:line="360" w:lineRule="auto"/>
        <w:ind w:firstLine="5140" w:firstLineChars="1600"/>
        <w:rPr>
          <w:rFonts w:ascii="宋体" w:hAnsi="宋体" w:eastAsia="宋体" w:cs="宋体"/>
          <w:b/>
          <w:color w:val="auto"/>
          <w:kern w:val="0"/>
          <w:sz w:val="32"/>
          <w:szCs w:val="32"/>
          <w:highlight w:val="none"/>
        </w:rPr>
      </w:pPr>
      <w:r>
        <w:rPr>
          <w:rFonts w:hint="eastAsia" w:ascii="宋体" w:hAnsi="宋体" w:eastAsia="宋体" w:cs="宋体"/>
          <w:b/>
          <w:color w:val="auto"/>
          <w:kern w:val="0"/>
          <w:sz w:val="32"/>
          <w:szCs w:val="32"/>
          <w:highlight w:val="none"/>
        </w:rPr>
        <w:t>工程编号：</w:t>
      </w:r>
      <w:r>
        <w:rPr>
          <w:rFonts w:hint="eastAsia" w:ascii="宋体" w:hAnsi="宋体" w:eastAsia="宋体" w:cs="宋体"/>
          <w:b/>
          <w:bCs/>
          <w:color w:val="auto"/>
          <w:kern w:val="0"/>
          <w:sz w:val="32"/>
          <w:szCs w:val="32"/>
          <w:highlight w:val="none"/>
          <w:u w:val="single"/>
        </w:rPr>
        <w:t>_____________</w:t>
      </w:r>
    </w:p>
    <w:p>
      <w:pPr>
        <w:adjustRightInd w:val="0"/>
        <w:snapToGrid w:val="0"/>
        <w:spacing w:line="360" w:lineRule="auto"/>
        <w:rPr>
          <w:rFonts w:ascii="宋体" w:hAnsi="宋体" w:eastAsia="宋体" w:cs="宋体"/>
          <w:b/>
          <w:bCs/>
          <w:color w:val="auto"/>
          <w:kern w:val="0"/>
          <w:sz w:val="28"/>
          <w:highlight w:val="none"/>
        </w:rPr>
      </w:pPr>
    </w:p>
    <w:p>
      <w:pPr>
        <w:adjustRightInd w:val="0"/>
        <w:snapToGrid w:val="0"/>
        <w:spacing w:line="360" w:lineRule="auto"/>
        <w:jc w:val="center"/>
        <w:rPr>
          <w:rFonts w:ascii="宋体" w:hAnsi="宋体" w:eastAsia="宋体" w:cs="宋体"/>
          <w:b/>
          <w:color w:val="auto"/>
          <w:kern w:val="0"/>
          <w:sz w:val="72"/>
          <w:highlight w:val="none"/>
        </w:rPr>
      </w:pPr>
      <w:r>
        <w:rPr>
          <w:rFonts w:hint="eastAsia" w:ascii="宋体" w:hAnsi="宋体" w:eastAsia="宋体" w:cs="宋体"/>
          <w:b/>
          <w:color w:val="auto"/>
          <w:kern w:val="0"/>
          <w:sz w:val="72"/>
          <w:highlight w:val="none"/>
        </w:rPr>
        <w:t>深圳市建设工程监理类招标</w:t>
      </w:r>
    </w:p>
    <w:p>
      <w:pPr>
        <w:adjustRightInd w:val="0"/>
        <w:snapToGrid w:val="0"/>
        <w:spacing w:line="360" w:lineRule="auto"/>
        <w:jc w:val="center"/>
        <w:rPr>
          <w:rFonts w:ascii="宋体" w:hAnsi="宋体" w:eastAsia="宋体" w:cs="宋体"/>
          <w:b/>
          <w:color w:val="auto"/>
          <w:kern w:val="0"/>
          <w:sz w:val="72"/>
          <w:highlight w:val="none"/>
        </w:rPr>
      </w:pPr>
      <w:r>
        <w:rPr>
          <w:rFonts w:hint="eastAsia" w:ascii="宋体" w:hAnsi="宋体" w:eastAsia="宋体" w:cs="宋体"/>
          <w:b/>
          <w:color w:val="auto"/>
          <w:kern w:val="0"/>
          <w:sz w:val="72"/>
          <w:highlight w:val="none"/>
        </w:rPr>
        <w:t>投标文件</w:t>
      </w:r>
    </w:p>
    <w:p>
      <w:pPr>
        <w:adjustRightInd w:val="0"/>
        <w:snapToGrid w:val="0"/>
        <w:spacing w:line="360" w:lineRule="auto"/>
        <w:jc w:val="center"/>
        <w:rPr>
          <w:rFonts w:ascii="宋体" w:hAnsi="宋体" w:eastAsia="宋体" w:cs="宋体"/>
          <w:b/>
          <w:color w:val="auto"/>
          <w:kern w:val="0"/>
          <w:sz w:val="72"/>
          <w:highlight w:val="none"/>
        </w:rPr>
      </w:pPr>
    </w:p>
    <w:p>
      <w:pPr>
        <w:adjustRightInd w:val="0"/>
        <w:snapToGrid w:val="0"/>
        <w:spacing w:line="360" w:lineRule="auto"/>
        <w:jc w:val="center"/>
        <w:rPr>
          <w:rFonts w:ascii="宋体" w:hAnsi="宋体" w:eastAsia="宋体" w:cs="宋体"/>
          <w:b/>
          <w:color w:val="auto"/>
          <w:kern w:val="0"/>
          <w:sz w:val="72"/>
          <w:highlight w:val="none"/>
        </w:rPr>
      </w:pPr>
    </w:p>
    <w:p>
      <w:pPr>
        <w:adjustRightInd w:val="0"/>
        <w:snapToGrid w:val="0"/>
        <w:spacing w:line="360" w:lineRule="auto"/>
        <w:jc w:val="center"/>
        <w:rPr>
          <w:rFonts w:ascii="宋体" w:hAnsi="宋体" w:eastAsia="宋体" w:cs="宋体"/>
          <w:b/>
          <w:color w:val="auto"/>
          <w:kern w:val="0"/>
          <w:sz w:val="72"/>
          <w:highlight w:val="none"/>
        </w:rPr>
      </w:pPr>
    </w:p>
    <w:p>
      <w:pPr>
        <w:adjustRightInd w:val="0"/>
        <w:snapToGrid w:val="0"/>
        <w:spacing w:line="360" w:lineRule="auto"/>
        <w:rPr>
          <w:rFonts w:ascii="宋体" w:hAnsi="宋体" w:eastAsia="宋体" w:cs="宋体"/>
          <w:b/>
          <w:color w:val="auto"/>
          <w:kern w:val="0"/>
          <w:sz w:val="32"/>
          <w:highlight w:val="none"/>
        </w:rPr>
      </w:pPr>
      <w:r>
        <w:rPr>
          <w:rFonts w:hint="eastAsia" w:ascii="宋体" w:hAnsi="宋体" w:eastAsia="宋体" w:cs="宋体"/>
          <w:b/>
          <w:color w:val="auto"/>
          <w:kern w:val="0"/>
          <w:sz w:val="32"/>
          <w:highlight w:val="none"/>
        </w:rPr>
        <w:t>工程名称：</w:t>
      </w:r>
      <w:r>
        <w:rPr>
          <w:rFonts w:hint="eastAsia" w:ascii="宋体" w:hAnsi="宋体" w:eastAsia="宋体" w:cs="宋体"/>
          <w:b/>
          <w:color w:val="auto"/>
          <w:kern w:val="0"/>
          <w:sz w:val="32"/>
          <w:highlight w:val="none"/>
          <w:u w:val="single"/>
        </w:rPr>
        <w:t>___________________________________________</w:t>
      </w:r>
    </w:p>
    <w:p>
      <w:pPr>
        <w:adjustRightInd w:val="0"/>
        <w:snapToGrid w:val="0"/>
        <w:spacing w:line="360" w:lineRule="auto"/>
        <w:rPr>
          <w:rFonts w:ascii="宋体" w:hAnsi="宋体" w:eastAsia="宋体" w:cs="宋体"/>
          <w:b/>
          <w:color w:val="auto"/>
          <w:kern w:val="0"/>
          <w:sz w:val="32"/>
          <w:highlight w:val="none"/>
        </w:rPr>
      </w:pPr>
    </w:p>
    <w:p>
      <w:pPr>
        <w:adjustRightInd w:val="0"/>
        <w:snapToGrid w:val="0"/>
        <w:spacing w:line="360" w:lineRule="auto"/>
        <w:outlineLvl w:val="1"/>
        <w:rPr>
          <w:rFonts w:ascii="宋体" w:hAnsi="宋体" w:eastAsia="宋体" w:cs="宋体"/>
          <w:b/>
          <w:color w:val="auto"/>
          <w:kern w:val="0"/>
          <w:sz w:val="32"/>
          <w:highlight w:val="none"/>
        </w:rPr>
      </w:pPr>
      <w:bookmarkStart w:id="58" w:name="_Toc31230"/>
      <w:bookmarkStart w:id="59" w:name="_Toc21333"/>
      <w:bookmarkStart w:id="60" w:name="_Toc19371"/>
      <w:bookmarkStart w:id="61" w:name="_Toc45702652"/>
      <w:bookmarkStart w:id="62" w:name="_Toc7215"/>
      <w:r>
        <w:rPr>
          <w:rFonts w:hint="eastAsia" w:ascii="宋体" w:hAnsi="宋体" w:eastAsia="宋体" w:cs="宋体"/>
          <w:b/>
          <w:color w:val="auto"/>
          <w:kern w:val="0"/>
          <w:sz w:val="32"/>
          <w:highlight w:val="none"/>
        </w:rPr>
        <w:t>投标文件内容：</w:t>
      </w:r>
      <w:r>
        <w:rPr>
          <w:rFonts w:hint="eastAsia" w:ascii="宋体" w:hAnsi="宋体" w:eastAsia="宋体" w:cs="宋体"/>
          <w:b/>
          <w:color w:val="auto"/>
          <w:kern w:val="0"/>
          <w:sz w:val="52"/>
          <w:highlight w:val="none"/>
          <w:u w:val="single"/>
        </w:rPr>
        <w:t>商务标部分</w:t>
      </w:r>
      <w:bookmarkEnd w:id="58"/>
      <w:bookmarkEnd w:id="59"/>
      <w:bookmarkEnd w:id="60"/>
      <w:bookmarkEnd w:id="61"/>
      <w:bookmarkEnd w:id="62"/>
    </w:p>
    <w:p>
      <w:pPr>
        <w:adjustRightInd w:val="0"/>
        <w:snapToGrid w:val="0"/>
        <w:spacing w:line="360" w:lineRule="auto"/>
        <w:rPr>
          <w:rFonts w:ascii="宋体" w:hAnsi="宋体" w:eastAsia="宋体" w:cs="宋体"/>
          <w:b/>
          <w:color w:val="auto"/>
          <w:kern w:val="0"/>
          <w:sz w:val="32"/>
          <w:highlight w:val="none"/>
        </w:rPr>
      </w:pPr>
    </w:p>
    <w:p>
      <w:pPr>
        <w:adjustRightInd w:val="0"/>
        <w:snapToGrid w:val="0"/>
        <w:spacing w:line="360" w:lineRule="auto"/>
        <w:rPr>
          <w:rFonts w:ascii="宋体" w:hAnsi="宋体" w:eastAsia="宋体" w:cs="宋体"/>
          <w:b/>
          <w:color w:val="auto"/>
          <w:kern w:val="0"/>
          <w:sz w:val="32"/>
          <w:highlight w:val="none"/>
        </w:rPr>
      </w:pPr>
      <w:r>
        <w:rPr>
          <w:rFonts w:hint="eastAsia" w:ascii="宋体" w:hAnsi="宋体" w:eastAsia="宋体" w:cs="宋体"/>
          <w:b/>
          <w:color w:val="auto"/>
          <w:kern w:val="0"/>
          <w:sz w:val="32"/>
          <w:highlight w:val="none"/>
        </w:rPr>
        <w:t>投标人：</w:t>
      </w:r>
      <w:r>
        <w:rPr>
          <w:rFonts w:hint="eastAsia" w:ascii="宋体" w:hAnsi="宋体" w:eastAsia="宋体" w:cs="宋体"/>
          <w:b/>
          <w:color w:val="auto"/>
          <w:kern w:val="0"/>
          <w:sz w:val="32"/>
          <w:highlight w:val="none"/>
          <w:u w:val="single"/>
        </w:rPr>
        <w:t>_____________________________________</w:t>
      </w:r>
    </w:p>
    <w:p>
      <w:pPr>
        <w:adjustRightInd w:val="0"/>
        <w:snapToGrid w:val="0"/>
        <w:spacing w:line="360" w:lineRule="auto"/>
        <w:rPr>
          <w:rFonts w:ascii="宋体" w:hAnsi="宋体" w:eastAsia="宋体" w:cs="宋体"/>
          <w:b/>
          <w:color w:val="auto"/>
          <w:kern w:val="0"/>
          <w:sz w:val="32"/>
          <w:highlight w:val="none"/>
        </w:rPr>
      </w:pPr>
    </w:p>
    <w:p>
      <w:pPr>
        <w:adjustRightInd w:val="0"/>
        <w:snapToGrid w:val="0"/>
        <w:spacing w:line="360" w:lineRule="auto"/>
        <w:rPr>
          <w:rFonts w:ascii="宋体" w:hAnsi="宋体" w:eastAsia="宋体" w:cs="宋体"/>
          <w:b/>
          <w:color w:val="auto"/>
          <w:kern w:val="0"/>
          <w:sz w:val="32"/>
          <w:highlight w:val="none"/>
        </w:rPr>
      </w:pPr>
      <w:r>
        <w:rPr>
          <w:rFonts w:hint="eastAsia" w:ascii="宋体" w:hAnsi="宋体" w:eastAsia="宋体" w:cs="宋体"/>
          <w:b/>
          <w:color w:val="auto"/>
          <w:kern w:val="0"/>
          <w:sz w:val="32"/>
          <w:highlight w:val="none"/>
        </w:rPr>
        <w:t>日期：</w:t>
      </w:r>
      <w:r>
        <w:rPr>
          <w:rFonts w:hint="eastAsia" w:ascii="宋体" w:hAnsi="宋体" w:eastAsia="宋体" w:cs="宋体"/>
          <w:b/>
          <w:color w:val="auto"/>
          <w:kern w:val="0"/>
          <w:sz w:val="32"/>
          <w:highlight w:val="none"/>
          <w:u w:val="single"/>
        </w:rPr>
        <w:t>____________</w:t>
      </w:r>
      <w:r>
        <w:rPr>
          <w:rFonts w:hint="eastAsia" w:ascii="宋体" w:hAnsi="宋体" w:eastAsia="宋体" w:cs="宋体"/>
          <w:b/>
          <w:color w:val="auto"/>
          <w:kern w:val="0"/>
          <w:sz w:val="32"/>
          <w:highlight w:val="none"/>
        </w:rPr>
        <w:t>年</w:t>
      </w:r>
      <w:r>
        <w:rPr>
          <w:rFonts w:hint="eastAsia" w:ascii="宋体" w:hAnsi="宋体" w:eastAsia="宋体" w:cs="宋体"/>
          <w:b/>
          <w:color w:val="auto"/>
          <w:kern w:val="0"/>
          <w:sz w:val="32"/>
          <w:highlight w:val="none"/>
          <w:u w:val="single"/>
        </w:rPr>
        <w:t>______</w:t>
      </w:r>
      <w:r>
        <w:rPr>
          <w:rFonts w:hint="eastAsia" w:ascii="宋体" w:hAnsi="宋体" w:eastAsia="宋体" w:cs="宋体"/>
          <w:b/>
          <w:color w:val="auto"/>
          <w:kern w:val="0"/>
          <w:sz w:val="32"/>
          <w:highlight w:val="none"/>
        </w:rPr>
        <w:t>月</w:t>
      </w:r>
      <w:r>
        <w:rPr>
          <w:rFonts w:hint="eastAsia" w:ascii="宋体" w:hAnsi="宋体" w:eastAsia="宋体" w:cs="宋体"/>
          <w:b/>
          <w:color w:val="auto"/>
          <w:kern w:val="0"/>
          <w:sz w:val="32"/>
          <w:highlight w:val="none"/>
          <w:u w:val="single"/>
        </w:rPr>
        <w:t>______</w:t>
      </w:r>
      <w:r>
        <w:rPr>
          <w:rFonts w:hint="eastAsia" w:ascii="宋体" w:hAnsi="宋体" w:eastAsia="宋体" w:cs="宋体"/>
          <w:b/>
          <w:color w:val="auto"/>
          <w:kern w:val="0"/>
          <w:sz w:val="32"/>
          <w:highlight w:val="none"/>
        </w:rPr>
        <w:t>日</w:t>
      </w:r>
    </w:p>
    <w:p>
      <w:pPr>
        <w:widowControl/>
        <w:jc w:val="left"/>
        <w:rPr>
          <w:rFonts w:ascii="黑体" w:hAnsi="黑体" w:eastAsia="黑体"/>
          <w:snapToGrid w:val="0"/>
          <w:color w:val="auto"/>
          <w:kern w:val="0"/>
          <w:sz w:val="36"/>
          <w:highlight w:val="none"/>
        </w:rPr>
      </w:pPr>
      <w:r>
        <w:rPr>
          <w:rFonts w:ascii="黑体" w:hAnsi="黑体" w:eastAsia="黑体"/>
          <w:snapToGrid w:val="0"/>
          <w:color w:val="auto"/>
          <w:kern w:val="0"/>
          <w:sz w:val="36"/>
          <w:highlight w:val="none"/>
        </w:rPr>
        <w:br w:type="page"/>
      </w:r>
    </w:p>
    <w:p>
      <w:pPr>
        <w:adjustRightInd w:val="0"/>
        <w:snapToGrid w:val="0"/>
        <w:spacing w:line="360" w:lineRule="auto"/>
        <w:jc w:val="center"/>
        <w:rPr>
          <w:rFonts w:ascii="黑体" w:hAnsi="宋体" w:eastAsia="黑体"/>
          <w:snapToGrid w:val="0"/>
          <w:color w:val="auto"/>
          <w:kern w:val="0"/>
          <w:sz w:val="32"/>
          <w:szCs w:val="32"/>
          <w:highlight w:val="none"/>
        </w:rPr>
      </w:pPr>
      <w:r>
        <w:rPr>
          <w:rFonts w:hint="eastAsia" w:ascii="黑体" w:hAnsi="宋体" w:eastAsia="黑体"/>
          <w:snapToGrid w:val="0"/>
          <w:color w:val="auto"/>
          <w:kern w:val="0"/>
          <w:sz w:val="32"/>
          <w:szCs w:val="32"/>
          <w:highlight w:val="none"/>
        </w:rPr>
        <w:t>一、工程监理收费报价书</w:t>
      </w:r>
    </w:p>
    <w:p>
      <w:pPr>
        <w:adjustRightInd w:val="0"/>
        <w:snapToGrid w:val="0"/>
        <w:spacing w:line="360" w:lineRule="auto"/>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致</w:t>
      </w:r>
      <w:r>
        <w:rPr>
          <w:rFonts w:hint="eastAsia" w:ascii="宋体" w:hAnsi="宋体" w:eastAsia="宋体" w:cs="宋体"/>
          <w:snapToGrid w:val="0"/>
          <w:color w:val="auto"/>
          <w:kern w:val="0"/>
          <w:szCs w:val="21"/>
          <w:highlight w:val="none"/>
          <w:u w:val="single"/>
        </w:rPr>
        <w:t>_________________________________________</w:t>
      </w:r>
      <w:r>
        <w:rPr>
          <w:rFonts w:hint="eastAsia" w:ascii="宋体" w:hAnsi="宋体" w:eastAsia="宋体" w:cs="宋体"/>
          <w:snapToGrid w:val="0"/>
          <w:color w:val="auto"/>
          <w:kern w:val="0"/>
          <w:szCs w:val="21"/>
          <w:highlight w:val="none"/>
        </w:rPr>
        <w:t>（招标人）：</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1.经分析研究招标人提供的招标文件中的投标人须知、合同条款以及本次招标所有补遗书，并经考察工程现场以后，本投标人的工程监理收费报价见下表所列：</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p>
    <w:tbl>
      <w:tblPr>
        <w:tblStyle w:val="20"/>
        <w:tblW w:w="9287" w:type="dxa"/>
        <w:jc w:val="center"/>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
      <w:tblGrid>
        <w:gridCol w:w="1670"/>
        <w:gridCol w:w="2667"/>
        <w:gridCol w:w="2788"/>
        <w:gridCol w:w="2162"/>
      </w:tblGrid>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1670" w:type="dxa"/>
            <w:vAlign w:val="center"/>
          </w:tcPr>
          <w:p>
            <w:pPr>
              <w:adjustRightInd w:val="0"/>
              <w:snapToGrid w:val="0"/>
              <w:jc w:val="distribute"/>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服务类型</w:t>
            </w:r>
          </w:p>
        </w:tc>
        <w:tc>
          <w:tcPr>
            <w:tcW w:w="2667" w:type="dxa"/>
            <w:vAlign w:val="center"/>
          </w:tcPr>
          <w:p>
            <w:pPr>
              <w:adjustRightInd w:val="0"/>
              <w:snapToGrid w:val="0"/>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施工阶段（万元）</w:t>
            </w:r>
          </w:p>
        </w:tc>
        <w:tc>
          <w:tcPr>
            <w:tcW w:w="2788" w:type="dxa"/>
            <w:vAlign w:val="center"/>
          </w:tcPr>
          <w:p>
            <w:pPr>
              <w:adjustRightInd w:val="0"/>
              <w:snapToGrid w:val="0"/>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保修阶段（万元）</w:t>
            </w:r>
          </w:p>
        </w:tc>
        <w:tc>
          <w:tcPr>
            <w:tcW w:w="2162" w:type="dxa"/>
            <w:vAlign w:val="center"/>
          </w:tcPr>
          <w:p>
            <w:pPr>
              <w:adjustRightInd w:val="0"/>
              <w:snapToGrid w:val="0"/>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其他服务（万元）</w:t>
            </w: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1670" w:type="dxa"/>
            <w:vAlign w:val="center"/>
          </w:tcPr>
          <w:p>
            <w:pPr>
              <w:adjustRightInd w:val="0"/>
              <w:snapToGrid w:val="0"/>
              <w:spacing w:line="360" w:lineRule="auto"/>
              <w:jc w:val="distribute"/>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工程监理</w:t>
            </w:r>
          </w:p>
        </w:tc>
        <w:tc>
          <w:tcPr>
            <w:tcW w:w="2667"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2788"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2162"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1670" w:type="dxa"/>
            <w:vAlign w:val="center"/>
          </w:tcPr>
          <w:p>
            <w:pPr>
              <w:adjustRightInd w:val="0"/>
              <w:snapToGrid w:val="0"/>
              <w:spacing w:line="360" w:lineRule="auto"/>
              <w:jc w:val="distribute"/>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合计总报价</w:t>
            </w:r>
          </w:p>
        </w:tc>
        <w:tc>
          <w:tcPr>
            <w:tcW w:w="7617" w:type="dxa"/>
            <w:gridSpan w:val="3"/>
            <w:vAlign w:val="center"/>
          </w:tcPr>
          <w:p>
            <w:pPr>
              <w:adjustRightInd w:val="0"/>
              <w:snapToGrid w:val="0"/>
              <w:spacing w:line="360" w:lineRule="auto"/>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人民币</w:t>
            </w:r>
            <w:r>
              <w:rPr>
                <w:rFonts w:hint="eastAsia" w:ascii="宋体" w:hAnsi="宋体" w:eastAsia="宋体" w:cs="宋体"/>
                <w:snapToGrid w:val="0"/>
                <w:color w:val="auto"/>
                <w:kern w:val="0"/>
                <w:szCs w:val="21"/>
                <w:highlight w:val="none"/>
                <w:u w:val="single"/>
              </w:rPr>
              <w:t>___________________大写____________________</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u w:val="single"/>
              </w:rPr>
              <w:t>______小写_______</w:t>
            </w:r>
            <w:r>
              <w:rPr>
                <w:rFonts w:hint="eastAsia" w:ascii="宋体" w:hAnsi="宋体" w:eastAsia="宋体" w:cs="宋体"/>
                <w:snapToGrid w:val="0"/>
                <w:color w:val="auto"/>
                <w:kern w:val="0"/>
                <w:szCs w:val="21"/>
                <w:highlight w:val="none"/>
              </w:rPr>
              <w:t>）</w:t>
            </w:r>
          </w:p>
        </w:tc>
      </w:tr>
    </w:tbl>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以上报价为本投标人在招标文件及合同约定的工程监理期限内完成约定的全部工程监理内容的总费用，但不包含附加工作和额外工作的费用，以及本次招标的招标文件的第二章投标须知中《三、招投标须知正文》第10项《工程监理收费报价》中的10.3所阐明的其他费用。</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3.如招标人接受本投标人的投标，本投标人将保证遵循国家和省、市相关法律、法规的要求和招标文件的合同条件完成相关的工程监理工作。</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4.本投标人同意在规定的递交标书截止之日起90天内遵守本投标。在该期限期满之前，本报价对本投标人始终有约束力，并可随时被接受。</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5.在正式的合同协议制定和签署前，本报价连同招标人的中标通知书应为约束贵、我双方的合同文件。</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6.本投标人理解，招标人不一定接受最低标价的投标或招标人可能接受其他任何投标。</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p>
    <w:p>
      <w:pPr>
        <w:adjustRightInd w:val="0"/>
        <w:snapToGrid w:val="0"/>
        <w:spacing w:line="360" w:lineRule="auto"/>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投标人：__________________________________________________________（公章）</w:t>
      </w:r>
    </w:p>
    <w:p>
      <w:pPr>
        <w:adjustRightInd w:val="0"/>
        <w:snapToGrid w:val="0"/>
        <w:spacing w:line="360" w:lineRule="auto"/>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法人代表人或其授权委托代理人：____________________________________（签章）</w:t>
      </w:r>
    </w:p>
    <w:p>
      <w:pPr>
        <w:adjustRightInd w:val="0"/>
        <w:snapToGrid w:val="0"/>
        <w:spacing w:line="360" w:lineRule="auto"/>
        <w:ind w:firstLine="3150" w:firstLineChars="15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日期：</w:t>
      </w:r>
      <w:r>
        <w:rPr>
          <w:rFonts w:hint="eastAsia" w:ascii="宋体" w:hAnsi="宋体" w:eastAsia="宋体" w:cs="宋体"/>
          <w:snapToGrid w:val="0"/>
          <w:color w:val="auto"/>
          <w:kern w:val="0"/>
          <w:szCs w:val="21"/>
          <w:highlight w:val="none"/>
          <w:u w:val="single"/>
        </w:rPr>
        <w:t>______</w:t>
      </w:r>
      <w:r>
        <w:rPr>
          <w:rFonts w:hint="eastAsia" w:ascii="宋体" w:hAnsi="宋体" w:eastAsia="宋体" w:cs="宋体"/>
          <w:snapToGrid w:val="0"/>
          <w:color w:val="auto"/>
          <w:kern w:val="0"/>
          <w:szCs w:val="21"/>
          <w:highlight w:val="none"/>
        </w:rPr>
        <w:t>年</w:t>
      </w:r>
      <w:r>
        <w:rPr>
          <w:rFonts w:hint="eastAsia" w:ascii="宋体" w:hAnsi="宋体" w:eastAsia="宋体" w:cs="宋体"/>
          <w:snapToGrid w:val="0"/>
          <w:color w:val="auto"/>
          <w:kern w:val="0"/>
          <w:szCs w:val="21"/>
          <w:highlight w:val="none"/>
          <w:u w:val="single"/>
        </w:rPr>
        <w:t>_____</w:t>
      </w:r>
      <w:r>
        <w:rPr>
          <w:rFonts w:hint="eastAsia" w:ascii="宋体" w:hAnsi="宋体" w:eastAsia="宋体" w:cs="宋体"/>
          <w:snapToGrid w:val="0"/>
          <w:color w:val="auto"/>
          <w:kern w:val="0"/>
          <w:szCs w:val="21"/>
          <w:highlight w:val="none"/>
        </w:rPr>
        <w:t>月</w:t>
      </w:r>
      <w:r>
        <w:rPr>
          <w:rFonts w:hint="eastAsia" w:ascii="宋体" w:hAnsi="宋体" w:eastAsia="宋体" w:cs="宋体"/>
          <w:snapToGrid w:val="0"/>
          <w:color w:val="auto"/>
          <w:kern w:val="0"/>
          <w:szCs w:val="21"/>
          <w:highlight w:val="none"/>
          <w:u w:val="single"/>
        </w:rPr>
        <w:t>_____</w:t>
      </w:r>
      <w:r>
        <w:rPr>
          <w:rFonts w:hint="eastAsia" w:ascii="宋体" w:hAnsi="宋体" w:eastAsia="宋体" w:cs="宋体"/>
          <w:snapToGrid w:val="0"/>
          <w:color w:val="auto"/>
          <w:kern w:val="0"/>
          <w:szCs w:val="21"/>
          <w:highlight w:val="none"/>
        </w:rPr>
        <w:t>日</w:t>
      </w:r>
    </w:p>
    <w:p>
      <w:pPr>
        <w:widowControl/>
        <w:jc w:val="left"/>
        <w:rPr>
          <w:rFonts w:ascii="宋体" w:hAnsi="宋体"/>
          <w:snapToGrid w:val="0"/>
          <w:color w:val="auto"/>
          <w:kern w:val="0"/>
          <w:szCs w:val="21"/>
          <w:highlight w:val="none"/>
        </w:rPr>
      </w:pPr>
      <w:r>
        <w:rPr>
          <w:rFonts w:ascii="宋体" w:hAnsi="宋体"/>
          <w:snapToGrid w:val="0"/>
          <w:color w:val="auto"/>
          <w:kern w:val="0"/>
          <w:szCs w:val="21"/>
          <w:highlight w:val="none"/>
        </w:rPr>
        <w:br w:type="page"/>
      </w:r>
    </w:p>
    <w:p>
      <w:pPr>
        <w:adjustRightInd w:val="0"/>
        <w:snapToGrid w:val="0"/>
        <w:spacing w:line="360" w:lineRule="auto"/>
        <w:jc w:val="center"/>
        <w:rPr>
          <w:rFonts w:ascii="黑体" w:hAnsi="宋体" w:eastAsia="黑体"/>
          <w:snapToGrid w:val="0"/>
          <w:color w:val="auto"/>
          <w:kern w:val="0"/>
          <w:sz w:val="32"/>
          <w:szCs w:val="32"/>
          <w:highlight w:val="none"/>
        </w:rPr>
      </w:pPr>
      <w:r>
        <w:rPr>
          <w:rFonts w:hint="eastAsia" w:ascii="黑体" w:hAnsi="宋体" w:eastAsia="黑体"/>
          <w:snapToGrid w:val="0"/>
          <w:color w:val="auto"/>
          <w:kern w:val="0"/>
          <w:sz w:val="32"/>
          <w:szCs w:val="32"/>
          <w:highlight w:val="none"/>
        </w:rPr>
        <w:t>二、投  标  承  诺  书</w:t>
      </w:r>
    </w:p>
    <w:p>
      <w:pPr>
        <w:adjustRightInd w:val="0"/>
        <w:snapToGrid w:val="0"/>
        <w:spacing w:line="340" w:lineRule="exact"/>
        <w:jc w:val="left"/>
        <w:rPr>
          <w:rFonts w:ascii="宋体" w:hAnsi="宋体"/>
          <w:snapToGrid w:val="0"/>
          <w:color w:val="auto"/>
          <w:kern w:val="0"/>
          <w:szCs w:val="21"/>
          <w:highlight w:val="none"/>
        </w:rPr>
      </w:pPr>
    </w:p>
    <w:p>
      <w:pPr>
        <w:adjustRightInd w:val="0"/>
        <w:snapToGrid w:val="0"/>
        <w:spacing w:line="340" w:lineRule="exact"/>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致</w:t>
      </w:r>
      <w:r>
        <w:rPr>
          <w:rFonts w:hint="eastAsia" w:ascii="宋体" w:hAnsi="宋体" w:eastAsia="宋体" w:cs="宋体"/>
          <w:snapToGrid w:val="0"/>
          <w:color w:val="auto"/>
          <w:kern w:val="0"/>
          <w:szCs w:val="21"/>
          <w:highlight w:val="none"/>
          <w:u w:val="single"/>
        </w:rPr>
        <w:t>______________________________</w:t>
      </w:r>
      <w:r>
        <w:rPr>
          <w:rFonts w:hint="eastAsia" w:ascii="宋体" w:hAnsi="宋体" w:eastAsia="宋体" w:cs="宋体"/>
          <w:snapToGrid w:val="0"/>
          <w:color w:val="auto"/>
          <w:kern w:val="0"/>
          <w:szCs w:val="21"/>
          <w:highlight w:val="none"/>
        </w:rPr>
        <w:t>（招标人）：</w:t>
      </w:r>
    </w:p>
    <w:p>
      <w:pPr>
        <w:adjustRightInd w:val="0"/>
        <w:snapToGrid w:val="0"/>
        <w:spacing w:line="340" w:lineRule="exact"/>
        <w:jc w:val="left"/>
        <w:rPr>
          <w:rFonts w:ascii="宋体" w:hAnsi="宋体" w:eastAsia="宋体" w:cs="宋体"/>
          <w:snapToGrid w:val="0"/>
          <w:color w:val="auto"/>
          <w:kern w:val="0"/>
          <w:szCs w:val="21"/>
          <w:highlight w:val="none"/>
        </w:rPr>
      </w:pPr>
    </w:p>
    <w:p>
      <w:pPr>
        <w:adjustRightInd w:val="0"/>
        <w:snapToGrid w:val="0"/>
        <w:spacing w:line="340" w:lineRule="exact"/>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经分析研究招标人提供的工程招标文件，并经考察工程现场，本投标人决定参与本工程的投标，并郑重承诺：</w:t>
      </w:r>
    </w:p>
    <w:p>
      <w:pPr>
        <w:adjustRightInd w:val="0"/>
        <w:snapToGrid w:val="0"/>
        <w:spacing w:line="340" w:lineRule="exact"/>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在《工程监理收费报价书》中填报的收费报价是投标人按照招标文件的要求完成招标文件及工程监理合同规定的全部工作内容所需的全部费用（含合理成本、税金及利润等一切费用），但不包含《工程监理收费报价书》中所阐明的附加工作和额外工作的监理服务费用，以及其他费用。</w:t>
      </w:r>
    </w:p>
    <w:p>
      <w:pPr>
        <w:adjustRightInd w:val="0"/>
        <w:snapToGrid w:val="0"/>
        <w:spacing w:line="340" w:lineRule="exact"/>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如果中标，保证由本工程投标文件承诺的监理服务人员组成项目机构，并根据本工程监理工作的实际需要适时委派监理服务人员。在施工阶段，监理服务人员节假日期间的休息安排将提前三天通知招标人，并保证在节假日施工期间工程现场拥有满足监理工作实际需要的值班监理服务人员。</w:t>
      </w:r>
    </w:p>
    <w:p>
      <w:pPr>
        <w:adjustRightInd w:val="0"/>
        <w:snapToGrid w:val="0"/>
        <w:spacing w:line="340" w:lineRule="exact"/>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非投标人原因致使工程停工达到120天，或者中标后3个月内仍未能办理施工许可证并开工，经招标人认可，并报经建设行政主管部门备案，投标文件拟派出的监理服务人员可作适当调整，但变更后的监理服务人员的资格条件不应低于原监理服务人员。</w:t>
      </w:r>
    </w:p>
    <w:p>
      <w:pPr>
        <w:adjustRightInd w:val="0"/>
        <w:snapToGrid w:val="0"/>
        <w:spacing w:line="340" w:lineRule="exact"/>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4.如未能组织投标文件所承诺的监理仪器、设备进场，同意按所缺的监理仪器、设备的价值的2倍支付违约金。</w:t>
      </w:r>
    </w:p>
    <w:p>
      <w:pPr>
        <w:adjustRightInd w:val="0"/>
        <w:snapToGrid w:val="0"/>
        <w:spacing w:line="340" w:lineRule="exact"/>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5.派出的项目机构人员廉洁自律，不索取、收受委托合同约定以外的礼金和其他财物；无论本投标人的企业领导或项目机构组成人员，保证不与承包人等有利益关系的单位或个人进行任何不正当的接触，不利用职务之便谋取其他不正当的利益。</w:t>
      </w:r>
    </w:p>
    <w:p>
      <w:pPr>
        <w:adjustRightInd w:val="0"/>
        <w:snapToGrid w:val="0"/>
        <w:spacing w:line="340" w:lineRule="exact"/>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6.投标过程中，遵循公开、公正、公平的原则，并与其他投标人友好竞争，保证在投标过程中不相互串通投标报价；不排挤其他投标人的合法权益；也不以其他人名义投标。</w:t>
      </w:r>
    </w:p>
    <w:p>
      <w:pPr>
        <w:adjustRightInd w:val="0"/>
        <w:snapToGrid w:val="0"/>
        <w:spacing w:line="340" w:lineRule="exact"/>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7.投标文件中所描述的企业和监理服务人员情况以及所提供的证明材料是真实、准确的。如有虚假，本投标人愿接受政府相关行政主管部门给予的任何处罚。</w:t>
      </w:r>
    </w:p>
    <w:p>
      <w:pPr>
        <w:adjustRightInd w:val="0"/>
        <w:snapToGrid w:val="0"/>
        <w:spacing w:line="340" w:lineRule="exact"/>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8.如本投标人以任何方式弄虚作假骗取中标；无论任何时候，招标人均可无条件取消本投标人的投标资格或中标资格，已签订合同的可随时终止合同而不需要给予本投标人任何补偿。</w:t>
      </w:r>
    </w:p>
    <w:p>
      <w:pPr>
        <w:adjustRightInd w:val="0"/>
        <w:snapToGrid w:val="0"/>
        <w:spacing w:line="340" w:lineRule="exact"/>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9.保证所提交的保证金是从本投标人基本账户汇出，银行保函是由本投标人基本账户开户银行所在网点或其上级银行机构出具，</w:t>
      </w:r>
      <w:r>
        <w:rPr>
          <w:rFonts w:hint="eastAsia" w:ascii="宋体" w:hAnsi="宋体" w:eastAsia="宋体" w:cs="宋体"/>
          <w:strike w:val="0"/>
          <w:color w:val="auto"/>
          <w:kern w:val="0"/>
          <w:szCs w:val="21"/>
          <w:highlight w:val="none"/>
          <w:lang w:val="en-US" w:eastAsia="zh-CN"/>
        </w:rPr>
        <w:t>担保公司保函、</w:t>
      </w:r>
      <w:r>
        <w:rPr>
          <w:rFonts w:hint="eastAsia" w:ascii="宋体" w:hAnsi="宋体" w:eastAsia="宋体" w:cs="宋体"/>
          <w:snapToGrid w:val="0"/>
          <w:color w:val="auto"/>
          <w:kern w:val="0"/>
          <w:szCs w:val="21"/>
          <w:highlight w:val="none"/>
        </w:rPr>
        <w:t>保证保险的保费是通过本投标人基本账户支付。如不按上述原则提交投标担保，招标人有权取消本投标人的中标资格或单方面终止合同，因此造成的责任由本投标人承担。</w:t>
      </w:r>
    </w:p>
    <w:p>
      <w:pPr>
        <w:adjustRightInd w:val="0"/>
        <w:snapToGrid w:val="0"/>
        <w:spacing w:line="340" w:lineRule="exact"/>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10.本投标人如获中标，保证按规定的时间与招标人签订工程监理合同，并及时报有关政府主管部门备案，除上报政府主管部门备案的那一份外，承诺不再行订立背离该合同实质性内容的其他协议；</w:t>
      </w:r>
    </w:p>
    <w:p>
      <w:pPr>
        <w:adjustRightInd w:val="0"/>
        <w:snapToGrid w:val="0"/>
        <w:spacing w:line="340" w:lineRule="exact"/>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11.本投标人如获中标，保证严格按照经招标人认可的工程监理规划开展工作。</w:t>
      </w:r>
    </w:p>
    <w:p>
      <w:pPr>
        <w:adjustRightInd w:val="0"/>
        <w:snapToGrid w:val="0"/>
        <w:spacing w:line="340" w:lineRule="exact"/>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12.充分理解和尊重招标人的选择。</w:t>
      </w:r>
    </w:p>
    <w:p>
      <w:pPr>
        <w:adjustRightInd w:val="0"/>
        <w:snapToGrid w:val="0"/>
        <w:spacing w:line="340" w:lineRule="exact"/>
        <w:ind w:firstLine="420" w:firstLineChars="200"/>
        <w:jc w:val="left"/>
        <w:rPr>
          <w:rFonts w:ascii="宋体" w:hAnsi="宋体" w:eastAsia="宋体" w:cs="宋体"/>
          <w:snapToGrid w:val="0"/>
          <w:color w:val="auto"/>
          <w:kern w:val="0"/>
          <w:szCs w:val="21"/>
          <w:highlight w:val="none"/>
        </w:rPr>
      </w:pPr>
    </w:p>
    <w:p>
      <w:pPr>
        <w:adjustRightInd w:val="0"/>
        <w:snapToGrid w:val="0"/>
        <w:spacing w:line="340" w:lineRule="exact"/>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投标人：__________________________________________________________（公章）</w:t>
      </w:r>
    </w:p>
    <w:p>
      <w:pPr>
        <w:adjustRightInd w:val="0"/>
        <w:snapToGrid w:val="0"/>
        <w:spacing w:line="340" w:lineRule="exact"/>
        <w:jc w:val="left"/>
        <w:rPr>
          <w:rFonts w:ascii="宋体" w:hAnsi="宋体"/>
          <w:snapToGrid w:val="0"/>
          <w:color w:val="auto"/>
          <w:kern w:val="0"/>
          <w:szCs w:val="21"/>
          <w:highlight w:val="none"/>
        </w:rPr>
      </w:pPr>
      <w:r>
        <w:rPr>
          <w:rFonts w:hint="eastAsia" w:ascii="宋体" w:hAnsi="宋体" w:eastAsia="宋体" w:cs="宋体"/>
          <w:snapToGrid w:val="0"/>
          <w:color w:val="auto"/>
          <w:kern w:val="0"/>
          <w:szCs w:val="21"/>
          <w:highlight w:val="none"/>
        </w:rPr>
        <w:t>法人代表人或其授权委托代理人：____________________________________（签章）</w:t>
      </w:r>
    </w:p>
    <w:p>
      <w:pPr>
        <w:adjustRightInd w:val="0"/>
        <w:snapToGrid w:val="0"/>
        <w:spacing w:line="340" w:lineRule="exact"/>
        <w:ind w:firstLine="3150" w:firstLineChars="1500"/>
        <w:jc w:val="left"/>
        <w:rPr>
          <w:rFonts w:ascii="宋体" w:hAnsi="宋体"/>
          <w:snapToGrid w:val="0"/>
          <w:color w:val="auto"/>
          <w:kern w:val="0"/>
          <w:szCs w:val="21"/>
          <w:highlight w:val="none"/>
        </w:rPr>
      </w:pPr>
      <w:r>
        <w:rPr>
          <w:rFonts w:hint="eastAsia" w:ascii="宋体" w:hAnsi="宋体"/>
          <w:snapToGrid w:val="0"/>
          <w:color w:val="auto"/>
          <w:kern w:val="0"/>
          <w:szCs w:val="21"/>
          <w:highlight w:val="none"/>
        </w:rPr>
        <w:t>日期：</w:t>
      </w:r>
      <w:r>
        <w:rPr>
          <w:rFonts w:ascii="宋体" w:hAnsi="宋体"/>
          <w:snapToGrid w:val="0"/>
          <w:color w:val="auto"/>
          <w:kern w:val="0"/>
          <w:szCs w:val="21"/>
          <w:highlight w:val="none"/>
          <w:u w:val="single"/>
        </w:rPr>
        <w:t>______</w:t>
      </w:r>
      <w:r>
        <w:rPr>
          <w:rFonts w:hint="eastAsia" w:ascii="宋体" w:hAnsi="宋体"/>
          <w:snapToGrid w:val="0"/>
          <w:color w:val="auto"/>
          <w:kern w:val="0"/>
          <w:szCs w:val="21"/>
          <w:highlight w:val="none"/>
        </w:rPr>
        <w:t>年</w:t>
      </w:r>
      <w:r>
        <w:rPr>
          <w:rFonts w:ascii="宋体" w:hAnsi="宋体"/>
          <w:snapToGrid w:val="0"/>
          <w:color w:val="auto"/>
          <w:kern w:val="0"/>
          <w:szCs w:val="21"/>
          <w:highlight w:val="none"/>
          <w:u w:val="single"/>
        </w:rPr>
        <w:t>_____</w:t>
      </w:r>
      <w:r>
        <w:rPr>
          <w:rFonts w:hint="eastAsia" w:ascii="宋体" w:hAnsi="宋体"/>
          <w:snapToGrid w:val="0"/>
          <w:color w:val="auto"/>
          <w:kern w:val="0"/>
          <w:szCs w:val="21"/>
          <w:highlight w:val="none"/>
        </w:rPr>
        <w:t>月</w:t>
      </w:r>
      <w:r>
        <w:rPr>
          <w:rFonts w:ascii="宋体" w:hAnsi="宋体"/>
          <w:snapToGrid w:val="0"/>
          <w:color w:val="auto"/>
          <w:kern w:val="0"/>
          <w:szCs w:val="21"/>
          <w:highlight w:val="none"/>
          <w:u w:val="single"/>
        </w:rPr>
        <w:t>_____</w:t>
      </w:r>
      <w:r>
        <w:rPr>
          <w:rFonts w:hint="eastAsia" w:ascii="宋体" w:hAnsi="宋体"/>
          <w:snapToGrid w:val="0"/>
          <w:color w:val="auto"/>
          <w:kern w:val="0"/>
          <w:szCs w:val="21"/>
          <w:highlight w:val="none"/>
        </w:rPr>
        <w:t>日</w:t>
      </w:r>
    </w:p>
    <w:p>
      <w:pPr>
        <w:adjustRightInd w:val="0"/>
        <w:snapToGrid w:val="0"/>
        <w:spacing w:line="340" w:lineRule="exact"/>
        <w:jc w:val="left"/>
        <w:rPr>
          <w:rFonts w:ascii="宋体" w:hAnsi="宋体"/>
          <w:snapToGrid w:val="0"/>
          <w:color w:val="auto"/>
          <w:kern w:val="0"/>
          <w:szCs w:val="21"/>
          <w:highlight w:val="none"/>
        </w:rPr>
      </w:pPr>
    </w:p>
    <w:p>
      <w:pPr>
        <w:adjustRightInd w:val="0"/>
        <w:snapToGrid w:val="0"/>
        <w:spacing w:line="360" w:lineRule="auto"/>
        <w:jc w:val="center"/>
        <w:rPr>
          <w:rFonts w:ascii="黑体" w:hAnsi="宋体" w:eastAsia="黑体"/>
          <w:snapToGrid w:val="0"/>
          <w:color w:val="auto"/>
          <w:kern w:val="0"/>
          <w:sz w:val="32"/>
          <w:szCs w:val="32"/>
          <w:highlight w:val="none"/>
        </w:rPr>
      </w:pPr>
      <w:r>
        <w:rPr>
          <w:rFonts w:hint="eastAsia" w:ascii="黑体" w:hAnsi="宋体" w:eastAsia="黑体"/>
          <w:snapToGrid w:val="0"/>
          <w:color w:val="auto"/>
          <w:kern w:val="0"/>
          <w:sz w:val="32"/>
          <w:szCs w:val="32"/>
          <w:highlight w:val="none"/>
        </w:rPr>
        <w:t>三、项目管理班子人员配备（与技术标一致）</w:t>
      </w:r>
    </w:p>
    <w:tbl>
      <w:tblPr>
        <w:tblStyle w:val="20"/>
        <w:tblW w:w="9287" w:type="dxa"/>
        <w:jc w:val="center"/>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
      <w:tblGrid>
        <w:gridCol w:w="519"/>
        <w:gridCol w:w="1799"/>
        <w:gridCol w:w="520"/>
        <w:gridCol w:w="775"/>
        <w:gridCol w:w="775"/>
        <w:gridCol w:w="775"/>
        <w:gridCol w:w="903"/>
        <w:gridCol w:w="903"/>
        <w:gridCol w:w="1287"/>
        <w:gridCol w:w="1031"/>
      </w:tblGrid>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519"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序</w:t>
            </w:r>
          </w:p>
          <w:p>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号</w:t>
            </w:r>
          </w:p>
        </w:tc>
        <w:tc>
          <w:tcPr>
            <w:tcW w:w="1799"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拟任项目机构</w:t>
            </w:r>
          </w:p>
          <w:p>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岗位职务</w:t>
            </w:r>
          </w:p>
        </w:tc>
        <w:tc>
          <w:tcPr>
            <w:tcW w:w="520"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姓</w:t>
            </w:r>
          </w:p>
          <w:p>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名</w:t>
            </w:r>
          </w:p>
        </w:tc>
        <w:tc>
          <w:tcPr>
            <w:tcW w:w="77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技术</w:t>
            </w:r>
          </w:p>
          <w:p>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职称</w:t>
            </w:r>
          </w:p>
        </w:tc>
        <w:tc>
          <w:tcPr>
            <w:tcW w:w="77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专业</w:t>
            </w:r>
          </w:p>
          <w:p>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特长</w:t>
            </w:r>
          </w:p>
        </w:tc>
        <w:tc>
          <w:tcPr>
            <w:tcW w:w="77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执业</w:t>
            </w:r>
          </w:p>
          <w:p>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资格</w:t>
            </w:r>
          </w:p>
          <w:p>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类别</w:t>
            </w:r>
          </w:p>
        </w:tc>
        <w:tc>
          <w:tcPr>
            <w:tcW w:w="90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注册/</w:t>
            </w:r>
          </w:p>
          <w:p>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登记</w:t>
            </w:r>
          </w:p>
          <w:p>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专业</w:t>
            </w:r>
          </w:p>
        </w:tc>
        <w:tc>
          <w:tcPr>
            <w:tcW w:w="90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注册/</w:t>
            </w:r>
          </w:p>
          <w:p>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登记</w:t>
            </w:r>
          </w:p>
          <w:p>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证书</w:t>
            </w:r>
          </w:p>
          <w:p>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编号</w:t>
            </w:r>
          </w:p>
        </w:tc>
        <w:tc>
          <w:tcPr>
            <w:tcW w:w="1287"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监理服务</w:t>
            </w:r>
          </w:p>
          <w:p>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工作年限</w:t>
            </w:r>
          </w:p>
        </w:tc>
        <w:tc>
          <w:tcPr>
            <w:tcW w:w="1031"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进退场</w:t>
            </w:r>
          </w:p>
          <w:p>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时间</w:t>
            </w: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519"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799"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520"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287"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031"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519"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799"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520"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287"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031"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519"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799"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520"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287"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031"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519"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799"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520"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287"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031"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519"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799"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520"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287"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031"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519"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799"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520"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287"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031"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519"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799"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520"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287"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031"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519"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799"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520"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287"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031"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519"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799"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520"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287"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031"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519"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799"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520"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287"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031"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519"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799"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520"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287"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031"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519"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799"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520"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287"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031"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519"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799"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520"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287"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031"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519"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799"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520"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287"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031"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519"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799"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520"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287"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031"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519"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799"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520"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287"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031"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r>
    </w:tbl>
    <w:p>
      <w:pPr>
        <w:adjustRightInd w:val="0"/>
        <w:snapToGrid w:val="0"/>
        <w:spacing w:line="360" w:lineRule="auto"/>
        <w:jc w:val="right"/>
        <w:rPr>
          <w:rFonts w:ascii="宋体" w:hAnsi="宋体"/>
          <w:snapToGrid w:val="0"/>
          <w:color w:val="auto"/>
          <w:kern w:val="0"/>
          <w:highlight w:val="none"/>
          <w:u w:val="single"/>
        </w:rPr>
      </w:pPr>
    </w:p>
    <w:p>
      <w:pPr>
        <w:adjustRightInd w:val="0"/>
        <w:snapToGrid w:val="0"/>
        <w:spacing w:line="360" w:lineRule="auto"/>
        <w:jc w:val="righ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u w:val="single"/>
        </w:rPr>
        <w:t>_______</w:t>
      </w:r>
      <w:r>
        <w:rPr>
          <w:rFonts w:hint="eastAsia" w:ascii="宋体" w:hAnsi="宋体" w:eastAsia="宋体" w:cs="宋体"/>
          <w:snapToGrid w:val="0"/>
          <w:color w:val="auto"/>
          <w:kern w:val="0"/>
          <w:highlight w:val="none"/>
        </w:rPr>
        <w:t>年</w:t>
      </w:r>
      <w:r>
        <w:rPr>
          <w:rFonts w:hint="eastAsia" w:ascii="宋体" w:hAnsi="宋体" w:eastAsia="宋体" w:cs="宋体"/>
          <w:snapToGrid w:val="0"/>
          <w:color w:val="auto"/>
          <w:kern w:val="0"/>
          <w:highlight w:val="none"/>
          <w:u w:val="single"/>
        </w:rPr>
        <w:t>____</w:t>
      </w:r>
      <w:r>
        <w:rPr>
          <w:rFonts w:hint="eastAsia" w:ascii="宋体" w:hAnsi="宋体" w:eastAsia="宋体" w:cs="宋体"/>
          <w:snapToGrid w:val="0"/>
          <w:color w:val="auto"/>
          <w:kern w:val="0"/>
          <w:highlight w:val="none"/>
        </w:rPr>
        <w:t>月</w:t>
      </w:r>
      <w:r>
        <w:rPr>
          <w:rFonts w:hint="eastAsia" w:ascii="宋体" w:hAnsi="宋体" w:eastAsia="宋体" w:cs="宋体"/>
          <w:snapToGrid w:val="0"/>
          <w:color w:val="auto"/>
          <w:kern w:val="0"/>
          <w:highlight w:val="none"/>
          <w:u w:val="single"/>
        </w:rPr>
        <w:t>____</w:t>
      </w:r>
      <w:r>
        <w:rPr>
          <w:rFonts w:hint="eastAsia" w:ascii="宋体" w:hAnsi="宋体" w:eastAsia="宋体" w:cs="宋体"/>
          <w:snapToGrid w:val="0"/>
          <w:color w:val="auto"/>
          <w:kern w:val="0"/>
          <w:highlight w:val="none"/>
        </w:rPr>
        <w:t>日</w:t>
      </w:r>
    </w:p>
    <w:p>
      <w:pPr>
        <w:widowControl/>
        <w:jc w:val="left"/>
        <w:rPr>
          <w:rFonts w:ascii="宋体" w:hAnsi="宋体"/>
          <w:snapToGrid w:val="0"/>
          <w:color w:val="auto"/>
          <w:kern w:val="0"/>
          <w:highlight w:val="none"/>
        </w:rPr>
      </w:pPr>
      <w:r>
        <w:rPr>
          <w:rFonts w:ascii="宋体" w:hAnsi="宋体"/>
          <w:snapToGrid w:val="0"/>
          <w:color w:val="auto"/>
          <w:kern w:val="0"/>
          <w:highlight w:val="none"/>
        </w:rPr>
        <w:br w:type="page"/>
      </w:r>
    </w:p>
    <w:p>
      <w:pPr>
        <w:spacing w:before="180" w:after="180"/>
        <w:jc w:val="center"/>
        <w:rPr>
          <w:rFonts w:ascii="黑体" w:hAnsi="宋体" w:eastAsia="黑体"/>
          <w:color w:val="auto"/>
          <w:sz w:val="32"/>
          <w:szCs w:val="32"/>
          <w:highlight w:val="none"/>
        </w:rPr>
      </w:pPr>
      <w:r>
        <w:rPr>
          <w:rFonts w:hint="eastAsia" w:ascii="黑体" w:hAnsi="宋体" w:eastAsia="黑体"/>
          <w:color w:val="auto"/>
          <w:sz w:val="32"/>
          <w:szCs w:val="32"/>
          <w:highlight w:val="none"/>
        </w:rPr>
        <w:t>投标人派任项目总监简历表</w:t>
      </w:r>
      <w:r>
        <w:rPr>
          <w:rFonts w:hint="eastAsia"/>
          <w:color w:val="auto"/>
          <w:highlight w:val="none"/>
        </w:rPr>
        <w:t>（每个项目只能一个，必填项）</w:t>
      </w:r>
    </w:p>
    <w:tbl>
      <w:tblPr>
        <w:tblStyle w:val="20"/>
        <w:tblW w:w="928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8"/>
        <w:gridCol w:w="580"/>
        <w:gridCol w:w="470"/>
        <w:gridCol w:w="886"/>
        <w:gridCol w:w="1094"/>
        <w:gridCol w:w="2471"/>
        <w:gridCol w:w="970"/>
        <w:gridCol w:w="496"/>
        <w:gridCol w:w="13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968" w:type="dxa"/>
            <w:vAlign w:val="center"/>
          </w:tcPr>
          <w:p>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姓名</w:t>
            </w:r>
          </w:p>
        </w:tc>
        <w:tc>
          <w:tcPr>
            <w:tcW w:w="1936" w:type="dxa"/>
            <w:gridSpan w:val="3"/>
            <w:vAlign w:val="center"/>
          </w:tcPr>
          <w:p>
            <w:pPr>
              <w:adjustRightInd w:val="0"/>
              <w:snapToGrid w:val="0"/>
              <w:ind w:left="-107" w:leftChars="-51" w:right="-107" w:rightChars="-51"/>
              <w:rPr>
                <w:rFonts w:ascii="宋体" w:hAnsi="宋体" w:eastAsia="宋体" w:cs="宋体"/>
                <w:color w:val="auto"/>
                <w:kern w:val="0"/>
                <w:szCs w:val="21"/>
                <w:highlight w:val="none"/>
              </w:rPr>
            </w:pPr>
          </w:p>
        </w:tc>
        <w:tc>
          <w:tcPr>
            <w:tcW w:w="1094" w:type="dxa"/>
            <w:vAlign w:val="center"/>
          </w:tcPr>
          <w:p>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性  别</w:t>
            </w:r>
          </w:p>
        </w:tc>
        <w:tc>
          <w:tcPr>
            <w:tcW w:w="2471" w:type="dxa"/>
            <w:vAlign w:val="center"/>
          </w:tcPr>
          <w:p>
            <w:pPr>
              <w:adjustRightInd w:val="0"/>
              <w:snapToGrid w:val="0"/>
              <w:ind w:left="-107" w:leftChars="-51" w:right="-107" w:rightChars="-51"/>
              <w:rPr>
                <w:rFonts w:ascii="宋体" w:hAnsi="宋体" w:eastAsia="宋体" w:cs="宋体"/>
                <w:color w:val="auto"/>
                <w:kern w:val="0"/>
                <w:szCs w:val="21"/>
                <w:highlight w:val="none"/>
              </w:rPr>
            </w:pPr>
          </w:p>
        </w:tc>
        <w:tc>
          <w:tcPr>
            <w:tcW w:w="970" w:type="dxa"/>
            <w:vAlign w:val="center"/>
          </w:tcPr>
          <w:p>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年  龄</w:t>
            </w:r>
          </w:p>
        </w:tc>
        <w:tc>
          <w:tcPr>
            <w:tcW w:w="1850" w:type="dxa"/>
            <w:gridSpan w:val="2"/>
            <w:vAlign w:val="center"/>
          </w:tcPr>
          <w:p>
            <w:pPr>
              <w:adjustRightInd w:val="0"/>
              <w:snapToGrid w:val="0"/>
              <w:ind w:left="-107" w:leftChars="-51" w:right="-107" w:rightChars="-51"/>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968" w:type="dxa"/>
            <w:vAlign w:val="center"/>
          </w:tcPr>
          <w:p>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职务</w:t>
            </w:r>
          </w:p>
        </w:tc>
        <w:tc>
          <w:tcPr>
            <w:tcW w:w="1936" w:type="dxa"/>
            <w:gridSpan w:val="3"/>
            <w:vAlign w:val="center"/>
          </w:tcPr>
          <w:p>
            <w:pPr>
              <w:adjustRightInd w:val="0"/>
              <w:snapToGrid w:val="0"/>
              <w:ind w:left="-107" w:leftChars="-51" w:right="-107" w:rightChars="-51"/>
              <w:rPr>
                <w:rFonts w:ascii="宋体" w:hAnsi="宋体" w:eastAsia="宋体" w:cs="宋体"/>
                <w:color w:val="auto"/>
                <w:kern w:val="0"/>
                <w:szCs w:val="21"/>
                <w:highlight w:val="none"/>
              </w:rPr>
            </w:pPr>
          </w:p>
        </w:tc>
        <w:tc>
          <w:tcPr>
            <w:tcW w:w="1094" w:type="dxa"/>
            <w:vAlign w:val="center"/>
          </w:tcPr>
          <w:p>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职  称</w:t>
            </w:r>
          </w:p>
        </w:tc>
        <w:tc>
          <w:tcPr>
            <w:tcW w:w="2471" w:type="dxa"/>
            <w:vAlign w:val="center"/>
          </w:tcPr>
          <w:p>
            <w:pPr>
              <w:adjustRightInd w:val="0"/>
              <w:snapToGrid w:val="0"/>
              <w:ind w:left="-107" w:leftChars="-51" w:right="-107" w:rightChars="-51"/>
              <w:rPr>
                <w:rFonts w:ascii="宋体" w:hAnsi="宋体" w:eastAsia="宋体" w:cs="宋体"/>
                <w:color w:val="auto"/>
                <w:kern w:val="0"/>
                <w:szCs w:val="21"/>
                <w:highlight w:val="none"/>
              </w:rPr>
            </w:pPr>
          </w:p>
        </w:tc>
        <w:tc>
          <w:tcPr>
            <w:tcW w:w="970" w:type="dxa"/>
            <w:vAlign w:val="center"/>
          </w:tcPr>
          <w:p>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学  历</w:t>
            </w:r>
          </w:p>
        </w:tc>
        <w:tc>
          <w:tcPr>
            <w:tcW w:w="1850" w:type="dxa"/>
            <w:gridSpan w:val="2"/>
            <w:vAlign w:val="center"/>
          </w:tcPr>
          <w:p>
            <w:pPr>
              <w:adjustRightInd w:val="0"/>
              <w:snapToGrid w:val="0"/>
              <w:ind w:left="-107" w:leftChars="-51" w:right="-107" w:rightChars="-51"/>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968" w:type="dxa"/>
            <w:vAlign w:val="center"/>
          </w:tcPr>
          <w:p>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证件类型</w:t>
            </w:r>
          </w:p>
        </w:tc>
        <w:tc>
          <w:tcPr>
            <w:tcW w:w="1936" w:type="dxa"/>
            <w:gridSpan w:val="3"/>
            <w:vAlign w:val="center"/>
          </w:tcPr>
          <w:p>
            <w:pPr>
              <w:adjustRightInd w:val="0"/>
              <w:snapToGrid w:val="0"/>
              <w:ind w:left="-107" w:leftChars="-51" w:right="-107" w:rightChars="-51"/>
              <w:rPr>
                <w:rFonts w:ascii="宋体" w:hAnsi="宋体" w:eastAsia="宋体" w:cs="宋体"/>
                <w:color w:val="auto"/>
                <w:kern w:val="0"/>
                <w:szCs w:val="21"/>
                <w:highlight w:val="none"/>
              </w:rPr>
            </w:pPr>
          </w:p>
        </w:tc>
        <w:tc>
          <w:tcPr>
            <w:tcW w:w="1094" w:type="dxa"/>
            <w:vAlign w:val="center"/>
          </w:tcPr>
          <w:p>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证件号码</w:t>
            </w:r>
          </w:p>
        </w:tc>
        <w:tc>
          <w:tcPr>
            <w:tcW w:w="2471" w:type="dxa"/>
            <w:vAlign w:val="center"/>
          </w:tcPr>
          <w:p>
            <w:pPr>
              <w:adjustRightInd w:val="0"/>
              <w:snapToGrid w:val="0"/>
              <w:ind w:left="-107" w:leftChars="-51" w:right="-107" w:rightChars="-51"/>
              <w:rPr>
                <w:rFonts w:ascii="宋体" w:hAnsi="宋体" w:eastAsia="宋体" w:cs="宋体"/>
                <w:color w:val="auto"/>
                <w:kern w:val="0"/>
                <w:szCs w:val="21"/>
                <w:highlight w:val="none"/>
              </w:rPr>
            </w:pPr>
          </w:p>
        </w:tc>
        <w:tc>
          <w:tcPr>
            <w:tcW w:w="970" w:type="dxa"/>
            <w:vAlign w:val="center"/>
          </w:tcPr>
          <w:p>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手机号码</w:t>
            </w:r>
          </w:p>
        </w:tc>
        <w:tc>
          <w:tcPr>
            <w:tcW w:w="1850" w:type="dxa"/>
            <w:gridSpan w:val="2"/>
            <w:vAlign w:val="center"/>
          </w:tcPr>
          <w:p>
            <w:pPr>
              <w:adjustRightInd w:val="0"/>
              <w:snapToGrid w:val="0"/>
              <w:ind w:left="-107" w:leftChars="-51" w:right="-107" w:rightChars="-51"/>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2018" w:type="dxa"/>
            <w:gridSpan w:val="3"/>
            <w:vAlign w:val="center"/>
          </w:tcPr>
          <w:p>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参加工作时间</w:t>
            </w:r>
          </w:p>
        </w:tc>
        <w:tc>
          <w:tcPr>
            <w:tcW w:w="1980" w:type="dxa"/>
            <w:gridSpan w:val="2"/>
            <w:vAlign w:val="center"/>
          </w:tcPr>
          <w:p>
            <w:pPr>
              <w:adjustRightInd w:val="0"/>
              <w:snapToGrid w:val="0"/>
              <w:ind w:left="-107" w:leftChars="-51" w:right="-107" w:rightChars="-51"/>
              <w:rPr>
                <w:rFonts w:ascii="宋体" w:hAnsi="宋体" w:eastAsia="宋体" w:cs="宋体"/>
                <w:color w:val="auto"/>
                <w:kern w:val="0"/>
                <w:szCs w:val="21"/>
                <w:highlight w:val="none"/>
              </w:rPr>
            </w:pPr>
          </w:p>
        </w:tc>
        <w:tc>
          <w:tcPr>
            <w:tcW w:w="3441" w:type="dxa"/>
            <w:gridSpan w:val="2"/>
            <w:vAlign w:val="center"/>
          </w:tcPr>
          <w:p>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从事项目总监年限</w:t>
            </w:r>
          </w:p>
        </w:tc>
        <w:tc>
          <w:tcPr>
            <w:tcW w:w="1850" w:type="dxa"/>
            <w:gridSpan w:val="2"/>
            <w:vAlign w:val="center"/>
          </w:tcPr>
          <w:p>
            <w:pPr>
              <w:adjustRightInd w:val="0"/>
              <w:snapToGrid w:val="0"/>
              <w:ind w:left="-107" w:leftChars="-51" w:right="-107" w:rightChars="-51"/>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2904" w:type="dxa"/>
            <w:gridSpan w:val="4"/>
            <w:vAlign w:val="center"/>
          </w:tcPr>
          <w:p>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项目总监</w:t>
            </w:r>
          </w:p>
          <w:p>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资格证书编号</w:t>
            </w:r>
          </w:p>
        </w:tc>
        <w:tc>
          <w:tcPr>
            <w:tcW w:w="6385" w:type="dxa"/>
            <w:gridSpan w:val="5"/>
            <w:vAlign w:val="center"/>
          </w:tcPr>
          <w:p>
            <w:pPr>
              <w:adjustRightInd w:val="0"/>
              <w:snapToGrid w:val="0"/>
              <w:ind w:left="-107" w:leftChars="-51" w:right="-107" w:rightChars="-51"/>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9289" w:type="dxa"/>
            <w:gridSpan w:val="9"/>
            <w:vAlign w:val="center"/>
          </w:tcPr>
          <w:p>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在建和已完工程项目情况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48" w:type="dxa"/>
            <w:gridSpan w:val="2"/>
            <w:vAlign w:val="center"/>
          </w:tcPr>
          <w:p>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建设单位</w:t>
            </w:r>
          </w:p>
        </w:tc>
        <w:tc>
          <w:tcPr>
            <w:tcW w:w="1356" w:type="dxa"/>
            <w:gridSpan w:val="2"/>
            <w:vAlign w:val="center"/>
          </w:tcPr>
          <w:p>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项目名称</w:t>
            </w:r>
          </w:p>
        </w:tc>
        <w:tc>
          <w:tcPr>
            <w:tcW w:w="1094" w:type="dxa"/>
            <w:vAlign w:val="center"/>
          </w:tcPr>
          <w:p>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监理酬金</w:t>
            </w:r>
          </w:p>
        </w:tc>
        <w:tc>
          <w:tcPr>
            <w:tcW w:w="2471" w:type="dxa"/>
            <w:vAlign w:val="center"/>
          </w:tcPr>
          <w:p>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开、竣工日期</w:t>
            </w:r>
          </w:p>
        </w:tc>
        <w:tc>
          <w:tcPr>
            <w:tcW w:w="1466" w:type="dxa"/>
            <w:gridSpan w:val="2"/>
            <w:vAlign w:val="center"/>
          </w:tcPr>
          <w:p>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在建或已完</w:t>
            </w:r>
          </w:p>
        </w:tc>
        <w:tc>
          <w:tcPr>
            <w:tcW w:w="1354" w:type="dxa"/>
            <w:vAlign w:val="center"/>
          </w:tcPr>
          <w:p>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工程质量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48" w:type="dxa"/>
            <w:gridSpan w:val="2"/>
            <w:vAlign w:val="center"/>
          </w:tcPr>
          <w:p>
            <w:pPr>
              <w:adjustRightInd w:val="0"/>
              <w:snapToGrid w:val="0"/>
              <w:spacing w:line="360" w:lineRule="auto"/>
              <w:rPr>
                <w:rFonts w:ascii="宋体" w:hAnsi="宋体" w:eastAsia="宋体" w:cs="宋体"/>
                <w:color w:val="auto"/>
                <w:kern w:val="0"/>
                <w:szCs w:val="21"/>
                <w:highlight w:val="none"/>
              </w:rPr>
            </w:pPr>
          </w:p>
        </w:tc>
        <w:tc>
          <w:tcPr>
            <w:tcW w:w="1356" w:type="dxa"/>
            <w:gridSpan w:val="2"/>
            <w:vAlign w:val="center"/>
          </w:tcPr>
          <w:p>
            <w:pPr>
              <w:adjustRightInd w:val="0"/>
              <w:snapToGrid w:val="0"/>
              <w:spacing w:line="360" w:lineRule="auto"/>
              <w:rPr>
                <w:rFonts w:ascii="宋体" w:hAnsi="宋体" w:eastAsia="宋体" w:cs="宋体"/>
                <w:color w:val="auto"/>
                <w:kern w:val="0"/>
                <w:szCs w:val="21"/>
                <w:highlight w:val="none"/>
              </w:rPr>
            </w:pPr>
          </w:p>
        </w:tc>
        <w:tc>
          <w:tcPr>
            <w:tcW w:w="1094" w:type="dxa"/>
            <w:vAlign w:val="center"/>
          </w:tcPr>
          <w:p>
            <w:pPr>
              <w:adjustRightInd w:val="0"/>
              <w:snapToGrid w:val="0"/>
              <w:spacing w:line="360" w:lineRule="auto"/>
              <w:rPr>
                <w:rFonts w:ascii="宋体" w:hAnsi="宋体" w:eastAsia="宋体" w:cs="宋体"/>
                <w:color w:val="auto"/>
                <w:kern w:val="0"/>
                <w:szCs w:val="21"/>
                <w:highlight w:val="none"/>
              </w:rPr>
            </w:pPr>
          </w:p>
        </w:tc>
        <w:tc>
          <w:tcPr>
            <w:tcW w:w="2471" w:type="dxa"/>
            <w:vAlign w:val="center"/>
          </w:tcPr>
          <w:p>
            <w:pPr>
              <w:adjustRightInd w:val="0"/>
              <w:snapToGrid w:val="0"/>
              <w:spacing w:line="360" w:lineRule="auto"/>
              <w:rPr>
                <w:rFonts w:ascii="宋体" w:hAnsi="宋体" w:eastAsia="宋体" w:cs="宋体"/>
                <w:color w:val="auto"/>
                <w:kern w:val="0"/>
                <w:szCs w:val="21"/>
                <w:highlight w:val="none"/>
              </w:rPr>
            </w:pPr>
          </w:p>
        </w:tc>
        <w:tc>
          <w:tcPr>
            <w:tcW w:w="1466" w:type="dxa"/>
            <w:gridSpan w:val="2"/>
            <w:vAlign w:val="center"/>
          </w:tcPr>
          <w:p>
            <w:pPr>
              <w:adjustRightInd w:val="0"/>
              <w:snapToGrid w:val="0"/>
              <w:spacing w:line="360" w:lineRule="auto"/>
              <w:rPr>
                <w:rFonts w:ascii="宋体" w:hAnsi="宋体" w:eastAsia="宋体" w:cs="宋体"/>
                <w:color w:val="auto"/>
                <w:kern w:val="0"/>
                <w:szCs w:val="21"/>
                <w:highlight w:val="none"/>
              </w:rPr>
            </w:pPr>
          </w:p>
        </w:tc>
        <w:tc>
          <w:tcPr>
            <w:tcW w:w="1354" w:type="dxa"/>
            <w:vAlign w:val="center"/>
          </w:tcPr>
          <w:p>
            <w:pPr>
              <w:adjustRightInd w:val="0"/>
              <w:snapToGrid w:val="0"/>
              <w:spacing w:line="360" w:lineRule="auto"/>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48" w:type="dxa"/>
            <w:gridSpan w:val="2"/>
            <w:vAlign w:val="center"/>
          </w:tcPr>
          <w:p>
            <w:pPr>
              <w:adjustRightInd w:val="0"/>
              <w:snapToGrid w:val="0"/>
              <w:spacing w:line="360" w:lineRule="auto"/>
              <w:rPr>
                <w:rFonts w:ascii="宋体" w:hAnsi="宋体" w:eastAsia="宋体" w:cs="宋体"/>
                <w:color w:val="auto"/>
                <w:kern w:val="0"/>
                <w:szCs w:val="21"/>
                <w:highlight w:val="none"/>
              </w:rPr>
            </w:pPr>
          </w:p>
        </w:tc>
        <w:tc>
          <w:tcPr>
            <w:tcW w:w="1356" w:type="dxa"/>
            <w:gridSpan w:val="2"/>
            <w:vAlign w:val="center"/>
          </w:tcPr>
          <w:p>
            <w:pPr>
              <w:adjustRightInd w:val="0"/>
              <w:snapToGrid w:val="0"/>
              <w:spacing w:line="360" w:lineRule="auto"/>
              <w:rPr>
                <w:rFonts w:ascii="宋体" w:hAnsi="宋体" w:eastAsia="宋体" w:cs="宋体"/>
                <w:color w:val="auto"/>
                <w:kern w:val="0"/>
                <w:szCs w:val="21"/>
                <w:highlight w:val="none"/>
              </w:rPr>
            </w:pPr>
          </w:p>
        </w:tc>
        <w:tc>
          <w:tcPr>
            <w:tcW w:w="1094" w:type="dxa"/>
            <w:vAlign w:val="center"/>
          </w:tcPr>
          <w:p>
            <w:pPr>
              <w:adjustRightInd w:val="0"/>
              <w:snapToGrid w:val="0"/>
              <w:spacing w:line="360" w:lineRule="auto"/>
              <w:rPr>
                <w:rFonts w:ascii="宋体" w:hAnsi="宋体" w:eastAsia="宋体" w:cs="宋体"/>
                <w:color w:val="auto"/>
                <w:kern w:val="0"/>
                <w:szCs w:val="21"/>
                <w:highlight w:val="none"/>
              </w:rPr>
            </w:pPr>
          </w:p>
        </w:tc>
        <w:tc>
          <w:tcPr>
            <w:tcW w:w="2471" w:type="dxa"/>
            <w:vAlign w:val="center"/>
          </w:tcPr>
          <w:p>
            <w:pPr>
              <w:adjustRightInd w:val="0"/>
              <w:snapToGrid w:val="0"/>
              <w:spacing w:line="360" w:lineRule="auto"/>
              <w:rPr>
                <w:rFonts w:ascii="宋体" w:hAnsi="宋体" w:eastAsia="宋体" w:cs="宋体"/>
                <w:color w:val="auto"/>
                <w:kern w:val="0"/>
                <w:szCs w:val="21"/>
                <w:highlight w:val="none"/>
              </w:rPr>
            </w:pPr>
          </w:p>
        </w:tc>
        <w:tc>
          <w:tcPr>
            <w:tcW w:w="1466" w:type="dxa"/>
            <w:gridSpan w:val="2"/>
            <w:vAlign w:val="center"/>
          </w:tcPr>
          <w:p>
            <w:pPr>
              <w:adjustRightInd w:val="0"/>
              <w:snapToGrid w:val="0"/>
              <w:spacing w:line="360" w:lineRule="auto"/>
              <w:rPr>
                <w:rFonts w:ascii="宋体" w:hAnsi="宋体" w:eastAsia="宋体" w:cs="宋体"/>
                <w:color w:val="auto"/>
                <w:kern w:val="0"/>
                <w:szCs w:val="21"/>
                <w:highlight w:val="none"/>
              </w:rPr>
            </w:pPr>
          </w:p>
        </w:tc>
        <w:tc>
          <w:tcPr>
            <w:tcW w:w="1354" w:type="dxa"/>
            <w:vAlign w:val="center"/>
          </w:tcPr>
          <w:p>
            <w:pPr>
              <w:adjustRightInd w:val="0"/>
              <w:snapToGrid w:val="0"/>
              <w:spacing w:line="360" w:lineRule="auto"/>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48" w:type="dxa"/>
            <w:gridSpan w:val="2"/>
            <w:vAlign w:val="center"/>
          </w:tcPr>
          <w:p>
            <w:pPr>
              <w:adjustRightInd w:val="0"/>
              <w:snapToGrid w:val="0"/>
              <w:spacing w:line="360" w:lineRule="auto"/>
              <w:rPr>
                <w:rFonts w:ascii="宋体" w:hAnsi="宋体" w:eastAsia="宋体" w:cs="宋体"/>
                <w:color w:val="auto"/>
                <w:kern w:val="0"/>
                <w:szCs w:val="21"/>
                <w:highlight w:val="none"/>
              </w:rPr>
            </w:pPr>
          </w:p>
        </w:tc>
        <w:tc>
          <w:tcPr>
            <w:tcW w:w="1356" w:type="dxa"/>
            <w:gridSpan w:val="2"/>
            <w:vAlign w:val="center"/>
          </w:tcPr>
          <w:p>
            <w:pPr>
              <w:adjustRightInd w:val="0"/>
              <w:snapToGrid w:val="0"/>
              <w:spacing w:line="360" w:lineRule="auto"/>
              <w:rPr>
                <w:rFonts w:ascii="宋体" w:hAnsi="宋体" w:eastAsia="宋体" w:cs="宋体"/>
                <w:color w:val="auto"/>
                <w:kern w:val="0"/>
                <w:szCs w:val="21"/>
                <w:highlight w:val="none"/>
              </w:rPr>
            </w:pPr>
          </w:p>
        </w:tc>
        <w:tc>
          <w:tcPr>
            <w:tcW w:w="1094" w:type="dxa"/>
            <w:vAlign w:val="center"/>
          </w:tcPr>
          <w:p>
            <w:pPr>
              <w:adjustRightInd w:val="0"/>
              <w:snapToGrid w:val="0"/>
              <w:spacing w:line="360" w:lineRule="auto"/>
              <w:rPr>
                <w:rFonts w:ascii="宋体" w:hAnsi="宋体" w:eastAsia="宋体" w:cs="宋体"/>
                <w:color w:val="auto"/>
                <w:kern w:val="0"/>
                <w:szCs w:val="21"/>
                <w:highlight w:val="none"/>
              </w:rPr>
            </w:pPr>
          </w:p>
        </w:tc>
        <w:tc>
          <w:tcPr>
            <w:tcW w:w="2471" w:type="dxa"/>
            <w:vAlign w:val="center"/>
          </w:tcPr>
          <w:p>
            <w:pPr>
              <w:adjustRightInd w:val="0"/>
              <w:snapToGrid w:val="0"/>
              <w:spacing w:line="360" w:lineRule="auto"/>
              <w:rPr>
                <w:rFonts w:ascii="宋体" w:hAnsi="宋体" w:eastAsia="宋体" w:cs="宋体"/>
                <w:color w:val="auto"/>
                <w:kern w:val="0"/>
                <w:szCs w:val="21"/>
                <w:highlight w:val="none"/>
              </w:rPr>
            </w:pPr>
          </w:p>
        </w:tc>
        <w:tc>
          <w:tcPr>
            <w:tcW w:w="1466" w:type="dxa"/>
            <w:gridSpan w:val="2"/>
            <w:vAlign w:val="center"/>
          </w:tcPr>
          <w:p>
            <w:pPr>
              <w:adjustRightInd w:val="0"/>
              <w:snapToGrid w:val="0"/>
              <w:spacing w:line="360" w:lineRule="auto"/>
              <w:rPr>
                <w:rFonts w:ascii="宋体" w:hAnsi="宋体" w:eastAsia="宋体" w:cs="宋体"/>
                <w:color w:val="auto"/>
                <w:kern w:val="0"/>
                <w:szCs w:val="21"/>
                <w:highlight w:val="none"/>
              </w:rPr>
            </w:pPr>
          </w:p>
        </w:tc>
        <w:tc>
          <w:tcPr>
            <w:tcW w:w="1354" w:type="dxa"/>
            <w:vAlign w:val="center"/>
          </w:tcPr>
          <w:p>
            <w:pPr>
              <w:adjustRightInd w:val="0"/>
              <w:snapToGrid w:val="0"/>
              <w:spacing w:line="360" w:lineRule="auto"/>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48" w:type="dxa"/>
            <w:gridSpan w:val="2"/>
            <w:vAlign w:val="center"/>
          </w:tcPr>
          <w:p>
            <w:pPr>
              <w:adjustRightInd w:val="0"/>
              <w:snapToGrid w:val="0"/>
              <w:spacing w:line="360" w:lineRule="auto"/>
              <w:rPr>
                <w:rFonts w:ascii="宋体" w:hAnsi="宋体" w:eastAsia="宋体" w:cs="宋体"/>
                <w:color w:val="auto"/>
                <w:kern w:val="0"/>
                <w:szCs w:val="21"/>
                <w:highlight w:val="none"/>
              </w:rPr>
            </w:pPr>
          </w:p>
        </w:tc>
        <w:tc>
          <w:tcPr>
            <w:tcW w:w="1356" w:type="dxa"/>
            <w:gridSpan w:val="2"/>
            <w:vAlign w:val="center"/>
          </w:tcPr>
          <w:p>
            <w:pPr>
              <w:adjustRightInd w:val="0"/>
              <w:snapToGrid w:val="0"/>
              <w:spacing w:line="360" w:lineRule="auto"/>
              <w:rPr>
                <w:rFonts w:ascii="宋体" w:hAnsi="宋体" w:eastAsia="宋体" w:cs="宋体"/>
                <w:color w:val="auto"/>
                <w:kern w:val="0"/>
                <w:szCs w:val="21"/>
                <w:highlight w:val="none"/>
              </w:rPr>
            </w:pPr>
          </w:p>
        </w:tc>
        <w:tc>
          <w:tcPr>
            <w:tcW w:w="1094" w:type="dxa"/>
            <w:vAlign w:val="center"/>
          </w:tcPr>
          <w:p>
            <w:pPr>
              <w:adjustRightInd w:val="0"/>
              <w:snapToGrid w:val="0"/>
              <w:spacing w:line="360" w:lineRule="auto"/>
              <w:rPr>
                <w:rFonts w:ascii="宋体" w:hAnsi="宋体" w:eastAsia="宋体" w:cs="宋体"/>
                <w:color w:val="auto"/>
                <w:kern w:val="0"/>
                <w:szCs w:val="21"/>
                <w:highlight w:val="none"/>
              </w:rPr>
            </w:pPr>
          </w:p>
        </w:tc>
        <w:tc>
          <w:tcPr>
            <w:tcW w:w="2471" w:type="dxa"/>
            <w:vAlign w:val="center"/>
          </w:tcPr>
          <w:p>
            <w:pPr>
              <w:adjustRightInd w:val="0"/>
              <w:snapToGrid w:val="0"/>
              <w:spacing w:line="360" w:lineRule="auto"/>
              <w:rPr>
                <w:rFonts w:ascii="宋体" w:hAnsi="宋体" w:eastAsia="宋体" w:cs="宋体"/>
                <w:color w:val="auto"/>
                <w:kern w:val="0"/>
                <w:szCs w:val="21"/>
                <w:highlight w:val="none"/>
              </w:rPr>
            </w:pPr>
          </w:p>
        </w:tc>
        <w:tc>
          <w:tcPr>
            <w:tcW w:w="1466" w:type="dxa"/>
            <w:gridSpan w:val="2"/>
            <w:vAlign w:val="center"/>
          </w:tcPr>
          <w:p>
            <w:pPr>
              <w:adjustRightInd w:val="0"/>
              <w:snapToGrid w:val="0"/>
              <w:spacing w:line="360" w:lineRule="auto"/>
              <w:rPr>
                <w:rFonts w:ascii="宋体" w:hAnsi="宋体" w:eastAsia="宋体" w:cs="宋体"/>
                <w:color w:val="auto"/>
                <w:kern w:val="0"/>
                <w:szCs w:val="21"/>
                <w:highlight w:val="none"/>
              </w:rPr>
            </w:pPr>
          </w:p>
        </w:tc>
        <w:tc>
          <w:tcPr>
            <w:tcW w:w="1354" w:type="dxa"/>
            <w:vAlign w:val="center"/>
          </w:tcPr>
          <w:p>
            <w:pPr>
              <w:adjustRightInd w:val="0"/>
              <w:snapToGrid w:val="0"/>
              <w:spacing w:line="360" w:lineRule="auto"/>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48" w:type="dxa"/>
            <w:gridSpan w:val="2"/>
            <w:vAlign w:val="center"/>
          </w:tcPr>
          <w:p>
            <w:pPr>
              <w:adjustRightInd w:val="0"/>
              <w:snapToGrid w:val="0"/>
              <w:spacing w:line="360" w:lineRule="auto"/>
              <w:rPr>
                <w:rFonts w:ascii="宋体" w:hAnsi="宋体" w:eastAsia="宋体" w:cs="宋体"/>
                <w:color w:val="auto"/>
                <w:kern w:val="0"/>
                <w:szCs w:val="21"/>
                <w:highlight w:val="none"/>
              </w:rPr>
            </w:pPr>
          </w:p>
        </w:tc>
        <w:tc>
          <w:tcPr>
            <w:tcW w:w="1356" w:type="dxa"/>
            <w:gridSpan w:val="2"/>
            <w:vAlign w:val="center"/>
          </w:tcPr>
          <w:p>
            <w:pPr>
              <w:adjustRightInd w:val="0"/>
              <w:snapToGrid w:val="0"/>
              <w:spacing w:line="360" w:lineRule="auto"/>
              <w:rPr>
                <w:rFonts w:ascii="宋体" w:hAnsi="宋体" w:eastAsia="宋体" w:cs="宋体"/>
                <w:color w:val="auto"/>
                <w:kern w:val="0"/>
                <w:szCs w:val="21"/>
                <w:highlight w:val="none"/>
              </w:rPr>
            </w:pPr>
          </w:p>
        </w:tc>
        <w:tc>
          <w:tcPr>
            <w:tcW w:w="1094" w:type="dxa"/>
            <w:vAlign w:val="center"/>
          </w:tcPr>
          <w:p>
            <w:pPr>
              <w:adjustRightInd w:val="0"/>
              <w:snapToGrid w:val="0"/>
              <w:spacing w:line="360" w:lineRule="auto"/>
              <w:rPr>
                <w:rFonts w:ascii="宋体" w:hAnsi="宋体" w:eastAsia="宋体" w:cs="宋体"/>
                <w:color w:val="auto"/>
                <w:kern w:val="0"/>
                <w:szCs w:val="21"/>
                <w:highlight w:val="none"/>
              </w:rPr>
            </w:pPr>
          </w:p>
        </w:tc>
        <w:tc>
          <w:tcPr>
            <w:tcW w:w="2471" w:type="dxa"/>
            <w:vAlign w:val="center"/>
          </w:tcPr>
          <w:p>
            <w:pPr>
              <w:adjustRightInd w:val="0"/>
              <w:snapToGrid w:val="0"/>
              <w:spacing w:line="360" w:lineRule="auto"/>
              <w:rPr>
                <w:rFonts w:ascii="宋体" w:hAnsi="宋体" w:eastAsia="宋体" w:cs="宋体"/>
                <w:color w:val="auto"/>
                <w:kern w:val="0"/>
                <w:szCs w:val="21"/>
                <w:highlight w:val="none"/>
              </w:rPr>
            </w:pPr>
          </w:p>
        </w:tc>
        <w:tc>
          <w:tcPr>
            <w:tcW w:w="1466" w:type="dxa"/>
            <w:gridSpan w:val="2"/>
            <w:vAlign w:val="center"/>
          </w:tcPr>
          <w:p>
            <w:pPr>
              <w:adjustRightInd w:val="0"/>
              <w:snapToGrid w:val="0"/>
              <w:spacing w:line="360" w:lineRule="auto"/>
              <w:rPr>
                <w:rFonts w:ascii="宋体" w:hAnsi="宋体" w:eastAsia="宋体" w:cs="宋体"/>
                <w:color w:val="auto"/>
                <w:kern w:val="0"/>
                <w:szCs w:val="21"/>
                <w:highlight w:val="none"/>
              </w:rPr>
            </w:pPr>
          </w:p>
        </w:tc>
        <w:tc>
          <w:tcPr>
            <w:tcW w:w="1354" w:type="dxa"/>
            <w:vAlign w:val="center"/>
          </w:tcPr>
          <w:p>
            <w:pPr>
              <w:adjustRightInd w:val="0"/>
              <w:snapToGrid w:val="0"/>
              <w:spacing w:line="360" w:lineRule="auto"/>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48" w:type="dxa"/>
            <w:gridSpan w:val="2"/>
            <w:vAlign w:val="center"/>
          </w:tcPr>
          <w:p>
            <w:pPr>
              <w:adjustRightInd w:val="0"/>
              <w:snapToGrid w:val="0"/>
              <w:spacing w:line="360" w:lineRule="auto"/>
              <w:rPr>
                <w:rFonts w:ascii="宋体" w:hAnsi="宋体" w:eastAsia="宋体" w:cs="宋体"/>
                <w:color w:val="auto"/>
                <w:kern w:val="0"/>
                <w:szCs w:val="21"/>
                <w:highlight w:val="none"/>
              </w:rPr>
            </w:pPr>
          </w:p>
        </w:tc>
        <w:tc>
          <w:tcPr>
            <w:tcW w:w="1356" w:type="dxa"/>
            <w:gridSpan w:val="2"/>
            <w:vAlign w:val="center"/>
          </w:tcPr>
          <w:p>
            <w:pPr>
              <w:adjustRightInd w:val="0"/>
              <w:snapToGrid w:val="0"/>
              <w:spacing w:line="360" w:lineRule="auto"/>
              <w:rPr>
                <w:rFonts w:ascii="宋体" w:hAnsi="宋体" w:eastAsia="宋体" w:cs="宋体"/>
                <w:color w:val="auto"/>
                <w:kern w:val="0"/>
                <w:szCs w:val="21"/>
                <w:highlight w:val="none"/>
              </w:rPr>
            </w:pPr>
          </w:p>
        </w:tc>
        <w:tc>
          <w:tcPr>
            <w:tcW w:w="1094" w:type="dxa"/>
            <w:vAlign w:val="center"/>
          </w:tcPr>
          <w:p>
            <w:pPr>
              <w:adjustRightInd w:val="0"/>
              <w:snapToGrid w:val="0"/>
              <w:spacing w:line="360" w:lineRule="auto"/>
              <w:rPr>
                <w:rFonts w:ascii="宋体" w:hAnsi="宋体" w:eastAsia="宋体" w:cs="宋体"/>
                <w:color w:val="auto"/>
                <w:kern w:val="0"/>
                <w:szCs w:val="21"/>
                <w:highlight w:val="none"/>
              </w:rPr>
            </w:pPr>
          </w:p>
        </w:tc>
        <w:tc>
          <w:tcPr>
            <w:tcW w:w="2471" w:type="dxa"/>
            <w:vAlign w:val="center"/>
          </w:tcPr>
          <w:p>
            <w:pPr>
              <w:adjustRightInd w:val="0"/>
              <w:snapToGrid w:val="0"/>
              <w:spacing w:line="360" w:lineRule="auto"/>
              <w:rPr>
                <w:rFonts w:ascii="宋体" w:hAnsi="宋体" w:eastAsia="宋体" w:cs="宋体"/>
                <w:color w:val="auto"/>
                <w:kern w:val="0"/>
                <w:szCs w:val="21"/>
                <w:highlight w:val="none"/>
              </w:rPr>
            </w:pPr>
          </w:p>
        </w:tc>
        <w:tc>
          <w:tcPr>
            <w:tcW w:w="1466" w:type="dxa"/>
            <w:gridSpan w:val="2"/>
            <w:vAlign w:val="center"/>
          </w:tcPr>
          <w:p>
            <w:pPr>
              <w:adjustRightInd w:val="0"/>
              <w:snapToGrid w:val="0"/>
              <w:spacing w:line="360" w:lineRule="auto"/>
              <w:rPr>
                <w:rFonts w:ascii="宋体" w:hAnsi="宋体" w:eastAsia="宋体" w:cs="宋体"/>
                <w:color w:val="auto"/>
                <w:kern w:val="0"/>
                <w:szCs w:val="21"/>
                <w:highlight w:val="none"/>
              </w:rPr>
            </w:pPr>
          </w:p>
        </w:tc>
        <w:tc>
          <w:tcPr>
            <w:tcW w:w="1354" w:type="dxa"/>
            <w:vAlign w:val="center"/>
          </w:tcPr>
          <w:p>
            <w:pPr>
              <w:adjustRightInd w:val="0"/>
              <w:snapToGrid w:val="0"/>
              <w:spacing w:line="360" w:lineRule="auto"/>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48" w:type="dxa"/>
            <w:gridSpan w:val="2"/>
            <w:vAlign w:val="center"/>
          </w:tcPr>
          <w:p>
            <w:pPr>
              <w:adjustRightInd w:val="0"/>
              <w:snapToGrid w:val="0"/>
              <w:spacing w:line="360" w:lineRule="auto"/>
              <w:rPr>
                <w:rFonts w:ascii="宋体" w:hAnsi="宋体" w:eastAsia="宋体" w:cs="宋体"/>
                <w:color w:val="auto"/>
                <w:kern w:val="0"/>
                <w:szCs w:val="21"/>
                <w:highlight w:val="none"/>
              </w:rPr>
            </w:pPr>
          </w:p>
        </w:tc>
        <w:tc>
          <w:tcPr>
            <w:tcW w:w="1356" w:type="dxa"/>
            <w:gridSpan w:val="2"/>
            <w:vAlign w:val="center"/>
          </w:tcPr>
          <w:p>
            <w:pPr>
              <w:adjustRightInd w:val="0"/>
              <w:snapToGrid w:val="0"/>
              <w:spacing w:line="360" w:lineRule="auto"/>
              <w:rPr>
                <w:rFonts w:ascii="宋体" w:hAnsi="宋体" w:eastAsia="宋体" w:cs="宋体"/>
                <w:color w:val="auto"/>
                <w:kern w:val="0"/>
                <w:szCs w:val="21"/>
                <w:highlight w:val="none"/>
              </w:rPr>
            </w:pPr>
          </w:p>
        </w:tc>
        <w:tc>
          <w:tcPr>
            <w:tcW w:w="1094" w:type="dxa"/>
            <w:vAlign w:val="center"/>
          </w:tcPr>
          <w:p>
            <w:pPr>
              <w:adjustRightInd w:val="0"/>
              <w:snapToGrid w:val="0"/>
              <w:spacing w:line="360" w:lineRule="auto"/>
              <w:rPr>
                <w:rFonts w:ascii="宋体" w:hAnsi="宋体" w:eastAsia="宋体" w:cs="宋体"/>
                <w:color w:val="auto"/>
                <w:kern w:val="0"/>
                <w:szCs w:val="21"/>
                <w:highlight w:val="none"/>
              </w:rPr>
            </w:pPr>
          </w:p>
        </w:tc>
        <w:tc>
          <w:tcPr>
            <w:tcW w:w="2471" w:type="dxa"/>
            <w:vAlign w:val="center"/>
          </w:tcPr>
          <w:p>
            <w:pPr>
              <w:adjustRightInd w:val="0"/>
              <w:snapToGrid w:val="0"/>
              <w:spacing w:line="360" w:lineRule="auto"/>
              <w:rPr>
                <w:rFonts w:ascii="宋体" w:hAnsi="宋体" w:eastAsia="宋体" w:cs="宋体"/>
                <w:color w:val="auto"/>
                <w:kern w:val="0"/>
                <w:szCs w:val="21"/>
                <w:highlight w:val="none"/>
              </w:rPr>
            </w:pPr>
          </w:p>
        </w:tc>
        <w:tc>
          <w:tcPr>
            <w:tcW w:w="1466" w:type="dxa"/>
            <w:gridSpan w:val="2"/>
            <w:vAlign w:val="center"/>
          </w:tcPr>
          <w:p>
            <w:pPr>
              <w:adjustRightInd w:val="0"/>
              <w:snapToGrid w:val="0"/>
              <w:spacing w:line="360" w:lineRule="auto"/>
              <w:rPr>
                <w:rFonts w:ascii="宋体" w:hAnsi="宋体" w:eastAsia="宋体" w:cs="宋体"/>
                <w:color w:val="auto"/>
                <w:kern w:val="0"/>
                <w:szCs w:val="21"/>
                <w:highlight w:val="none"/>
              </w:rPr>
            </w:pPr>
          </w:p>
        </w:tc>
        <w:tc>
          <w:tcPr>
            <w:tcW w:w="1354" w:type="dxa"/>
            <w:vAlign w:val="center"/>
          </w:tcPr>
          <w:p>
            <w:pPr>
              <w:adjustRightInd w:val="0"/>
              <w:snapToGrid w:val="0"/>
              <w:spacing w:line="360" w:lineRule="auto"/>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48" w:type="dxa"/>
            <w:gridSpan w:val="2"/>
            <w:vAlign w:val="center"/>
          </w:tcPr>
          <w:p>
            <w:pPr>
              <w:adjustRightInd w:val="0"/>
              <w:snapToGrid w:val="0"/>
              <w:spacing w:line="360" w:lineRule="auto"/>
              <w:rPr>
                <w:rFonts w:ascii="宋体" w:hAnsi="宋体" w:eastAsia="宋体" w:cs="宋体"/>
                <w:color w:val="auto"/>
                <w:kern w:val="0"/>
                <w:szCs w:val="21"/>
                <w:highlight w:val="none"/>
              </w:rPr>
            </w:pPr>
          </w:p>
        </w:tc>
        <w:tc>
          <w:tcPr>
            <w:tcW w:w="1356" w:type="dxa"/>
            <w:gridSpan w:val="2"/>
            <w:vAlign w:val="center"/>
          </w:tcPr>
          <w:p>
            <w:pPr>
              <w:adjustRightInd w:val="0"/>
              <w:snapToGrid w:val="0"/>
              <w:spacing w:line="360" w:lineRule="auto"/>
              <w:rPr>
                <w:rFonts w:ascii="宋体" w:hAnsi="宋体" w:eastAsia="宋体" w:cs="宋体"/>
                <w:color w:val="auto"/>
                <w:kern w:val="0"/>
                <w:szCs w:val="21"/>
                <w:highlight w:val="none"/>
              </w:rPr>
            </w:pPr>
          </w:p>
        </w:tc>
        <w:tc>
          <w:tcPr>
            <w:tcW w:w="1094" w:type="dxa"/>
            <w:vAlign w:val="center"/>
          </w:tcPr>
          <w:p>
            <w:pPr>
              <w:adjustRightInd w:val="0"/>
              <w:snapToGrid w:val="0"/>
              <w:spacing w:line="360" w:lineRule="auto"/>
              <w:rPr>
                <w:rFonts w:ascii="宋体" w:hAnsi="宋体" w:eastAsia="宋体" w:cs="宋体"/>
                <w:color w:val="auto"/>
                <w:kern w:val="0"/>
                <w:szCs w:val="21"/>
                <w:highlight w:val="none"/>
              </w:rPr>
            </w:pPr>
          </w:p>
        </w:tc>
        <w:tc>
          <w:tcPr>
            <w:tcW w:w="2471" w:type="dxa"/>
            <w:vAlign w:val="center"/>
          </w:tcPr>
          <w:p>
            <w:pPr>
              <w:adjustRightInd w:val="0"/>
              <w:snapToGrid w:val="0"/>
              <w:spacing w:line="360" w:lineRule="auto"/>
              <w:rPr>
                <w:rFonts w:ascii="宋体" w:hAnsi="宋体" w:eastAsia="宋体" w:cs="宋体"/>
                <w:color w:val="auto"/>
                <w:kern w:val="0"/>
                <w:szCs w:val="21"/>
                <w:highlight w:val="none"/>
              </w:rPr>
            </w:pPr>
          </w:p>
        </w:tc>
        <w:tc>
          <w:tcPr>
            <w:tcW w:w="1466" w:type="dxa"/>
            <w:gridSpan w:val="2"/>
            <w:vAlign w:val="center"/>
          </w:tcPr>
          <w:p>
            <w:pPr>
              <w:adjustRightInd w:val="0"/>
              <w:snapToGrid w:val="0"/>
              <w:spacing w:line="360" w:lineRule="auto"/>
              <w:rPr>
                <w:rFonts w:ascii="宋体" w:hAnsi="宋体" w:eastAsia="宋体" w:cs="宋体"/>
                <w:color w:val="auto"/>
                <w:kern w:val="0"/>
                <w:szCs w:val="21"/>
                <w:highlight w:val="none"/>
              </w:rPr>
            </w:pPr>
          </w:p>
        </w:tc>
        <w:tc>
          <w:tcPr>
            <w:tcW w:w="1354" w:type="dxa"/>
            <w:vAlign w:val="center"/>
          </w:tcPr>
          <w:p>
            <w:pPr>
              <w:adjustRightInd w:val="0"/>
              <w:snapToGrid w:val="0"/>
              <w:spacing w:line="360" w:lineRule="auto"/>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48" w:type="dxa"/>
            <w:gridSpan w:val="2"/>
            <w:vAlign w:val="center"/>
          </w:tcPr>
          <w:p>
            <w:pPr>
              <w:adjustRightInd w:val="0"/>
              <w:snapToGrid w:val="0"/>
              <w:spacing w:line="360" w:lineRule="auto"/>
              <w:rPr>
                <w:rFonts w:ascii="宋体" w:hAnsi="宋体" w:eastAsia="宋体" w:cs="宋体"/>
                <w:color w:val="auto"/>
                <w:kern w:val="0"/>
                <w:szCs w:val="21"/>
                <w:highlight w:val="none"/>
              </w:rPr>
            </w:pPr>
          </w:p>
        </w:tc>
        <w:tc>
          <w:tcPr>
            <w:tcW w:w="1356" w:type="dxa"/>
            <w:gridSpan w:val="2"/>
            <w:vAlign w:val="center"/>
          </w:tcPr>
          <w:p>
            <w:pPr>
              <w:adjustRightInd w:val="0"/>
              <w:snapToGrid w:val="0"/>
              <w:spacing w:line="360" w:lineRule="auto"/>
              <w:rPr>
                <w:rFonts w:ascii="宋体" w:hAnsi="宋体" w:eastAsia="宋体" w:cs="宋体"/>
                <w:color w:val="auto"/>
                <w:kern w:val="0"/>
                <w:szCs w:val="21"/>
                <w:highlight w:val="none"/>
              </w:rPr>
            </w:pPr>
          </w:p>
        </w:tc>
        <w:tc>
          <w:tcPr>
            <w:tcW w:w="1094" w:type="dxa"/>
            <w:vAlign w:val="center"/>
          </w:tcPr>
          <w:p>
            <w:pPr>
              <w:adjustRightInd w:val="0"/>
              <w:snapToGrid w:val="0"/>
              <w:spacing w:line="360" w:lineRule="auto"/>
              <w:rPr>
                <w:rFonts w:ascii="宋体" w:hAnsi="宋体" w:eastAsia="宋体" w:cs="宋体"/>
                <w:color w:val="auto"/>
                <w:kern w:val="0"/>
                <w:szCs w:val="21"/>
                <w:highlight w:val="none"/>
              </w:rPr>
            </w:pPr>
          </w:p>
        </w:tc>
        <w:tc>
          <w:tcPr>
            <w:tcW w:w="2471" w:type="dxa"/>
            <w:vAlign w:val="center"/>
          </w:tcPr>
          <w:p>
            <w:pPr>
              <w:adjustRightInd w:val="0"/>
              <w:snapToGrid w:val="0"/>
              <w:spacing w:line="360" w:lineRule="auto"/>
              <w:rPr>
                <w:rFonts w:ascii="宋体" w:hAnsi="宋体" w:eastAsia="宋体" w:cs="宋体"/>
                <w:color w:val="auto"/>
                <w:kern w:val="0"/>
                <w:szCs w:val="21"/>
                <w:highlight w:val="none"/>
              </w:rPr>
            </w:pPr>
          </w:p>
        </w:tc>
        <w:tc>
          <w:tcPr>
            <w:tcW w:w="1466" w:type="dxa"/>
            <w:gridSpan w:val="2"/>
            <w:vAlign w:val="center"/>
          </w:tcPr>
          <w:p>
            <w:pPr>
              <w:adjustRightInd w:val="0"/>
              <w:snapToGrid w:val="0"/>
              <w:spacing w:line="360" w:lineRule="auto"/>
              <w:rPr>
                <w:rFonts w:ascii="宋体" w:hAnsi="宋体" w:eastAsia="宋体" w:cs="宋体"/>
                <w:color w:val="auto"/>
                <w:kern w:val="0"/>
                <w:szCs w:val="21"/>
                <w:highlight w:val="none"/>
              </w:rPr>
            </w:pPr>
          </w:p>
        </w:tc>
        <w:tc>
          <w:tcPr>
            <w:tcW w:w="1354" w:type="dxa"/>
            <w:vAlign w:val="center"/>
          </w:tcPr>
          <w:p>
            <w:pPr>
              <w:adjustRightInd w:val="0"/>
              <w:snapToGrid w:val="0"/>
              <w:spacing w:line="360" w:lineRule="auto"/>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48" w:type="dxa"/>
            <w:gridSpan w:val="2"/>
            <w:vAlign w:val="center"/>
          </w:tcPr>
          <w:p>
            <w:pPr>
              <w:adjustRightInd w:val="0"/>
              <w:snapToGrid w:val="0"/>
              <w:spacing w:line="360" w:lineRule="auto"/>
              <w:rPr>
                <w:rFonts w:ascii="宋体" w:hAnsi="宋体" w:eastAsia="宋体" w:cs="宋体"/>
                <w:color w:val="auto"/>
                <w:kern w:val="0"/>
                <w:szCs w:val="21"/>
                <w:highlight w:val="none"/>
              </w:rPr>
            </w:pPr>
          </w:p>
        </w:tc>
        <w:tc>
          <w:tcPr>
            <w:tcW w:w="1356" w:type="dxa"/>
            <w:gridSpan w:val="2"/>
            <w:vAlign w:val="center"/>
          </w:tcPr>
          <w:p>
            <w:pPr>
              <w:adjustRightInd w:val="0"/>
              <w:snapToGrid w:val="0"/>
              <w:spacing w:line="360" w:lineRule="auto"/>
              <w:rPr>
                <w:rFonts w:ascii="宋体" w:hAnsi="宋体" w:eastAsia="宋体" w:cs="宋体"/>
                <w:color w:val="auto"/>
                <w:kern w:val="0"/>
                <w:szCs w:val="21"/>
                <w:highlight w:val="none"/>
              </w:rPr>
            </w:pPr>
          </w:p>
        </w:tc>
        <w:tc>
          <w:tcPr>
            <w:tcW w:w="1094" w:type="dxa"/>
            <w:vAlign w:val="center"/>
          </w:tcPr>
          <w:p>
            <w:pPr>
              <w:adjustRightInd w:val="0"/>
              <w:snapToGrid w:val="0"/>
              <w:spacing w:line="360" w:lineRule="auto"/>
              <w:rPr>
                <w:rFonts w:ascii="宋体" w:hAnsi="宋体" w:eastAsia="宋体" w:cs="宋体"/>
                <w:color w:val="auto"/>
                <w:kern w:val="0"/>
                <w:szCs w:val="21"/>
                <w:highlight w:val="none"/>
              </w:rPr>
            </w:pPr>
          </w:p>
        </w:tc>
        <w:tc>
          <w:tcPr>
            <w:tcW w:w="2471" w:type="dxa"/>
            <w:vAlign w:val="center"/>
          </w:tcPr>
          <w:p>
            <w:pPr>
              <w:adjustRightInd w:val="0"/>
              <w:snapToGrid w:val="0"/>
              <w:spacing w:line="360" w:lineRule="auto"/>
              <w:rPr>
                <w:rFonts w:ascii="宋体" w:hAnsi="宋体" w:eastAsia="宋体" w:cs="宋体"/>
                <w:color w:val="auto"/>
                <w:kern w:val="0"/>
                <w:szCs w:val="21"/>
                <w:highlight w:val="none"/>
              </w:rPr>
            </w:pPr>
          </w:p>
        </w:tc>
        <w:tc>
          <w:tcPr>
            <w:tcW w:w="1466" w:type="dxa"/>
            <w:gridSpan w:val="2"/>
            <w:vAlign w:val="center"/>
          </w:tcPr>
          <w:p>
            <w:pPr>
              <w:adjustRightInd w:val="0"/>
              <w:snapToGrid w:val="0"/>
              <w:spacing w:line="360" w:lineRule="auto"/>
              <w:rPr>
                <w:rFonts w:ascii="宋体" w:hAnsi="宋体" w:eastAsia="宋体" w:cs="宋体"/>
                <w:color w:val="auto"/>
                <w:kern w:val="0"/>
                <w:szCs w:val="21"/>
                <w:highlight w:val="none"/>
              </w:rPr>
            </w:pPr>
          </w:p>
        </w:tc>
        <w:tc>
          <w:tcPr>
            <w:tcW w:w="1354" w:type="dxa"/>
            <w:vAlign w:val="center"/>
          </w:tcPr>
          <w:p>
            <w:pPr>
              <w:adjustRightInd w:val="0"/>
              <w:snapToGrid w:val="0"/>
              <w:spacing w:line="360" w:lineRule="auto"/>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48" w:type="dxa"/>
            <w:gridSpan w:val="2"/>
            <w:vAlign w:val="center"/>
          </w:tcPr>
          <w:p>
            <w:pPr>
              <w:adjustRightInd w:val="0"/>
              <w:snapToGrid w:val="0"/>
              <w:spacing w:line="360" w:lineRule="auto"/>
              <w:rPr>
                <w:rFonts w:ascii="宋体" w:hAnsi="宋体" w:eastAsia="宋体" w:cs="宋体"/>
                <w:color w:val="auto"/>
                <w:kern w:val="0"/>
                <w:szCs w:val="21"/>
                <w:highlight w:val="none"/>
              </w:rPr>
            </w:pPr>
          </w:p>
        </w:tc>
        <w:tc>
          <w:tcPr>
            <w:tcW w:w="1356" w:type="dxa"/>
            <w:gridSpan w:val="2"/>
            <w:vAlign w:val="center"/>
          </w:tcPr>
          <w:p>
            <w:pPr>
              <w:adjustRightInd w:val="0"/>
              <w:snapToGrid w:val="0"/>
              <w:spacing w:line="360" w:lineRule="auto"/>
              <w:rPr>
                <w:rFonts w:ascii="宋体" w:hAnsi="宋体" w:eastAsia="宋体" w:cs="宋体"/>
                <w:color w:val="auto"/>
                <w:kern w:val="0"/>
                <w:szCs w:val="21"/>
                <w:highlight w:val="none"/>
              </w:rPr>
            </w:pPr>
          </w:p>
        </w:tc>
        <w:tc>
          <w:tcPr>
            <w:tcW w:w="1094" w:type="dxa"/>
            <w:vAlign w:val="center"/>
          </w:tcPr>
          <w:p>
            <w:pPr>
              <w:adjustRightInd w:val="0"/>
              <w:snapToGrid w:val="0"/>
              <w:spacing w:line="360" w:lineRule="auto"/>
              <w:rPr>
                <w:rFonts w:ascii="宋体" w:hAnsi="宋体" w:eastAsia="宋体" w:cs="宋体"/>
                <w:color w:val="auto"/>
                <w:kern w:val="0"/>
                <w:szCs w:val="21"/>
                <w:highlight w:val="none"/>
              </w:rPr>
            </w:pPr>
          </w:p>
        </w:tc>
        <w:tc>
          <w:tcPr>
            <w:tcW w:w="2471" w:type="dxa"/>
            <w:vAlign w:val="center"/>
          </w:tcPr>
          <w:p>
            <w:pPr>
              <w:adjustRightInd w:val="0"/>
              <w:snapToGrid w:val="0"/>
              <w:spacing w:line="360" w:lineRule="auto"/>
              <w:rPr>
                <w:rFonts w:ascii="宋体" w:hAnsi="宋体" w:eastAsia="宋体" w:cs="宋体"/>
                <w:color w:val="auto"/>
                <w:kern w:val="0"/>
                <w:szCs w:val="21"/>
                <w:highlight w:val="none"/>
              </w:rPr>
            </w:pPr>
          </w:p>
        </w:tc>
        <w:tc>
          <w:tcPr>
            <w:tcW w:w="1466" w:type="dxa"/>
            <w:gridSpan w:val="2"/>
            <w:vAlign w:val="center"/>
          </w:tcPr>
          <w:p>
            <w:pPr>
              <w:adjustRightInd w:val="0"/>
              <w:snapToGrid w:val="0"/>
              <w:spacing w:line="360" w:lineRule="auto"/>
              <w:rPr>
                <w:rFonts w:ascii="宋体" w:hAnsi="宋体" w:eastAsia="宋体" w:cs="宋体"/>
                <w:color w:val="auto"/>
                <w:kern w:val="0"/>
                <w:szCs w:val="21"/>
                <w:highlight w:val="none"/>
              </w:rPr>
            </w:pPr>
          </w:p>
        </w:tc>
        <w:tc>
          <w:tcPr>
            <w:tcW w:w="1354" w:type="dxa"/>
            <w:vAlign w:val="center"/>
          </w:tcPr>
          <w:p>
            <w:pPr>
              <w:adjustRightInd w:val="0"/>
              <w:snapToGrid w:val="0"/>
              <w:spacing w:line="360" w:lineRule="auto"/>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48" w:type="dxa"/>
            <w:gridSpan w:val="2"/>
            <w:vAlign w:val="center"/>
          </w:tcPr>
          <w:p>
            <w:pPr>
              <w:adjustRightInd w:val="0"/>
              <w:snapToGrid w:val="0"/>
              <w:spacing w:line="360" w:lineRule="auto"/>
              <w:rPr>
                <w:rFonts w:ascii="宋体" w:hAnsi="宋体" w:eastAsia="宋体" w:cs="宋体"/>
                <w:color w:val="auto"/>
                <w:kern w:val="0"/>
                <w:szCs w:val="21"/>
                <w:highlight w:val="none"/>
              </w:rPr>
            </w:pPr>
          </w:p>
        </w:tc>
        <w:tc>
          <w:tcPr>
            <w:tcW w:w="1356" w:type="dxa"/>
            <w:gridSpan w:val="2"/>
            <w:vAlign w:val="center"/>
          </w:tcPr>
          <w:p>
            <w:pPr>
              <w:adjustRightInd w:val="0"/>
              <w:snapToGrid w:val="0"/>
              <w:spacing w:line="360" w:lineRule="auto"/>
              <w:rPr>
                <w:rFonts w:ascii="宋体" w:hAnsi="宋体" w:eastAsia="宋体" w:cs="宋体"/>
                <w:color w:val="auto"/>
                <w:kern w:val="0"/>
                <w:szCs w:val="21"/>
                <w:highlight w:val="none"/>
              </w:rPr>
            </w:pPr>
          </w:p>
        </w:tc>
        <w:tc>
          <w:tcPr>
            <w:tcW w:w="1094" w:type="dxa"/>
            <w:vAlign w:val="center"/>
          </w:tcPr>
          <w:p>
            <w:pPr>
              <w:adjustRightInd w:val="0"/>
              <w:snapToGrid w:val="0"/>
              <w:spacing w:line="360" w:lineRule="auto"/>
              <w:rPr>
                <w:rFonts w:ascii="宋体" w:hAnsi="宋体" w:eastAsia="宋体" w:cs="宋体"/>
                <w:color w:val="auto"/>
                <w:kern w:val="0"/>
                <w:szCs w:val="21"/>
                <w:highlight w:val="none"/>
              </w:rPr>
            </w:pPr>
          </w:p>
        </w:tc>
        <w:tc>
          <w:tcPr>
            <w:tcW w:w="2471" w:type="dxa"/>
            <w:vAlign w:val="center"/>
          </w:tcPr>
          <w:p>
            <w:pPr>
              <w:adjustRightInd w:val="0"/>
              <w:snapToGrid w:val="0"/>
              <w:spacing w:line="360" w:lineRule="auto"/>
              <w:rPr>
                <w:rFonts w:ascii="宋体" w:hAnsi="宋体" w:eastAsia="宋体" w:cs="宋体"/>
                <w:color w:val="auto"/>
                <w:kern w:val="0"/>
                <w:szCs w:val="21"/>
                <w:highlight w:val="none"/>
              </w:rPr>
            </w:pPr>
          </w:p>
        </w:tc>
        <w:tc>
          <w:tcPr>
            <w:tcW w:w="1466" w:type="dxa"/>
            <w:gridSpan w:val="2"/>
            <w:vAlign w:val="center"/>
          </w:tcPr>
          <w:p>
            <w:pPr>
              <w:adjustRightInd w:val="0"/>
              <w:snapToGrid w:val="0"/>
              <w:spacing w:line="360" w:lineRule="auto"/>
              <w:rPr>
                <w:rFonts w:ascii="宋体" w:hAnsi="宋体" w:eastAsia="宋体" w:cs="宋体"/>
                <w:color w:val="auto"/>
                <w:kern w:val="0"/>
                <w:szCs w:val="21"/>
                <w:highlight w:val="none"/>
              </w:rPr>
            </w:pPr>
          </w:p>
        </w:tc>
        <w:tc>
          <w:tcPr>
            <w:tcW w:w="1354" w:type="dxa"/>
            <w:vAlign w:val="center"/>
          </w:tcPr>
          <w:p>
            <w:pPr>
              <w:adjustRightInd w:val="0"/>
              <w:snapToGrid w:val="0"/>
              <w:spacing w:line="360" w:lineRule="auto"/>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48" w:type="dxa"/>
            <w:gridSpan w:val="2"/>
            <w:vAlign w:val="center"/>
          </w:tcPr>
          <w:p>
            <w:pPr>
              <w:adjustRightInd w:val="0"/>
              <w:snapToGrid w:val="0"/>
              <w:spacing w:line="360" w:lineRule="auto"/>
              <w:rPr>
                <w:rFonts w:ascii="宋体" w:hAnsi="宋体" w:eastAsia="宋体" w:cs="宋体"/>
                <w:color w:val="auto"/>
                <w:kern w:val="0"/>
                <w:szCs w:val="21"/>
                <w:highlight w:val="none"/>
              </w:rPr>
            </w:pPr>
          </w:p>
        </w:tc>
        <w:tc>
          <w:tcPr>
            <w:tcW w:w="1356" w:type="dxa"/>
            <w:gridSpan w:val="2"/>
            <w:vAlign w:val="center"/>
          </w:tcPr>
          <w:p>
            <w:pPr>
              <w:adjustRightInd w:val="0"/>
              <w:snapToGrid w:val="0"/>
              <w:spacing w:line="360" w:lineRule="auto"/>
              <w:rPr>
                <w:rFonts w:ascii="宋体" w:hAnsi="宋体" w:eastAsia="宋体" w:cs="宋体"/>
                <w:color w:val="auto"/>
                <w:kern w:val="0"/>
                <w:szCs w:val="21"/>
                <w:highlight w:val="none"/>
              </w:rPr>
            </w:pPr>
          </w:p>
        </w:tc>
        <w:tc>
          <w:tcPr>
            <w:tcW w:w="1094" w:type="dxa"/>
            <w:vAlign w:val="center"/>
          </w:tcPr>
          <w:p>
            <w:pPr>
              <w:adjustRightInd w:val="0"/>
              <w:snapToGrid w:val="0"/>
              <w:spacing w:line="360" w:lineRule="auto"/>
              <w:rPr>
                <w:rFonts w:ascii="宋体" w:hAnsi="宋体" w:eastAsia="宋体" w:cs="宋体"/>
                <w:color w:val="auto"/>
                <w:kern w:val="0"/>
                <w:szCs w:val="21"/>
                <w:highlight w:val="none"/>
              </w:rPr>
            </w:pPr>
          </w:p>
        </w:tc>
        <w:tc>
          <w:tcPr>
            <w:tcW w:w="2471" w:type="dxa"/>
            <w:vAlign w:val="center"/>
          </w:tcPr>
          <w:p>
            <w:pPr>
              <w:adjustRightInd w:val="0"/>
              <w:snapToGrid w:val="0"/>
              <w:spacing w:line="360" w:lineRule="auto"/>
              <w:rPr>
                <w:rFonts w:ascii="宋体" w:hAnsi="宋体" w:eastAsia="宋体" w:cs="宋体"/>
                <w:color w:val="auto"/>
                <w:kern w:val="0"/>
                <w:szCs w:val="21"/>
                <w:highlight w:val="none"/>
              </w:rPr>
            </w:pPr>
          </w:p>
        </w:tc>
        <w:tc>
          <w:tcPr>
            <w:tcW w:w="1466" w:type="dxa"/>
            <w:gridSpan w:val="2"/>
            <w:vAlign w:val="center"/>
          </w:tcPr>
          <w:p>
            <w:pPr>
              <w:adjustRightInd w:val="0"/>
              <w:snapToGrid w:val="0"/>
              <w:spacing w:line="360" w:lineRule="auto"/>
              <w:rPr>
                <w:rFonts w:ascii="宋体" w:hAnsi="宋体" w:eastAsia="宋体" w:cs="宋体"/>
                <w:color w:val="auto"/>
                <w:kern w:val="0"/>
                <w:szCs w:val="21"/>
                <w:highlight w:val="none"/>
              </w:rPr>
            </w:pPr>
          </w:p>
        </w:tc>
        <w:tc>
          <w:tcPr>
            <w:tcW w:w="1354" w:type="dxa"/>
            <w:vAlign w:val="center"/>
          </w:tcPr>
          <w:p>
            <w:pPr>
              <w:adjustRightInd w:val="0"/>
              <w:snapToGrid w:val="0"/>
              <w:spacing w:line="360" w:lineRule="auto"/>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48" w:type="dxa"/>
            <w:gridSpan w:val="2"/>
            <w:vAlign w:val="center"/>
          </w:tcPr>
          <w:p>
            <w:pPr>
              <w:adjustRightInd w:val="0"/>
              <w:snapToGrid w:val="0"/>
              <w:spacing w:line="360" w:lineRule="auto"/>
              <w:rPr>
                <w:rFonts w:ascii="宋体" w:hAnsi="宋体" w:eastAsia="宋体" w:cs="宋体"/>
                <w:color w:val="auto"/>
                <w:kern w:val="0"/>
                <w:szCs w:val="21"/>
                <w:highlight w:val="none"/>
              </w:rPr>
            </w:pPr>
          </w:p>
        </w:tc>
        <w:tc>
          <w:tcPr>
            <w:tcW w:w="1356" w:type="dxa"/>
            <w:gridSpan w:val="2"/>
            <w:vAlign w:val="center"/>
          </w:tcPr>
          <w:p>
            <w:pPr>
              <w:adjustRightInd w:val="0"/>
              <w:snapToGrid w:val="0"/>
              <w:spacing w:line="360" w:lineRule="auto"/>
              <w:rPr>
                <w:rFonts w:ascii="宋体" w:hAnsi="宋体" w:eastAsia="宋体" w:cs="宋体"/>
                <w:color w:val="auto"/>
                <w:kern w:val="0"/>
                <w:szCs w:val="21"/>
                <w:highlight w:val="none"/>
              </w:rPr>
            </w:pPr>
          </w:p>
        </w:tc>
        <w:tc>
          <w:tcPr>
            <w:tcW w:w="1094" w:type="dxa"/>
            <w:vAlign w:val="center"/>
          </w:tcPr>
          <w:p>
            <w:pPr>
              <w:adjustRightInd w:val="0"/>
              <w:snapToGrid w:val="0"/>
              <w:spacing w:line="360" w:lineRule="auto"/>
              <w:rPr>
                <w:rFonts w:ascii="宋体" w:hAnsi="宋体" w:eastAsia="宋体" w:cs="宋体"/>
                <w:color w:val="auto"/>
                <w:kern w:val="0"/>
                <w:szCs w:val="21"/>
                <w:highlight w:val="none"/>
              </w:rPr>
            </w:pPr>
          </w:p>
        </w:tc>
        <w:tc>
          <w:tcPr>
            <w:tcW w:w="2471" w:type="dxa"/>
            <w:vAlign w:val="center"/>
          </w:tcPr>
          <w:p>
            <w:pPr>
              <w:adjustRightInd w:val="0"/>
              <w:snapToGrid w:val="0"/>
              <w:spacing w:line="360" w:lineRule="auto"/>
              <w:rPr>
                <w:rFonts w:ascii="宋体" w:hAnsi="宋体" w:eastAsia="宋体" w:cs="宋体"/>
                <w:color w:val="auto"/>
                <w:kern w:val="0"/>
                <w:szCs w:val="21"/>
                <w:highlight w:val="none"/>
              </w:rPr>
            </w:pPr>
          </w:p>
        </w:tc>
        <w:tc>
          <w:tcPr>
            <w:tcW w:w="1466" w:type="dxa"/>
            <w:gridSpan w:val="2"/>
            <w:vAlign w:val="center"/>
          </w:tcPr>
          <w:p>
            <w:pPr>
              <w:adjustRightInd w:val="0"/>
              <w:snapToGrid w:val="0"/>
              <w:spacing w:line="360" w:lineRule="auto"/>
              <w:rPr>
                <w:rFonts w:ascii="宋体" w:hAnsi="宋体" w:eastAsia="宋体" w:cs="宋体"/>
                <w:color w:val="auto"/>
                <w:kern w:val="0"/>
                <w:szCs w:val="21"/>
                <w:highlight w:val="none"/>
              </w:rPr>
            </w:pPr>
          </w:p>
        </w:tc>
        <w:tc>
          <w:tcPr>
            <w:tcW w:w="1354" w:type="dxa"/>
            <w:vAlign w:val="center"/>
          </w:tcPr>
          <w:p>
            <w:pPr>
              <w:adjustRightInd w:val="0"/>
              <w:snapToGrid w:val="0"/>
              <w:spacing w:line="360" w:lineRule="auto"/>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48" w:type="dxa"/>
            <w:gridSpan w:val="2"/>
            <w:vAlign w:val="center"/>
          </w:tcPr>
          <w:p>
            <w:pPr>
              <w:adjustRightInd w:val="0"/>
              <w:snapToGrid w:val="0"/>
              <w:spacing w:line="360" w:lineRule="auto"/>
              <w:rPr>
                <w:rFonts w:ascii="宋体" w:hAnsi="宋体" w:eastAsia="宋体" w:cs="宋体"/>
                <w:color w:val="auto"/>
                <w:kern w:val="0"/>
                <w:szCs w:val="21"/>
                <w:highlight w:val="none"/>
              </w:rPr>
            </w:pPr>
          </w:p>
        </w:tc>
        <w:tc>
          <w:tcPr>
            <w:tcW w:w="1356" w:type="dxa"/>
            <w:gridSpan w:val="2"/>
            <w:vAlign w:val="center"/>
          </w:tcPr>
          <w:p>
            <w:pPr>
              <w:adjustRightInd w:val="0"/>
              <w:snapToGrid w:val="0"/>
              <w:spacing w:line="360" w:lineRule="auto"/>
              <w:rPr>
                <w:rFonts w:ascii="宋体" w:hAnsi="宋体" w:eastAsia="宋体" w:cs="宋体"/>
                <w:color w:val="auto"/>
                <w:kern w:val="0"/>
                <w:szCs w:val="21"/>
                <w:highlight w:val="none"/>
              </w:rPr>
            </w:pPr>
          </w:p>
        </w:tc>
        <w:tc>
          <w:tcPr>
            <w:tcW w:w="1094" w:type="dxa"/>
            <w:vAlign w:val="center"/>
          </w:tcPr>
          <w:p>
            <w:pPr>
              <w:adjustRightInd w:val="0"/>
              <w:snapToGrid w:val="0"/>
              <w:spacing w:line="360" w:lineRule="auto"/>
              <w:rPr>
                <w:rFonts w:ascii="宋体" w:hAnsi="宋体" w:eastAsia="宋体" w:cs="宋体"/>
                <w:color w:val="auto"/>
                <w:kern w:val="0"/>
                <w:szCs w:val="21"/>
                <w:highlight w:val="none"/>
              </w:rPr>
            </w:pPr>
          </w:p>
        </w:tc>
        <w:tc>
          <w:tcPr>
            <w:tcW w:w="2471" w:type="dxa"/>
            <w:vAlign w:val="center"/>
          </w:tcPr>
          <w:p>
            <w:pPr>
              <w:adjustRightInd w:val="0"/>
              <w:snapToGrid w:val="0"/>
              <w:spacing w:line="360" w:lineRule="auto"/>
              <w:rPr>
                <w:rFonts w:ascii="宋体" w:hAnsi="宋体" w:eastAsia="宋体" w:cs="宋体"/>
                <w:color w:val="auto"/>
                <w:kern w:val="0"/>
                <w:szCs w:val="21"/>
                <w:highlight w:val="none"/>
              </w:rPr>
            </w:pPr>
          </w:p>
        </w:tc>
        <w:tc>
          <w:tcPr>
            <w:tcW w:w="1466" w:type="dxa"/>
            <w:gridSpan w:val="2"/>
            <w:vAlign w:val="center"/>
          </w:tcPr>
          <w:p>
            <w:pPr>
              <w:adjustRightInd w:val="0"/>
              <w:snapToGrid w:val="0"/>
              <w:spacing w:line="360" w:lineRule="auto"/>
              <w:rPr>
                <w:rFonts w:ascii="宋体" w:hAnsi="宋体" w:eastAsia="宋体" w:cs="宋体"/>
                <w:color w:val="auto"/>
                <w:kern w:val="0"/>
                <w:szCs w:val="21"/>
                <w:highlight w:val="none"/>
              </w:rPr>
            </w:pPr>
          </w:p>
          <w:p>
            <w:pPr>
              <w:rPr>
                <w:rFonts w:ascii="宋体" w:hAnsi="宋体" w:eastAsia="宋体" w:cs="宋体"/>
                <w:color w:val="auto"/>
                <w:szCs w:val="21"/>
                <w:highlight w:val="none"/>
              </w:rPr>
            </w:pPr>
          </w:p>
        </w:tc>
        <w:tc>
          <w:tcPr>
            <w:tcW w:w="1354" w:type="dxa"/>
            <w:vAlign w:val="center"/>
          </w:tcPr>
          <w:p>
            <w:pPr>
              <w:adjustRightInd w:val="0"/>
              <w:snapToGrid w:val="0"/>
              <w:spacing w:line="360" w:lineRule="auto"/>
              <w:rPr>
                <w:rFonts w:ascii="宋体" w:hAnsi="宋体" w:eastAsia="宋体" w:cs="宋体"/>
                <w:color w:val="auto"/>
                <w:kern w:val="0"/>
                <w:szCs w:val="21"/>
                <w:highlight w:val="none"/>
              </w:rPr>
            </w:pPr>
          </w:p>
        </w:tc>
      </w:tr>
    </w:tbl>
    <w:p>
      <w:pPr>
        <w:widowControl/>
        <w:jc w:val="left"/>
        <w:rPr>
          <w:rFonts w:ascii="宋体" w:hAnsi="宋体"/>
          <w:snapToGrid w:val="0"/>
          <w:color w:val="auto"/>
          <w:kern w:val="0"/>
          <w:highlight w:val="none"/>
        </w:rPr>
      </w:pPr>
      <w:r>
        <w:rPr>
          <w:rFonts w:ascii="宋体" w:hAnsi="宋体"/>
          <w:snapToGrid w:val="0"/>
          <w:color w:val="auto"/>
          <w:kern w:val="0"/>
          <w:highlight w:val="none"/>
        </w:rPr>
        <w:br w:type="page"/>
      </w:r>
    </w:p>
    <w:p>
      <w:pPr>
        <w:widowControl/>
        <w:jc w:val="left"/>
        <w:rPr>
          <w:rFonts w:ascii="宋体" w:hAnsi="宋体"/>
          <w:snapToGrid w:val="0"/>
          <w:color w:val="auto"/>
          <w:kern w:val="0"/>
          <w:highlight w:val="none"/>
        </w:rPr>
      </w:pPr>
    </w:p>
    <w:p>
      <w:pPr>
        <w:adjustRightInd w:val="0"/>
        <w:snapToGrid w:val="0"/>
        <w:spacing w:line="360" w:lineRule="auto"/>
        <w:jc w:val="center"/>
        <w:rPr>
          <w:rFonts w:ascii="黑体" w:hAnsi="宋体" w:eastAsia="黑体"/>
          <w:snapToGrid w:val="0"/>
          <w:color w:val="auto"/>
          <w:kern w:val="0"/>
          <w:sz w:val="32"/>
          <w:szCs w:val="32"/>
          <w:highlight w:val="none"/>
        </w:rPr>
      </w:pPr>
      <w:r>
        <w:rPr>
          <w:rFonts w:hint="eastAsia" w:ascii="黑体" w:hAnsi="宋体" w:eastAsia="黑体"/>
          <w:snapToGrid w:val="0"/>
          <w:color w:val="auto"/>
          <w:kern w:val="0"/>
          <w:sz w:val="32"/>
          <w:szCs w:val="32"/>
          <w:highlight w:val="none"/>
        </w:rPr>
        <w:t>四、投标人拟投入监理仪器、设备计划表（与技术标一致）</w:t>
      </w:r>
    </w:p>
    <w:tbl>
      <w:tblPr>
        <w:tblStyle w:val="20"/>
        <w:tblW w:w="92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8"/>
        <w:gridCol w:w="2208"/>
        <w:gridCol w:w="1153"/>
        <w:gridCol w:w="825"/>
        <w:gridCol w:w="825"/>
        <w:gridCol w:w="1153"/>
        <w:gridCol w:w="1153"/>
        <w:gridCol w:w="11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18"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序号</w:t>
            </w:r>
          </w:p>
        </w:tc>
        <w:tc>
          <w:tcPr>
            <w:tcW w:w="2208"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监理仪器设备名称</w:t>
            </w:r>
          </w:p>
        </w:tc>
        <w:tc>
          <w:tcPr>
            <w:tcW w:w="115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规格型号</w:t>
            </w:r>
          </w:p>
        </w:tc>
        <w:tc>
          <w:tcPr>
            <w:tcW w:w="82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单位</w:t>
            </w:r>
          </w:p>
        </w:tc>
        <w:tc>
          <w:tcPr>
            <w:tcW w:w="82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数量</w:t>
            </w:r>
          </w:p>
        </w:tc>
        <w:tc>
          <w:tcPr>
            <w:tcW w:w="115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性能说明</w:t>
            </w:r>
          </w:p>
        </w:tc>
        <w:tc>
          <w:tcPr>
            <w:tcW w:w="115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设备来源</w:t>
            </w:r>
          </w:p>
        </w:tc>
        <w:tc>
          <w:tcPr>
            <w:tcW w:w="1152"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进场时间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18"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2208"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82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82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152"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18"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2208"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82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82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152"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18"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2208"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82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82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152"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18"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2208"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82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82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152"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18"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2208"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82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82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152"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18"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2208"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82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82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152"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18"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2208"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82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82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152"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18"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2208"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82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82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152"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18"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2208"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82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82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152"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18"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评审</w:t>
            </w:r>
          </w:p>
          <w:p>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意见</w:t>
            </w:r>
          </w:p>
        </w:tc>
        <w:tc>
          <w:tcPr>
            <w:tcW w:w="8469" w:type="dxa"/>
            <w:gridSpan w:val="7"/>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r>
    </w:tbl>
    <w:p>
      <w:pPr>
        <w:adjustRightInd w:val="0"/>
        <w:snapToGrid w:val="0"/>
        <w:spacing w:line="360" w:lineRule="auto"/>
        <w:jc w:val="left"/>
        <w:rPr>
          <w:rFonts w:ascii="宋体" w:hAnsi="宋体"/>
          <w:snapToGrid w:val="0"/>
          <w:color w:val="auto"/>
          <w:kern w:val="0"/>
          <w:szCs w:val="19"/>
          <w:highlight w:val="none"/>
        </w:rPr>
      </w:pPr>
    </w:p>
    <w:p>
      <w:pPr>
        <w:adjustRightInd w:val="0"/>
        <w:snapToGrid w:val="0"/>
        <w:spacing w:line="360" w:lineRule="auto"/>
        <w:jc w:val="left"/>
        <w:rPr>
          <w:rFonts w:ascii="楷体_GB2312" w:hAnsi="楷体_GB2312" w:eastAsia="楷体_GB2312" w:cs="楷体_GB2312"/>
          <w:snapToGrid w:val="0"/>
          <w:color w:val="auto"/>
          <w:kern w:val="0"/>
          <w:szCs w:val="19"/>
          <w:highlight w:val="none"/>
        </w:rPr>
      </w:pPr>
      <w:r>
        <w:rPr>
          <w:rFonts w:hint="eastAsia" w:ascii="楷体_GB2312" w:hAnsi="楷体_GB2312" w:eastAsia="楷体_GB2312" w:cs="楷体_GB2312"/>
          <w:snapToGrid w:val="0"/>
          <w:color w:val="auto"/>
          <w:kern w:val="0"/>
          <w:szCs w:val="19"/>
          <w:highlight w:val="none"/>
        </w:rPr>
        <w:t>特别说明：投标人拟投入的监理仪器、设备，应该是结合本工程实际的施工测量复核和简易的质量实测实量所需的仪器、设备配置。如配置了含有具有工程质量检测资质才能执业使用的仪器、设备，或配置了与施工测量复核和简易的质量实测实量无关的监理仪器设备。评标专家根据工程实际情况对仪器、设备是否满足工作需求提出评审意见。</w:t>
      </w:r>
    </w:p>
    <w:p>
      <w:pPr>
        <w:widowControl/>
        <w:jc w:val="left"/>
        <w:rPr>
          <w:rFonts w:ascii="宋体" w:hAnsi="宋体"/>
          <w:snapToGrid w:val="0"/>
          <w:color w:val="auto"/>
          <w:kern w:val="0"/>
          <w:szCs w:val="19"/>
          <w:highlight w:val="none"/>
        </w:rPr>
      </w:pPr>
      <w:r>
        <w:rPr>
          <w:rFonts w:ascii="宋体" w:hAnsi="宋体"/>
          <w:snapToGrid w:val="0"/>
          <w:color w:val="auto"/>
          <w:kern w:val="0"/>
          <w:szCs w:val="19"/>
          <w:highlight w:val="none"/>
        </w:rPr>
        <w:br w:type="page"/>
      </w:r>
    </w:p>
    <w:p>
      <w:pPr>
        <w:adjustRightInd w:val="0"/>
        <w:snapToGrid w:val="0"/>
        <w:spacing w:line="360" w:lineRule="auto"/>
        <w:jc w:val="center"/>
        <w:rPr>
          <w:rFonts w:ascii="黑体" w:hAnsi="宋体" w:eastAsia="黑体"/>
          <w:snapToGrid w:val="0"/>
          <w:color w:val="auto"/>
          <w:kern w:val="0"/>
          <w:sz w:val="32"/>
          <w:szCs w:val="32"/>
          <w:highlight w:val="none"/>
        </w:rPr>
      </w:pPr>
      <w:r>
        <w:rPr>
          <w:rFonts w:hint="eastAsia" w:ascii="黑体" w:hAnsi="宋体" w:eastAsia="黑体"/>
          <w:snapToGrid w:val="0"/>
          <w:color w:val="auto"/>
          <w:kern w:val="0"/>
          <w:sz w:val="32"/>
          <w:szCs w:val="32"/>
          <w:highlight w:val="none"/>
        </w:rPr>
        <w:t>五、招标文件要求提交的其他资料</w:t>
      </w:r>
    </w:p>
    <w:p>
      <w:pPr>
        <w:adjustRightInd w:val="0"/>
        <w:snapToGrid w:val="0"/>
        <w:spacing w:line="360" w:lineRule="auto"/>
        <w:ind w:firstLine="420" w:firstLineChars="200"/>
        <w:rPr>
          <w:rFonts w:ascii="宋体" w:hAnsi="Calibri"/>
          <w:color w:val="auto"/>
          <w:kern w:val="0"/>
          <w:szCs w:val="21"/>
          <w:highlight w:val="none"/>
        </w:rPr>
      </w:pP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1、其他资料</w:t>
      </w:r>
    </w:p>
    <w:p>
      <w:pPr>
        <w:adjustRightInd w:val="0"/>
        <w:snapToGrid w:val="0"/>
        <w:spacing w:line="360" w:lineRule="auto"/>
        <w:ind w:firstLine="420" w:firstLineChars="200"/>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p>
    <w:p>
      <w:pPr>
        <w:widowControl/>
        <w:jc w:val="left"/>
        <w:rPr>
          <w:rFonts w:ascii="宋体"/>
          <w:color w:val="auto"/>
          <w:kern w:val="0"/>
          <w:sz w:val="24"/>
          <w:highlight w:val="none"/>
        </w:rPr>
      </w:pPr>
      <w:r>
        <w:rPr>
          <w:rFonts w:ascii="宋体"/>
          <w:color w:val="auto"/>
          <w:kern w:val="0"/>
          <w:sz w:val="24"/>
          <w:highlight w:val="none"/>
        </w:rPr>
        <w:br w:type="page"/>
      </w:r>
    </w:p>
    <w:p>
      <w:pPr>
        <w:adjustRightInd w:val="0"/>
        <w:snapToGrid w:val="0"/>
        <w:spacing w:line="360" w:lineRule="auto"/>
        <w:ind w:firstLine="6425" w:firstLineChars="2000"/>
        <w:rPr>
          <w:rFonts w:ascii="宋体" w:hAnsi="宋体" w:eastAsia="宋体" w:cs="宋体"/>
          <w:b/>
          <w:bCs/>
          <w:color w:val="auto"/>
          <w:kern w:val="0"/>
          <w:sz w:val="32"/>
          <w:szCs w:val="32"/>
          <w:highlight w:val="none"/>
          <w:u w:val="single"/>
        </w:rPr>
      </w:pPr>
      <w:r>
        <w:rPr>
          <w:rFonts w:hint="eastAsia" w:ascii="宋体" w:hAnsi="宋体" w:eastAsia="宋体" w:cs="宋体"/>
          <w:b/>
          <w:color w:val="auto"/>
          <w:kern w:val="0"/>
          <w:sz w:val="32"/>
          <w:szCs w:val="32"/>
          <w:highlight w:val="none"/>
        </w:rPr>
        <w:t>工程编号：</w:t>
      </w:r>
      <w:r>
        <w:rPr>
          <w:rFonts w:hint="eastAsia" w:ascii="宋体" w:hAnsi="宋体" w:eastAsia="宋体" w:cs="宋体"/>
          <w:b/>
          <w:bCs/>
          <w:color w:val="auto"/>
          <w:kern w:val="0"/>
          <w:sz w:val="32"/>
          <w:szCs w:val="32"/>
          <w:highlight w:val="none"/>
          <w:u w:val="single"/>
        </w:rPr>
        <w:t>_______</w:t>
      </w:r>
    </w:p>
    <w:p>
      <w:pPr>
        <w:adjustRightInd w:val="0"/>
        <w:snapToGrid w:val="0"/>
        <w:spacing w:line="360" w:lineRule="auto"/>
        <w:rPr>
          <w:rFonts w:ascii="宋体" w:hAnsi="宋体" w:eastAsia="宋体" w:cs="宋体"/>
          <w:b/>
          <w:color w:val="auto"/>
          <w:kern w:val="0"/>
          <w:sz w:val="32"/>
          <w:szCs w:val="32"/>
          <w:highlight w:val="none"/>
        </w:rPr>
      </w:pPr>
    </w:p>
    <w:p>
      <w:pPr>
        <w:adjustRightInd w:val="0"/>
        <w:snapToGrid w:val="0"/>
        <w:spacing w:line="360" w:lineRule="auto"/>
        <w:jc w:val="center"/>
        <w:rPr>
          <w:rFonts w:ascii="宋体" w:hAnsi="宋体" w:eastAsia="宋体" w:cs="宋体"/>
          <w:b/>
          <w:color w:val="auto"/>
          <w:kern w:val="0"/>
          <w:sz w:val="72"/>
          <w:highlight w:val="none"/>
        </w:rPr>
      </w:pPr>
      <w:r>
        <w:rPr>
          <w:rFonts w:hint="eastAsia" w:ascii="宋体" w:hAnsi="宋体" w:eastAsia="宋体" w:cs="宋体"/>
          <w:b/>
          <w:color w:val="auto"/>
          <w:kern w:val="0"/>
          <w:sz w:val="72"/>
          <w:highlight w:val="none"/>
        </w:rPr>
        <w:t>深圳市建设工程监理类招标</w:t>
      </w:r>
    </w:p>
    <w:p>
      <w:pPr>
        <w:adjustRightInd w:val="0"/>
        <w:snapToGrid w:val="0"/>
        <w:spacing w:line="360" w:lineRule="auto"/>
        <w:jc w:val="center"/>
        <w:rPr>
          <w:rFonts w:ascii="宋体" w:hAnsi="宋体" w:eastAsia="宋体" w:cs="宋体"/>
          <w:b/>
          <w:color w:val="auto"/>
          <w:kern w:val="0"/>
          <w:sz w:val="72"/>
          <w:highlight w:val="none"/>
        </w:rPr>
      </w:pPr>
      <w:r>
        <w:rPr>
          <w:rFonts w:hint="eastAsia" w:ascii="宋体" w:hAnsi="宋体" w:eastAsia="宋体" w:cs="宋体"/>
          <w:b/>
          <w:color w:val="auto"/>
          <w:kern w:val="0"/>
          <w:sz w:val="72"/>
          <w:highlight w:val="none"/>
        </w:rPr>
        <w:t>投标文件</w:t>
      </w:r>
    </w:p>
    <w:p>
      <w:pPr>
        <w:adjustRightInd w:val="0"/>
        <w:snapToGrid w:val="0"/>
        <w:spacing w:line="360" w:lineRule="auto"/>
        <w:jc w:val="center"/>
        <w:rPr>
          <w:rFonts w:ascii="宋体" w:hAnsi="宋体" w:eastAsia="宋体" w:cs="宋体"/>
          <w:b/>
          <w:color w:val="auto"/>
          <w:kern w:val="0"/>
          <w:sz w:val="72"/>
          <w:highlight w:val="none"/>
        </w:rPr>
      </w:pPr>
    </w:p>
    <w:p>
      <w:pPr>
        <w:adjustRightInd w:val="0"/>
        <w:snapToGrid w:val="0"/>
        <w:spacing w:line="360" w:lineRule="auto"/>
        <w:jc w:val="center"/>
        <w:rPr>
          <w:rFonts w:ascii="宋体" w:hAnsi="宋体" w:eastAsia="宋体" w:cs="宋体"/>
          <w:b/>
          <w:color w:val="auto"/>
          <w:kern w:val="0"/>
          <w:sz w:val="72"/>
          <w:highlight w:val="none"/>
        </w:rPr>
      </w:pPr>
    </w:p>
    <w:p>
      <w:pPr>
        <w:adjustRightInd w:val="0"/>
        <w:snapToGrid w:val="0"/>
        <w:spacing w:line="360" w:lineRule="auto"/>
        <w:jc w:val="center"/>
        <w:rPr>
          <w:rFonts w:ascii="宋体" w:hAnsi="宋体" w:eastAsia="宋体" w:cs="宋体"/>
          <w:b/>
          <w:color w:val="auto"/>
          <w:kern w:val="0"/>
          <w:sz w:val="72"/>
          <w:highlight w:val="none"/>
        </w:rPr>
      </w:pPr>
    </w:p>
    <w:p>
      <w:pPr>
        <w:adjustRightInd w:val="0"/>
        <w:snapToGrid w:val="0"/>
        <w:spacing w:line="360" w:lineRule="auto"/>
        <w:rPr>
          <w:rFonts w:ascii="宋体" w:hAnsi="宋体" w:eastAsia="宋体" w:cs="宋体"/>
          <w:b/>
          <w:color w:val="auto"/>
          <w:kern w:val="0"/>
          <w:sz w:val="32"/>
          <w:highlight w:val="none"/>
        </w:rPr>
      </w:pPr>
      <w:r>
        <w:rPr>
          <w:rFonts w:hint="eastAsia" w:ascii="宋体" w:hAnsi="宋体" w:eastAsia="宋体" w:cs="宋体"/>
          <w:b/>
          <w:color w:val="auto"/>
          <w:kern w:val="0"/>
          <w:sz w:val="32"/>
          <w:highlight w:val="none"/>
        </w:rPr>
        <w:t>工程名称：</w:t>
      </w:r>
      <w:r>
        <w:rPr>
          <w:rFonts w:hint="eastAsia" w:ascii="宋体" w:hAnsi="宋体" w:eastAsia="宋体" w:cs="宋体"/>
          <w:b/>
          <w:color w:val="auto"/>
          <w:kern w:val="0"/>
          <w:sz w:val="32"/>
          <w:highlight w:val="none"/>
          <w:u w:val="single"/>
        </w:rPr>
        <w:t>___________________________________________</w:t>
      </w:r>
    </w:p>
    <w:p>
      <w:pPr>
        <w:adjustRightInd w:val="0"/>
        <w:snapToGrid w:val="0"/>
        <w:spacing w:line="360" w:lineRule="auto"/>
        <w:rPr>
          <w:rFonts w:ascii="宋体" w:hAnsi="宋体" w:eastAsia="宋体" w:cs="宋体"/>
          <w:b/>
          <w:color w:val="auto"/>
          <w:kern w:val="0"/>
          <w:sz w:val="32"/>
          <w:highlight w:val="none"/>
        </w:rPr>
      </w:pPr>
    </w:p>
    <w:p>
      <w:pPr>
        <w:adjustRightInd w:val="0"/>
        <w:snapToGrid w:val="0"/>
        <w:spacing w:line="360" w:lineRule="auto"/>
        <w:outlineLvl w:val="1"/>
        <w:rPr>
          <w:rFonts w:ascii="宋体" w:hAnsi="宋体" w:eastAsia="宋体" w:cs="宋体"/>
          <w:b/>
          <w:color w:val="auto"/>
          <w:kern w:val="0"/>
          <w:sz w:val="32"/>
          <w:highlight w:val="none"/>
        </w:rPr>
      </w:pPr>
      <w:bookmarkStart w:id="63" w:name="_Toc1779"/>
      <w:bookmarkStart w:id="64" w:name="_Toc27945"/>
      <w:bookmarkStart w:id="65" w:name="_Toc45702653"/>
      <w:bookmarkStart w:id="66" w:name="_Toc10618"/>
      <w:r>
        <w:rPr>
          <w:rFonts w:hint="eastAsia" w:ascii="宋体" w:hAnsi="宋体" w:eastAsia="宋体" w:cs="宋体"/>
          <w:b/>
          <w:color w:val="auto"/>
          <w:kern w:val="0"/>
          <w:sz w:val="32"/>
          <w:highlight w:val="none"/>
        </w:rPr>
        <w:t>投标文件内容：</w:t>
      </w:r>
      <w:r>
        <w:rPr>
          <w:rFonts w:hint="eastAsia" w:ascii="宋体" w:hAnsi="宋体" w:eastAsia="宋体" w:cs="宋体"/>
          <w:b/>
          <w:color w:val="auto"/>
          <w:kern w:val="0"/>
          <w:sz w:val="52"/>
          <w:highlight w:val="none"/>
          <w:u w:val="single"/>
        </w:rPr>
        <w:t>技术标部分</w:t>
      </w:r>
      <w:bookmarkEnd w:id="63"/>
      <w:bookmarkEnd w:id="64"/>
      <w:bookmarkEnd w:id="65"/>
      <w:bookmarkEnd w:id="66"/>
    </w:p>
    <w:p>
      <w:pPr>
        <w:adjustRightInd w:val="0"/>
        <w:snapToGrid w:val="0"/>
        <w:spacing w:line="360" w:lineRule="auto"/>
        <w:rPr>
          <w:rFonts w:ascii="宋体" w:hAnsi="宋体" w:eastAsia="宋体" w:cs="宋体"/>
          <w:b/>
          <w:color w:val="auto"/>
          <w:kern w:val="0"/>
          <w:sz w:val="32"/>
          <w:highlight w:val="none"/>
        </w:rPr>
      </w:pPr>
    </w:p>
    <w:p>
      <w:pPr>
        <w:adjustRightInd w:val="0"/>
        <w:snapToGrid w:val="0"/>
        <w:spacing w:line="360" w:lineRule="auto"/>
        <w:rPr>
          <w:rFonts w:ascii="宋体" w:hAnsi="宋体" w:eastAsia="宋体" w:cs="宋体"/>
          <w:b/>
          <w:color w:val="auto"/>
          <w:kern w:val="0"/>
          <w:sz w:val="32"/>
          <w:highlight w:val="none"/>
        </w:rPr>
      </w:pPr>
      <w:r>
        <w:rPr>
          <w:rFonts w:hint="eastAsia" w:ascii="宋体" w:hAnsi="宋体" w:eastAsia="宋体" w:cs="宋体"/>
          <w:b/>
          <w:color w:val="auto"/>
          <w:kern w:val="0"/>
          <w:sz w:val="32"/>
          <w:highlight w:val="none"/>
        </w:rPr>
        <w:t>日期：</w:t>
      </w:r>
      <w:r>
        <w:rPr>
          <w:rFonts w:hint="eastAsia" w:ascii="宋体" w:hAnsi="宋体" w:eastAsia="宋体" w:cs="宋体"/>
          <w:b/>
          <w:color w:val="auto"/>
          <w:kern w:val="0"/>
          <w:sz w:val="32"/>
          <w:highlight w:val="none"/>
          <w:u w:val="single"/>
        </w:rPr>
        <w:t>____________</w:t>
      </w:r>
      <w:r>
        <w:rPr>
          <w:rFonts w:hint="eastAsia" w:ascii="宋体" w:hAnsi="宋体" w:eastAsia="宋体" w:cs="宋体"/>
          <w:b/>
          <w:color w:val="auto"/>
          <w:kern w:val="0"/>
          <w:sz w:val="32"/>
          <w:highlight w:val="none"/>
        </w:rPr>
        <w:t>年</w:t>
      </w:r>
      <w:r>
        <w:rPr>
          <w:rFonts w:hint="eastAsia" w:ascii="宋体" w:hAnsi="宋体" w:eastAsia="宋体" w:cs="宋体"/>
          <w:b/>
          <w:color w:val="auto"/>
          <w:kern w:val="0"/>
          <w:sz w:val="32"/>
          <w:highlight w:val="none"/>
          <w:u w:val="single"/>
        </w:rPr>
        <w:t>______</w:t>
      </w:r>
      <w:r>
        <w:rPr>
          <w:rFonts w:hint="eastAsia" w:ascii="宋体" w:hAnsi="宋体" w:eastAsia="宋体" w:cs="宋体"/>
          <w:b/>
          <w:color w:val="auto"/>
          <w:kern w:val="0"/>
          <w:sz w:val="32"/>
          <w:highlight w:val="none"/>
        </w:rPr>
        <w:t>月</w:t>
      </w:r>
      <w:r>
        <w:rPr>
          <w:rFonts w:hint="eastAsia" w:ascii="宋体" w:hAnsi="宋体" w:eastAsia="宋体" w:cs="宋体"/>
          <w:b/>
          <w:color w:val="auto"/>
          <w:kern w:val="0"/>
          <w:sz w:val="32"/>
          <w:highlight w:val="none"/>
          <w:u w:val="single"/>
        </w:rPr>
        <w:t>______</w:t>
      </w:r>
      <w:r>
        <w:rPr>
          <w:rFonts w:hint="eastAsia" w:ascii="宋体" w:hAnsi="宋体" w:eastAsia="宋体" w:cs="宋体"/>
          <w:b/>
          <w:color w:val="auto"/>
          <w:kern w:val="0"/>
          <w:sz w:val="32"/>
          <w:highlight w:val="none"/>
        </w:rPr>
        <w:t>日</w:t>
      </w:r>
    </w:p>
    <w:p>
      <w:pPr>
        <w:rPr>
          <w:color w:val="auto"/>
          <w:highlight w:val="none"/>
        </w:rPr>
      </w:pPr>
      <w:r>
        <w:rPr>
          <w:color w:val="auto"/>
          <w:highlight w:val="none"/>
        </w:rPr>
        <w:br w:type="page"/>
      </w:r>
    </w:p>
    <w:p>
      <w:pPr>
        <w:adjustRightInd w:val="0"/>
        <w:snapToGrid w:val="0"/>
        <w:spacing w:line="360" w:lineRule="auto"/>
        <w:jc w:val="center"/>
        <w:rPr>
          <w:rFonts w:ascii="宋体" w:hAnsi="宋体" w:eastAsia="宋体" w:cs="宋体"/>
          <w:b/>
          <w:color w:val="auto"/>
          <w:kern w:val="0"/>
          <w:sz w:val="32"/>
          <w:szCs w:val="32"/>
          <w:highlight w:val="none"/>
        </w:rPr>
      </w:pPr>
      <w:r>
        <w:rPr>
          <w:rFonts w:hint="eastAsia" w:ascii="宋体" w:hAnsi="宋体" w:eastAsia="宋体" w:cs="宋体"/>
          <w:b/>
          <w:color w:val="auto"/>
          <w:kern w:val="0"/>
          <w:sz w:val="32"/>
          <w:szCs w:val="32"/>
          <w:highlight w:val="none"/>
        </w:rPr>
        <w:t>技术标编写目录及要求</w:t>
      </w:r>
    </w:p>
    <w:p>
      <w:pPr>
        <w:adjustRightInd w:val="0"/>
        <w:snapToGrid w:val="0"/>
        <w:spacing w:line="360" w:lineRule="auto"/>
        <w:ind w:firstLine="420" w:firstLineChars="200"/>
        <w:rPr>
          <w:rFonts w:ascii="宋体" w:hAnsi="宋体"/>
          <w:color w:val="auto"/>
          <w:kern w:val="0"/>
          <w:szCs w:val="21"/>
          <w:highlight w:val="none"/>
        </w:rPr>
      </w:pP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要求投标人编制技术标书的，应在招标文件中明确列出技术标部分目录，包括篇、章、节的标题及主要编制内容。招标人可以限制技术标部分的最高允许页数，超过限制页数的投标文件将被评标委员会在评审时作扣分等处理。</w:t>
      </w:r>
    </w:p>
    <w:p>
      <w:pPr>
        <w:adjustRightInd w:val="0"/>
        <w:snapToGrid w:val="0"/>
        <w:spacing w:line="360" w:lineRule="auto"/>
        <w:jc w:val="center"/>
        <w:rPr>
          <w:rFonts w:ascii="宋体" w:hAnsi="宋体"/>
          <w:color w:val="auto"/>
          <w:kern w:val="0"/>
          <w:sz w:val="32"/>
          <w:highlight w:val="none"/>
        </w:rPr>
      </w:pPr>
    </w:p>
    <w:p>
      <w:pPr>
        <w:adjustRightInd w:val="0"/>
        <w:snapToGrid w:val="0"/>
        <w:spacing w:line="360" w:lineRule="auto"/>
        <w:jc w:val="center"/>
        <w:rPr>
          <w:rFonts w:ascii="黑体" w:hAnsi="黑体" w:eastAsia="黑体" w:cs="黑体"/>
          <w:b/>
          <w:color w:val="auto"/>
          <w:kern w:val="0"/>
          <w:sz w:val="30"/>
          <w:szCs w:val="30"/>
          <w:highlight w:val="none"/>
        </w:rPr>
      </w:pPr>
      <w:r>
        <w:rPr>
          <w:rFonts w:hint="eastAsia" w:ascii="黑体" w:hAnsi="黑体" w:eastAsia="黑体" w:cs="黑体"/>
          <w:b/>
          <w:color w:val="auto"/>
          <w:kern w:val="0"/>
          <w:sz w:val="30"/>
          <w:szCs w:val="30"/>
          <w:highlight w:val="none"/>
        </w:rPr>
        <w:t>本节编写指南</w:t>
      </w:r>
    </w:p>
    <w:p>
      <w:pPr>
        <w:adjustRightInd w:val="0"/>
        <w:snapToGrid w:val="0"/>
        <w:spacing w:line="360" w:lineRule="auto"/>
        <w:ind w:firstLine="1365" w:firstLineChars="65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（仅供参考，不作评审依据，技术标需评审的内容详见“评审项目”）</w:t>
      </w:r>
    </w:p>
    <w:p>
      <w:pPr>
        <w:adjustRightInd w:val="0"/>
        <w:snapToGrid w:val="0"/>
        <w:spacing w:line="360" w:lineRule="auto"/>
        <w:ind w:firstLine="1365" w:firstLineChars="650"/>
        <w:rPr>
          <w:rFonts w:ascii="宋体" w:hAnsi="宋体" w:eastAsia="宋体" w:cs="宋体"/>
          <w:color w:val="auto"/>
          <w:kern w:val="0"/>
          <w:szCs w:val="21"/>
          <w:highlight w:val="none"/>
        </w:rPr>
      </w:pPr>
    </w:p>
    <w:p>
      <w:pPr>
        <w:adjustRightInd w:val="0"/>
        <w:snapToGrid w:val="0"/>
        <w:spacing w:line="360" w:lineRule="auto"/>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第一章  工程概况</w:t>
      </w:r>
    </w:p>
    <w:p>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准确概述招标工程的工程特征、主要工程内容和工程现场条件，以及招标人的工程建设目标。</w:t>
      </w:r>
    </w:p>
    <w:p>
      <w:pPr>
        <w:adjustRightInd w:val="0"/>
        <w:snapToGrid w:val="0"/>
        <w:spacing w:line="360" w:lineRule="auto"/>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第二章  工程特点、工程难点与工程风险</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概述招标工程的工程特点，分析招标工程的工程难点，指出招标工程的工程风险。</w:t>
      </w:r>
    </w:p>
    <w:p>
      <w:pPr>
        <w:adjustRightInd w:val="0"/>
        <w:snapToGrid w:val="0"/>
        <w:spacing w:line="360" w:lineRule="auto"/>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第三章  针对性的工程监理措施</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根据招标工程的特点、难点与工程风险，结合国家和省、市有关工程监理的相关规定，以及深圳市工程监理企业标准化管理规程的具体要求，从确保工程监理品质，满足招标人服务需求出发，围绕下列各方面（前缀带有“□”的由招标人根据需要自主选择），提出针对性强、重点突出的工程监理措施。</w:t>
      </w:r>
    </w:p>
    <w:p>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1.工程质量控制；</w:t>
      </w:r>
    </w:p>
    <w:p>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2.施工进度控制；</w:t>
      </w:r>
    </w:p>
    <w:p>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3.工程投资控制；</w:t>
      </w:r>
    </w:p>
    <w:p>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4.安全生产管理的服务活动；</w:t>
      </w:r>
    </w:p>
    <w:p>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5.工程合同管理；</w:t>
      </w:r>
    </w:p>
    <w:p>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6.信息资料管理；</w:t>
      </w:r>
    </w:p>
    <w:p>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7.相关方关系协调；</w:t>
      </w:r>
    </w:p>
    <w:p>
      <w:pPr>
        <w:adjustRightInd w:val="0"/>
        <w:snapToGrid w:val="0"/>
        <w:spacing w:line="360" w:lineRule="auto"/>
        <w:ind w:firstLine="420" w:firstLineChars="200"/>
        <w:jc w:val="left"/>
        <w:rPr>
          <w:rFonts w:ascii="宋体" w:hAnsi="宋体" w:eastAsia="宋体" w:cs="宋体"/>
          <w:snapToGrid w:val="0"/>
          <w:color w:val="auto"/>
          <w:kern w:val="0"/>
          <w:highlight w:val="none"/>
        </w:rPr>
      </w:pPr>
      <w:bookmarkStart w:id="67" w:name="_Toc12139"/>
      <w:bookmarkStart w:id="68" w:name="_Toc22356"/>
      <w:r>
        <w:rPr>
          <w:rFonts w:hint="eastAsia" w:ascii="宋体" w:hAnsi="宋体" w:eastAsia="宋体" w:cs="宋体"/>
          <w:snapToGrid w:val="0"/>
          <w:color w:val="auto"/>
          <w:kern w:val="0"/>
          <w:highlight w:val="none"/>
        </w:rPr>
        <w:t>8.BIM建筑信息模型、建筑工业化等新型技术的应用和管理。</w:t>
      </w:r>
      <w:bookmarkEnd w:id="67"/>
      <w:bookmarkEnd w:id="68"/>
    </w:p>
    <w:p>
      <w:pPr>
        <w:adjustRightInd w:val="0"/>
        <w:snapToGrid w:val="0"/>
        <w:spacing w:line="360" w:lineRule="auto"/>
        <w:ind w:firstLine="420" w:firstLineChars="200"/>
        <w:jc w:val="left"/>
        <w:rPr>
          <w:rFonts w:ascii="宋体" w:hAnsi="宋体" w:eastAsia="宋体" w:cs="宋体"/>
          <w:snapToGrid w:val="0"/>
          <w:color w:val="auto"/>
          <w:kern w:val="0"/>
          <w:highlight w:val="none"/>
        </w:rPr>
      </w:pPr>
    </w:p>
    <w:p>
      <w:pPr>
        <w:adjustRightInd w:val="0"/>
        <w:snapToGrid w:val="0"/>
        <w:spacing w:line="360" w:lineRule="auto"/>
        <w:ind w:firstLine="420" w:firstLineChars="200"/>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“项目管理班子人员配备”作为明标评审部分，需按照电子投标文件编制工具中【明标编辑】的要求以独立文件形式编制。</w:t>
      </w:r>
    </w:p>
    <w:p>
      <w:pPr>
        <w:adjustRightInd/>
        <w:snapToGrid/>
        <w:spacing w:line="240" w:lineRule="auto"/>
        <w:ind w:firstLine="0" w:firstLineChars="0"/>
        <w:jc w:val="left"/>
        <w:rPr>
          <w:rFonts w:hint="eastAsia" w:asciiTheme="minorHAnsi" w:hAnsiTheme="minorHAnsi" w:eastAsiaTheme="minorEastAsia" w:cstheme="minorBidi"/>
          <w:snapToGrid/>
          <w:color w:val="auto"/>
          <w:kern w:val="2"/>
          <w:highlight w:val="none"/>
        </w:rPr>
      </w:pPr>
    </w:p>
    <w:p>
      <w:pPr>
        <w:widowControl/>
        <w:jc w:val="left"/>
        <w:rPr>
          <w:rFonts w:ascii="宋体" w:hAnsi="宋体" w:cs="宋体"/>
          <w:snapToGrid w:val="0"/>
          <w:color w:val="auto"/>
          <w:kern w:val="0"/>
          <w:highlight w:val="none"/>
        </w:rPr>
      </w:pPr>
      <w:r>
        <w:rPr>
          <w:rFonts w:ascii="宋体" w:hAnsi="宋体" w:cs="宋体"/>
          <w:snapToGrid w:val="0"/>
          <w:color w:val="auto"/>
          <w:kern w:val="0"/>
          <w:highlight w:val="none"/>
        </w:rPr>
        <w:br w:type="page"/>
      </w:r>
    </w:p>
    <w:p>
      <w:pPr>
        <w:adjustRightInd w:val="0"/>
        <w:snapToGrid w:val="0"/>
        <w:spacing w:line="360" w:lineRule="auto"/>
        <w:jc w:val="center"/>
        <w:rPr>
          <w:rFonts w:ascii="黑体" w:hAnsi="宋体" w:eastAsia="黑体"/>
          <w:snapToGrid w:val="0"/>
          <w:color w:val="auto"/>
          <w:kern w:val="0"/>
          <w:sz w:val="32"/>
          <w:szCs w:val="32"/>
          <w:highlight w:val="none"/>
        </w:rPr>
      </w:pPr>
      <w:r>
        <w:rPr>
          <w:rFonts w:hint="eastAsia" w:ascii="黑体" w:hAnsi="宋体" w:eastAsia="黑体"/>
          <w:snapToGrid w:val="0"/>
          <w:color w:val="auto"/>
          <w:kern w:val="0"/>
          <w:sz w:val="32"/>
          <w:szCs w:val="32"/>
          <w:highlight w:val="none"/>
        </w:rPr>
        <w:t>三、项目管理班子人员配备</w:t>
      </w:r>
    </w:p>
    <w:tbl>
      <w:tblPr>
        <w:tblStyle w:val="20"/>
        <w:tblW w:w="9287" w:type="dxa"/>
        <w:jc w:val="center"/>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
      <w:tblGrid>
        <w:gridCol w:w="519"/>
        <w:gridCol w:w="1799"/>
        <w:gridCol w:w="520"/>
        <w:gridCol w:w="775"/>
        <w:gridCol w:w="775"/>
        <w:gridCol w:w="775"/>
        <w:gridCol w:w="903"/>
        <w:gridCol w:w="903"/>
        <w:gridCol w:w="1287"/>
        <w:gridCol w:w="1031"/>
      </w:tblGrid>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519"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序</w:t>
            </w:r>
          </w:p>
          <w:p>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号</w:t>
            </w:r>
          </w:p>
        </w:tc>
        <w:tc>
          <w:tcPr>
            <w:tcW w:w="1799"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拟任项目机构</w:t>
            </w:r>
          </w:p>
          <w:p>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岗位职务</w:t>
            </w:r>
          </w:p>
        </w:tc>
        <w:tc>
          <w:tcPr>
            <w:tcW w:w="520"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姓</w:t>
            </w:r>
          </w:p>
          <w:p>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名</w:t>
            </w:r>
          </w:p>
        </w:tc>
        <w:tc>
          <w:tcPr>
            <w:tcW w:w="77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技术</w:t>
            </w:r>
          </w:p>
          <w:p>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职称</w:t>
            </w:r>
          </w:p>
        </w:tc>
        <w:tc>
          <w:tcPr>
            <w:tcW w:w="77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专业</w:t>
            </w:r>
          </w:p>
          <w:p>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特长</w:t>
            </w:r>
          </w:p>
        </w:tc>
        <w:tc>
          <w:tcPr>
            <w:tcW w:w="77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执业</w:t>
            </w:r>
          </w:p>
          <w:p>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资格</w:t>
            </w:r>
          </w:p>
          <w:p>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类别</w:t>
            </w:r>
          </w:p>
        </w:tc>
        <w:tc>
          <w:tcPr>
            <w:tcW w:w="90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注册/</w:t>
            </w:r>
          </w:p>
          <w:p>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登记</w:t>
            </w:r>
          </w:p>
          <w:p>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专业</w:t>
            </w:r>
          </w:p>
        </w:tc>
        <w:tc>
          <w:tcPr>
            <w:tcW w:w="90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注册/</w:t>
            </w:r>
          </w:p>
          <w:p>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登记</w:t>
            </w:r>
          </w:p>
          <w:p>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证书</w:t>
            </w:r>
          </w:p>
          <w:p>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编号</w:t>
            </w:r>
          </w:p>
        </w:tc>
        <w:tc>
          <w:tcPr>
            <w:tcW w:w="1287"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监理服务</w:t>
            </w:r>
          </w:p>
          <w:p>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工作年限</w:t>
            </w:r>
          </w:p>
        </w:tc>
        <w:tc>
          <w:tcPr>
            <w:tcW w:w="1031"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进退场</w:t>
            </w:r>
          </w:p>
          <w:p>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时间</w:t>
            </w: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519"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799"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520"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287"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031"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519"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799"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520"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287"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031"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519"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799"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520"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287"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031"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519"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799"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520"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287"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031"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519"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799"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520"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287"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031"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519"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799"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520"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287"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031"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519"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799"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520"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287"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031"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519"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799"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520"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287"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031"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519"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799"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520"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287"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031"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519"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799"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520"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287"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031"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519"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799"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520"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287"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031"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519"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799"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520"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287"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031"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519"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799"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520"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287"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031"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519"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799"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520"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287"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031"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519"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799"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520"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287"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031"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519"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799"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520"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287"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031"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r>
    </w:tbl>
    <w:p>
      <w:pPr>
        <w:adjustRightInd w:val="0"/>
        <w:snapToGrid w:val="0"/>
        <w:spacing w:line="360" w:lineRule="auto"/>
        <w:jc w:val="right"/>
        <w:rPr>
          <w:rFonts w:ascii="宋体" w:hAnsi="宋体"/>
          <w:snapToGrid w:val="0"/>
          <w:color w:val="auto"/>
          <w:kern w:val="0"/>
          <w:highlight w:val="none"/>
          <w:u w:val="single"/>
        </w:rPr>
      </w:pPr>
    </w:p>
    <w:p>
      <w:pPr>
        <w:adjustRightInd w:val="0"/>
        <w:snapToGrid w:val="0"/>
        <w:spacing w:line="360" w:lineRule="auto"/>
        <w:jc w:val="righ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u w:val="single"/>
        </w:rPr>
        <w:t>_______</w:t>
      </w:r>
      <w:r>
        <w:rPr>
          <w:rFonts w:hint="eastAsia" w:ascii="宋体" w:hAnsi="宋体" w:eastAsia="宋体" w:cs="宋体"/>
          <w:snapToGrid w:val="0"/>
          <w:color w:val="auto"/>
          <w:kern w:val="0"/>
          <w:highlight w:val="none"/>
        </w:rPr>
        <w:t>年</w:t>
      </w:r>
      <w:r>
        <w:rPr>
          <w:rFonts w:hint="eastAsia" w:ascii="宋体" w:hAnsi="宋体" w:eastAsia="宋体" w:cs="宋体"/>
          <w:snapToGrid w:val="0"/>
          <w:color w:val="auto"/>
          <w:kern w:val="0"/>
          <w:highlight w:val="none"/>
          <w:u w:val="single"/>
        </w:rPr>
        <w:t>____</w:t>
      </w:r>
      <w:r>
        <w:rPr>
          <w:rFonts w:hint="eastAsia" w:ascii="宋体" w:hAnsi="宋体" w:eastAsia="宋体" w:cs="宋体"/>
          <w:snapToGrid w:val="0"/>
          <w:color w:val="auto"/>
          <w:kern w:val="0"/>
          <w:highlight w:val="none"/>
        </w:rPr>
        <w:t>月</w:t>
      </w:r>
      <w:r>
        <w:rPr>
          <w:rFonts w:hint="eastAsia" w:ascii="宋体" w:hAnsi="宋体" w:eastAsia="宋体" w:cs="宋体"/>
          <w:snapToGrid w:val="0"/>
          <w:color w:val="auto"/>
          <w:kern w:val="0"/>
          <w:highlight w:val="none"/>
          <w:u w:val="single"/>
        </w:rPr>
        <w:t>____</w:t>
      </w:r>
      <w:r>
        <w:rPr>
          <w:rFonts w:hint="eastAsia" w:ascii="宋体" w:hAnsi="宋体" w:eastAsia="宋体" w:cs="宋体"/>
          <w:snapToGrid w:val="0"/>
          <w:color w:val="auto"/>
          <w:kern w:val="0"/>
          <w:highlight w:val="none"/>
        </w:rPr>
        <w:t>日</w:t>
      </w:r>
    </w:p>
    <w:p>
      <w:pPr>
        <w:adjustRightInd w:val="0"/>
        <w:snapToGrid w:val="0"/>
        <w:spacing w:line="360" w:lineRule="auto"/>
        <w:ind w:firstLine="480" w:firstLineChars="200"/>
        <w:rPr>
          <w:rFonts w:ascii="楷体_GB2312" w:hAnsi="楷体_GB2312" w:eastAsia="楷体_GB2312" w:cs="楷体_GB2312"/>
          <w:color w:val="auto"/>
          <w:sz w:val="24"/>
          <w:szCs w:val="24"/>
          <w:highlight w:val="none"/>
        </w:rPr>
      </w:pPr>
      <w:r>
        <w:rPr>
          <w:rFonts w:hint="eastAsia" w:ascii="楷体_GB2312" w:hAnsi="楷体_GB2312" w:eastAsia="楷体_GB2312" w:cs="楷体_GB2312"/>
          <w:color w:val="auto"/>
          <w:sz w:val="24"/>
          <w:szCs w:val="24"/>
          <w:highlight w:val="none"/>
        </w:rPr>
        <w:t>注：1.项目管理班子人员配备包括：（1）必填项：项目总监；（2）选填项：总监代表、结构监理工程师、安全监理工程师、装修监理工程师、电气监理工程师、智能化监理工程师、暖通空调监理工程师、给排水监理工程师、其他监理工程师、安全员、监理员、资料员；</w:t>
      </w:r>
    </w:p>
    <w:p>
      <w:pPr>
        <w:adjustRightInd w:val="0"/>
        <w:snapToGrid w:val="0"/>
        <w:spacing w:line="360" w:lineRule="auto"/>
        <w:ind w:firstLine="480" w:firstLineChars="200"/>
        <w:rPr>
          <w:rFonts w:ascii="楷体_GB2312" w:hAnsi="楷体_GB2312" w:eastAsia="楷体_GB2312" w:cs="楷体_GB2312"/>
          <w:color w:val="auto"/>
          <w:sz w:val="24"/>
          <w:szCs w:val="24"/>
          <w:highlight w:val="none"/>
        </w:rPr>
      </w:pPr>
      <w:r>
        <w:rPr>
          <w:rFonts w:hint="eastAsia" w:ascii="楷体_GB2312" w:hAnsi="楷体_GB2312" w:eastAsia="楷体_GB2312" w:cs="楷体_GB2312"/>
          <w:color w:val="auto"/>
          <w:sz w:val="24"/>
          <w:szCs w:val="24"/>
          <w:highlight w:val="none"/>
        </w:rPr>
        <w:t>2.本表填报项目管理班子应与提交投标文件时投标子系统填报一致。</w:t>
      </w:r>
    </w:p>
    <w:p>
      <w:pPr>
        <w:adjustRightInd w:val="0"/>
        <w:snapToGrid w:val="0"/>
        <w:spacing w:line="360" w:lineRule="auto"/>
        <w:jc w:val="center"/>
        <w:rPr>
          <w:snapToGrid w:val="0"/>
          <w:color w:val="auto"/>
          <w:kern w:val="0"/>
          <w:highlight w:val="none"/>
        </w:rPr>
      </w:pPr>
    </w:p>
    <w:p>
      <w:pPr>
        <w:adjustRightInd w:val="0"/>
        <w:snapToGrid w:val="0"/>
        <w:spacing w:line="360" w:lineRule="auto"/>
        <w:rPr>
          <w:snapToGrid w:val="0"/>
          <w:color w:val="auto"/>
          <w:kern w:val="0"/>
          <w:highlight w:val="none"/>
        </w:rPr>
      </w:pPr>
    </w:p>
    <w:p>
      <w:pPr>
        <w:rPr>
          <w:rFonts w:ascii="黑体" w:hAnsi="宋体" w:eastAsia="黑体"/>
          <w:color w:val="auto"/>
          <w:sz w:val="32"/>
          <w:szCs w:val="32"/>
          <w:highlight w:val="none"/>
        </w:rPr>
      </w:pPr>
      <w:r>
        <w:rPr>
          <w:rFonts w:hint="eastAsia" w:ascii="黑体" w:hAnsi="宋体" w:eastAsia="黑体"/>
          <w:color w:val="auto"/>
          <w:sz w:val="32"/>
          <w:szCs w:val="32"/>
          <w:highlight w:val="none"/>
        </w:rPr>
        <w:br w:type="page"/>
      </w:r>
    </w:p>
    <w:p>
      <w:pPr>
        <w:spacing w:before="180" w:after="180"/>
        <w:jc w:val="center"/>
        <w:rPr>
          <w:rFonts w:ascii="黑体" w:hAnsi="宋体" w:eastAsia="黑体"/>
          <w:color w:val="auto"/>
          <w:sz w:val="32"/>
          <w:szCs w:val="32"/>
          <w:highlight w:val="none"/>
        </w:rPr>
      </w:pPr>
      <w:r>
        <w:rPr>
          <w:rFonts w:hint="eastAsia" w:ascii="黑体" w:hAnsi="宋体" w:eastAsia="黑体"/>
          <w:color w:val="auto"/>
          <w:sz w:val="32"/>
          <w:szCs w:val="32"/>
          <w:highlight w:val="none"/>
        </w:rPr>
        <w:t>投标人派任项目总监简历表</w:t>
      </w:r>
      <w:r>
        <w:rPr>
          <w:rFonts w:hint="eastAsia"/>
          <w:color w:val="auto"/>
          <w:highlight w:val="none"/>
        </w:rPr>
        <w:t>（每个项目只能一个，必填项）</w:t>
      </w:r>
    </w:p>
    <w:tbl>
      <w:tblPr>
        <w:tblStyle w:val="20"/>
        <w:tblW w:w="928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8"/>
        <w:gridCol w:w="580"/>
        <w:gridCol w:w="470"/>
        <w:gridCol w:w="886"/>
        <w:gridCol w:w="1094"/>
        <w:gridCol w:w="2471"/>
        <w:gridCol w:w="970"/>
        <w:gridCol w:w="496"/>
        <w:gridCol w:w="13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968" w:type="dxa"/>
            <w:vAlign w:val="center"/>
          </w:tcPr>
          <w:p>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姓名</w:t>
            </w:r>
          </w:p>
        </w:tc>
        <w:tc>
          <w:tcPr>
            <w:tcW w:w="1936" w:type="dxa"/>
            <w:gridSpan w:val="3"/>
            <w:vAlign w:val="center"/>
          </w:tcPr>
          <w:p>
            <w:pPr>
              <w:adjustRightInd w:val="0"/>
              <w:snapToGrid w:val="0"/>
              <w:ind w:left="-107" w:leftChars="-51" w:right="-107" w:rightChars="-51"/>
              <w:rPr>
                <w:rFonts w:ascii="宋体" w:hAnsi="宋体" w:eastAsia="宋体" w:cs="宋体"/>
                <w:color w:val="auto"/>
                <w:kern w:val="0"/>
                <w:szCs w:val="21"/>
                <w:highlight w:val="none"/>
              </w:rPr>
            </w:pPr>
          </w:p>
        </w:tc>
        <w:tc>
          <w:tcPr>
            <w:tcW w:w="1094" w:type="dxa"/>
            <w:vAlign w:val="center"/>
          </w:tcPr>
          <w:p>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性  别</w:t>
            </w:r>
          </w:p>
        </w:tc>
        <w:tc>
          <w:tcPr>
            <w:tcW w:w="2471" w:type="dxa"/>
            <w:vAlign w:val="center"/>
          </w:tcPr>
          <w:p>
            <w:pPr>
              <w:adjustRightInd w:val="0"/>
              <w:snapToGrid w:val="0"/>
              <w:ind w:left="-107" w:leftChars="-51" w:right="-107" w:rightChars="-51"/>
              <w:rPr>
                <w:rFonts w:ascii="宋体" w:hAnsi="宋体" w:eastAsia="宋体" w:cs="宋体"/>
                <w:color w:val="auto"/>
                <w:kern w:val="0"/>
                <w:szCs w:val="21"/>
                <w:highlight w:val="none"/>
              </w:rPr>
            </w:pPr>
          </w:p>
        </w:tc>
        <w:tc>
          <w:tcPr>
            <w:tcW w:w="970" w:type="dxa"/>
            <w:vAlign w:val="center"/>
          </w:tcPr>
          <w:p>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年  龄</w:t>
            </w:r>
          </w:p>
        </w:tc>
        <w:tc>
          <w:tcPr>
            <w:tcW w:w="1850" w:type="dxa"/>
            <w:gridSpan w:val="2"/>
            <w:vAlign w:val="center"/>
          </w:tcPr>
          <w:p>
            <w:pPr>
              <w:adjustRightInd w:val="0"/>
              <w:snapToGrid w:val="0"/>
              <w:ind w:left="-107" w:leftChars="-51" w:right="-107" w:rightChars="-51"/>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968" w:type="dxa"/>
            <w:vAlign w:val="center"/>
          </w:tcPr>
          <w:p>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职务</w:t>
            </w:r>
          </w:p>
        </w:tc>
        <w:tc>
          <w:tcPr>
            <w:tcW w:w="1936" w:type="dxa"/>
            <w:gridSpan w:val="3"/>
            <w:vAlign w:val="center"/>
          </w:tcPr>
          <w:p>
            <w:pPr>
              <w:adjustRightInd w:val="0"/>
              <w:snapToGrid w:val="0"/>
              <w:ind w:left="-107" w:leftChars="-51" w:right="-107" w:rightChars="-51"/>
              <w:rPr>
                <w:rFonts w:ascii="宋体" w:hAnsi="宋体" w:eastAsia="宋体" w:cs="宋体"/>
                <w:color w:val="auto"/>
                <w:kern w:val="0"/>
                <w:szCs w:val="21"/>
                <w:highlight w:val="none"/>
              </w:rPr>
            </w:pPr>
          </w:p>
        </w:tc>
        <w:tc>
          <w:tcPr>
            <w:tcW w:w="1094" w:type="dxa"/>
            <w:vAlign w:val="center"/>
          </w:tcPr>
          <w:p>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职  称</w:t>
            </w:r>
          </w:p>
        </w:tc>
        <w:tc>
          <w:tcPr>
            <w:tcW w:w="2471" w:type="dxa"/>
            <w:vAlign w:val="center"/>
          </w:tcPr>
          <w:p>
            <w:pPr>
              <w:adjustRightInd w:val="0"/>
              <w:snapToGrid w:val="0"/>
              <w:ind w:left="-107" w:leftChars="-51" w:right="-107" w:rightChars="-51"/>
              <w:rPr>
                <w:rFonts w:ascii="宋体" w:hAnsi="宋体" w:eastAsia="宋体" w:cs="宋体"/>
                <w:color w:val="auto"/>
                <w:kern w:val="0"/>
                <w:szCs w:val="21"/>
                <w:highlight w:val="none"/>
              </w:rPr>
            </w:pPr>
          </w:p>
        </w:tc>
        <w:tc>
          <w:tcPr>
            <w:tcW w:w="970" w:type="dxa"/>
            <w:vAlign w:val="center"/>
          </w:tcPr>
          <w:p>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学  历</w:t>
            </w:r>
          </w:p>
        </w:tc>
        <w:tc>
          <w:tcPr>
            <w:tcW w:w="1850" w:type="dxa"/>
            <w:gridSpan w:val="2"/>
            <w:vAlign w:val="center"/>
          </w:tcPr>
          <w:p>
            <w:pPr>
              <w:adjustRightInd w:val="0"/>
              <w:snapToGrid w:val="0"/>
              <w:ind w:left="-107" w:leftChars="-51" w:right="-107" w:rightChars="-51"/>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968" w:type="dxa"/>
            <w:vAlign w:val="center"/>
          </w:tcPr>
          <w:p>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证件类型</w:t>
            </w:r>
          </w:p>
        </w:tc>
        <w:tc>
          <w:tcPr>
            <w:tcW w:w="1936" w:type="dxa"/>
            <w:gridSpan w:val="3"/>
            <w:vAlign w:val="center"/>
          </w:tcPr>
          <w:p>
            <w:pPr>
              <w:adjustRightInd w:val="0"/>
              <w:snapToGrid w:val="0"/>
              <w:ind w:left="-107" w:leftChars="-51" w:right="-107" w:rightChars="-51"/>
              <w:rPr>
                <w:rFonts w:ascii="宋体" w:hAnsi="宋体" w:eastAsia="宋体" w:cs="宋体"/>
                <w:color w:val="auto"/>
                <w:kern w:val="0"/>
                <w:szCs w:val="21"/>
                <w:highlight w:val="none"/>
              </w:rPr>
            </w:pPr>
          </w:p>
        </w:tc>
        <w:tc>
          <w:tcPr>
            <w:tcW w:w="1094" w:type="dxa"/>
            <w:vAlign w:val="center"/>
          </w:tcPr>
          <w:p>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证件号码</w:t>
            </w:r>
          </w:p>
        </w:tc>
        <w:tc>
          <w:tcPr>
            <w:tcW w:w="2471" w:type="dxa"/>
            <w:vAlign w:val="center"/>
          </w:tcPr>
          <w:p>
            <w:pPr>
              <w:adjustRightInd w:val="0"/>
              <w:snapToGrid w:val="0"/>
              <w:ind w:left="-107" w:leftChars="-51" w:right="-107" w:rightChars="-51"/>
              <w:rPr>
                <w:rFonts w:ascii="宋体" w:hAnsi="宋体" w:eastAsia="宋体" w:cs="宋体"/>
                <w:color w:val="auto"/>
                <w:kern w:val="0"/>
                <w:szCs w:val="21"/>
                <w:highlight w:val="none"/>
              </w:rPr>
            </w:pPr>
          </w:p>
        </w:tc>
        <w:tc>
          <w:tcPr>
            <w:tcW w:w="970" w:type="dxa"/>
            <w:vAlign w:val="center"/>
          </w:tcPr>
          <w:p>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手机号码</w:t>
            </w:r>
          </w:p>
        </w:tc>
        <w:tc>
          <w:tcPr>
            <w:tcW w:w="1850" w:type="dxa"/>
            <w:gridSpan w:val="2"/>
            <w:vAlign w:val="center"/>
          </w:tcPr>
          <w:p>
            <w:pPr>
              <w:adjustRightInd w:val="0"/>
              <w:snapToGrid w:val="0"/>
              <w:ind w:left="-107" w:leftChars="-51" w:right="-107" w:rightChars="-51"/>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2018" w:type="dxa"/>
            <w:gridSpan w:val="3"/>
            <w:vAlign w:val="center"/>
          </w:tcPr>
          <w:p>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参加工作时间</w:t>
            </w:r>
          </w:p>
        </w:tc>
        <w:tc>
          <w:tcPr>
            <w:tcW w:w="1980" w:type="dxa"/>
            <w:gridSpan w:val="2"/>
            <w:vAlign w:val="center"/>
          </w:tcPr>
          <w:p>
            <w:pPr>
              <w:adjustRightInd w:val="0"/>
              <w:snapToGrid w:val="0"/>
              <w:ind w:left="-107" w:leftChars="-51" w:right="-107" w:rightChars="-51"/>
              <w:rPr>
                <w:rFonts w:ascii="宋体" w:hAnsi="宋体" w:eastAsia="宋体" w:cs="宋体"/>
                <w:color w:val="auto"/>
                <w:kern w:val="0"/>
                <w:szCs w:val="21"/>
                <w:highlight w:val="none"/>
              </w:rPr>
            </w:pPr>
          </w:p>
        </w:tc>
        <w:tc>
          <w:tcPr>
            <w:tcW w:w="3441" w:type="dxa"/>
            <w:gridSpan w:val="2"/>
            <w:vAlign w:val="center"/>
          </w:tcPr>
          <w:p>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从事项目总监年限</w:t>
            </w:r>
          </w:p>
        </w:tc>
        <w:tc>
          <w:tcPr>
            <w:tcW w:w="1850" w:type="dxa"/>
            <w:gridSpan w:val="2"/>
            <w:vAlign w:val="center"/>
          </w:tcPr>
          <w:p>
            <w:pPr>
              <w:adjustRightInd w:val="0"/>
              <w:snapToGrid w:val="0"/>
              <w:ind w:left="-107" w:leftChars="-51" w:right="-107" w:rightChars="-51"/>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2904" w:type="dxa"/>
            <w:gridSpan w:val="4"/>
            <w:vAlign w:val="center"/>
          </w:tcPr>
          <w:p>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项目总监</w:t>
            </w:r>
          </w:p>
          <w:p>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资格证书编号</w:t>
            </w:r>
          </w:p>
        </w:tc>
        <w:tc>
          <w:tcPr>
            <w:tcW w:w="6385" w:type="dxa"/>
            <w:gridSpan w:val="5"/>
            <w:vAlign w:val="center"/>
          </w:tcPr>
          <w:p>
            <w:pPr>
              <w:adjustRightInd w:val="0"/>
              <w:snapToGrid w:val="0"/>
              <w:ind w:left="-107" w:leftChars="-51" w:right="-107" w:rightChars="-51"/>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9289" w:type="dxa"/>
            <w:gridSpan w:val="9"/>
            <w:vAlign w:val="center"/>
          </w:tcPr>
          <w:p>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在建和已完工程项目情况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48" w:type="dxa"/>
            <w:gridSpan w:val="2"/>
            <w:vAlign w:val="center"/>
          </w:tcPr>
          <w:p>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建设单位</w:t>
            </w:r>
          </w:p>
        </w:tc>
        <w:tc>
          <w:tcPr>
            <w:tcW w:w="1356" w:type="dxa"/>
            <w:gridSpan w:val="2"/>
            <w:vAlign w:val="center"/>
          </w:tcPr>
          <w:p>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项目名称</w:t>
            </w:r>
          </w:p>
        </w:tc>
        <w:tc>
          <w:tcPr>
            <w:tcW w:w="1094" w:type="dxa"/>
            <w:vAlign w:val="center"/>
          </w:tcPr>
          <w:p>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监理酬金</w:t>
            </w:r>
          </w:p>
        </w:tc>
        <w:tc>
          <w:tcPr>
            <w:tcW w:w="2471" w:type="dxa"/>
            <w:vAlign w:val="center"/>
          </w:tcPr>
          <w:p>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开、竣工日期</w:t>
            </w:r>
          </w:p>
        </w:tc>
        <w:tc>
          <w:tcPr>
            <w:tcW w:w="1466" w:type="dxa"/>
            <w:gridSpan w:val="2"/>
            <w:vAlign w:val="center"/>
          </w:tcPr>
          <w:p>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在建或已完</w:t>
            </w:r>
          </w:p>
        </w:tc>
        <w:tc>
          <w:tcPr>
            <w:tcW w:w="1354" w:type="dxa"/>
            <w:vAlign w:val="center"/>
          </w:tcPr>
          <w:p>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工程质量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48" w:type="dxa"/>
            <w:gridSpan w:val="2"/>
            <w:vAlign w:val="center"/>
          </w:tcPr>
          <w:p>
            <w:pPr>
              <w:adjustRightInd w:val="0"/>
              <w:snapToGrid w:val="0"/>
              <w:spacing w:line="360" w:lineRule="auto"/>
              <w:rPr>
                <w:rFonts w:ascii="宋体" w:hAnsi="宋体" w:eastAsia="宋体" w:cs="宋体"/>
                <w:color w:val="auto"/>
                <w:kern w:val="0"/>
                <w:szCs w:val="21"/>
                <w:highlight w:val="none"/>
              </w:rPr>
            </w:pPr>
          </w:p>
        </w:tc>
        <w:tc>
          <w:tcPr>
            <w:tcW w:w="1356" w:type="dxa"/>
            <w:gridSpan w:val="2"/>
            <w:vAlign w:val="center"/>
          </w:tcPr>
          <w:p>
            <w:pPr>
              <w:adjustRightInd w:val="0"/>
              <w:snapToGrid w:val="0"/>
              <w:spacing w:line="360" w:lineRule="auto"/>
              <w:rPr>
                <w:rFonts w:ascii="宋体" w:hAnsi="宋体" w:eastAsia="宋体" w:cs="宋体"/>
                <w:color w:val="auto"/>
                <w:kern w:val="0"/>
                <w:szCs w:val="21"/>
                <w:highlight w:val="none"/>
              </w:rPr>
            </w:pPr>
          </w:p>
        </w:tc>
        <w:tc>
          <w:tcPr>
            <w:tcW w:w="1094" w:type="dxa"/>
            <w:vAlign w:val="center"/>
          </w:tcPr>
          <w:p>
            <w:pPr>
              <w:adjustRightInd w:val="0"/>
              <w:snapToGrid w:val="0"/>
              <w:spacing w:line="360" w:lineRule="auto"/>
              <w:rPr>
                <w:rFonts w:ascii="宋体" w:hAnsi="宋体" w:eastAsia="宋体" w:cs="宋体"/>
                <w:color w:val="auto"/>
                <w:kern w:val="0"/>
                <w:szCs w:val="21"/>
                <w:highlight w:val="none"/>
              </w:rPr>
            </w:pPr>
          </w:p>
        </w:tc>
        <w:tc>
          <w:tcPr>
            <w:tcW w:w="2471" w:type="dxa"/>
            <w:vAlign w:val="center"/>
          </w:tcPr>
          <w:p>
            <w:pPr>
              <w:adjustRightInd w:val="0"/>
              <w:snapToGrid w:val="0"/>
              <w:spacing w:line="360" w:lineRule="auto"/>
              <w:rPr>
                <w:rFonts w:ascii="宋体" w:hAnsi="宋体" w:eastAsia="宋体" w:cs="宋体"/>
                <w:color w:val="auto"/>
                <w:kern w:val="0"/>
                <w:szCs w:val="21"/>
                <w:highlight w:val="none"/>
              </w:rPr>
            </w:pPr>
          </w:p>
        </w:tc>
        <w:tc>
          <w:tcPr>
            <w:tcW w:w="1466" w:type="dxa"/>
            <w:gridSpan w:val="2"/>
            <w:vAlign w:val="center"/>
          </w:tcPr>
          <w:p>
            <w:pPr>
              <w:adjustRightInd w:val="0"/>
              <w:snapToGrid w:val="0"/>
              <w:spacing w:line="360" w:lineRule="auto"/>
              <w:rPr>
                <w:rFonts w:ascii="宋体" w:hAnsi="宋体" w:eastAsia="宋体" w:cs="宋体"/>
                <w:color w:val="auto"/>
                <w:kern w:val="0"/>
                <w:szCs w:val="21"/>
                <w:highlight w:val="none"/>
              </w:rPr>
            </w:pPr>
          </w:p>
        </w:tc>
        <w:tc>
          <w:tcPr>
            <w:tcW w:w="1354" w:type="dxa"/>
            <w:vAlign w:val="center"/>
          </w:tcPr>
          <w:p>
            <w:pPr>
              <w:adjustRightInd w:val="0"/>
              <w:snapToGrid w:val="0"/>
              <w:spacing w:line="360" w:lineRule="auto"/>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48" w:type="dxa"/>
            <w:gridSpan w:val="2"/>
            <w:vAlign w:val="center"/>
          </w:tcPr>
          <w:p>
            <w:pPr>
              <w:adjustRightInd w:val="0"/>
              <w:snapToGrid w:val="0"/>
              <w:spacing w:line="360" w:lineRule="auto"/>
              <w:rPr>
                <w:rFonts w:ascii="宋体" w:hAnsi="宋体" w:eastAsia="宋体" w:cs="宋体"/>
                <w:color w:val="auto"/>
                <w:kern w:val="0"/>
                <w:szCs w:val="21"/>
                <w:highlight w:val="none"/>
              </w:rPr>
            </w:pPr>
          </w:p>
        </w:tc>
        <w:tc>
          <w:tcPr>
            <w:tcW w:w="1356" w:type="dxa"/>
            <w:gridSpan w:val="2"/>
            <w:vAlign w:val="center"/>
          </w:tcPr>
          <w:p>
            <w:pPr>
              <w:adjustRightInd w:val="0"/>
              <w:snapToGrid w:val="0"/>
              <w:spacing w:line="360" w:lineRule="auto"/>
              <w:rPr>
                <w:rFonts w:ascii="宋体" w:hAnsi="宋体" w:eastAsia="宋体" w:cs="宋体"/>
                <w:color w:val="auto"/>
                <w:kern w:val="0"/>
                <w:szCs w:val="21"/>
                <w:highlight w:val="none"/>
              </w:rPr>
            </w:pPr>
          </w:p>
        </w:tc>
        <w:tc>
          <w:tcPr>
            <w:tcW w:w="1094" w:type="dxa"/>
            <w:vAlign w:val="center"/>
          </w:tcPr>
          <w:p>
            <w:pPr>
              <w:adjustRightInd w:val="0"/>
              <w:snapToGrid w:val="0"/>
              <w:spacing w:line="360" w:lineRule="auto"/>
              <w:rPr>
                <w:rFonts w:ascii="宋体" w:hAnsi="宋体" w:eastAsia="宋体" w:cs="宋体"/>
                <w:color w:val="auto"/>
                <w:kern w:val="0"/>
                <w:szCs w:val="21"/>
                <w:highlight w:val="none"/>
              </w:rPr>
            </w:pPr>
          </w:p>
        </w:tc>
        <w:tc>
          <w:tcPr>
            <w:tcW w:w="2471" w:type="dxa"/>
            <w:vAlign w:val="center"/>
          </w:tcPr>
          <w:p>
            <w:pPr>
              <w:adjustRightInd w:val="0"/>
              <w:snapToGrid w:val="0"/>
              <w:spacing w:line="360" w:lineRule="auto"/>
              <w:rPr>
                <w:rFonts w:ascii="宋体" w:hAnsi="宋体" w:eastAsia="宋体" w:cs="宋体"/>
                <w:color w:val="auto"/>
                <w:kern w:val="0"/>
                <w:szCs w:val="21"/>
                <w:highlight w:val="none"/>
              </w:rPr>
            </w:pPr>
          </w:p>
        </w:tc>
        <w:tc>
          <w:tcPr>
            <w:tcW w:w="1466" w:type="dxa"/>
            <w:gridSpan w:val="2"/>
            <w:vAlign w:val="center"/>
          </w:tcPr>
          <w:p>
            <w:pPr>
              <w:adjustRightInd w:val="0"/>
              <w:snapToGrid w:val="0"/>
              <w:spacing w:line="360" w:lineRule="auto"/>
              <w:rPr>
                <w:rFonts w:ascii="宋体" w:hAnsi="宋体" w:eastAsia="宋体" w:cs="宋体"/>
                <w:color w:val="auto"/>
                <w:kern w:val="0"/>
                <w:szCs w:val="21"/>
                <w:highlight w:val="none"/>
              </w:rPr>
            </w:pPr>
          </w:p>
        </w:tc>
        <w:tc>
          <w:tcPr>
            <w:tcW w:w="1354" w:type="dxa"/>
            <w:vAlign w:val="center"/>
          </w:tcPr>
          <w:p>
            <w:pPr>
              <w:adjustRightInd w:val="0"/>
              <w:snapToGrid w:val="0"/>
              <w:spacing w:line="360" w:lineRule="auto"/>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48" w:type="dxa"/>
            <w:gridSpan w:val="2"/>
            <w:vAlign w:val="center"/>
          </w:tcPr>
          <w:p>
            <w:pPr>
              <w:adjustRightInd w:val="0"/>
              <w:snapToGrid w:val="0"/>
              <w:spacing w:line="360" w:lineRule="auto"/>
              <w:rPr>
                <w:rFonts w:ascii="宋体" w:hAnsi="宋体" w:eastAsia="宋体" w:cs="宋体"/>
                <w:color w:val="auto"/>
                <w:kern w:val="0"/>
                <w:szCs w:val="21"/>
                <w:highlight w:val="none"/>
              </w:rPr>
            </w:pPr>
          </w:p>
        </w:tc>
        <w:tc>
          <w:tcPr>
            <w:tcW w:w="1356" w:type="dxa"/>
            <w:gridSpan w:val="2"/>
            <w:vAlign w:val="center"/>
          </w:tcPr>
          <w:p>
            <w:pPr>
              <w:adjustRightInd w:val="0"/>
              <w:snapToGrid w:val="0"/>
              <w:spacing w:line="360" w:lineRule="auto"/>
              <w:rPr>
                <w:rFonts w:ascii="宋体" w:hAnsi="宋体" w:eastAsia="宋体" w:cs="宋体"/>
                <w:color w:val="auto"/>
                <w:kern w:val="0"/>
                <w:szCs w:val="21"/>
                <w:highlight w:val="none"/>
              </w:rPr>
            </w:pPr>
          </w:p>
        </w:tc>
        <w:tc>
          <w:tcPr>
            <w:tcW w:w="1094" w:type="dxa"/>
            <w:vAlign w:val="center"/>
          </w:tcPr>
          <w:p>
            <w:pPr>
              <w:adjustRightInd w:val="0"/>
              <w:snapToGrid w:val="0"/>
              <w:spacing w:line="360" w:lineRule="auto"/>
              <w:rPr>
                <w:rFonts w:ascii="宋体" w:hAnsi="宋体" w:eastAsia="宋体" w:cs="宋体"/>
                <w:color w:val="auto"/>
                <w:kern w:val="0"/>
                <w:szCs w:val="21"/>
                <w:highlight w:val="none"/>
              </w:rPr>
            </w:pPr>
          </w:p>
        </w:tc>
        <w:tc>
          <w:tcPr>
            <w:tcW w:w="2471" w:type="dxa"/>
            <w:vAlign w:val="center"/>
          </w:tcPr>
          <w:p>
            <w:pPr>
              <w:adjustRightInd w:val="0"/>
              <w:snapToGrid w:val="0"/>
              <w:spacing w:line="360" w:lineRule="auto"/>
              <w:rPr>
                <w:rFonts w:ascii="宋体" w:hAnsi="宋体" w:eastAsia="宋体" w:cs="宋体"/>
                <w:color w:val="auto"/>
                <w:kern w:val="0"/>
                <w:szCs w:val="21"/>
                <w:highlight w:val="none"/>
              </w:rPr>
            </w:pPr>
          </w:p>
        </w:tc>
        <w:tc>
          <w:tcPr>
            <w:tcW w:w="1466" w:type="dxa"/>
            <w:gridSpan w:val="2"/>
            <w:vAlign w:val="center"/>
          </w:tcPr>
          <w:p>
            <w:pPr>
              <w:adjustRightInd w:val="0"/>
              <w:snapToGrid w:val="0"/>
              <w:spacing w:line="360" w:lineRule="auto"/>
              <w:rPr>
                <w:rFonts w:ascii="宋体" w:hAnsi="宋体" w:eastAsia="宋体" w:cs="宋体"/>
                <w:color w:val="auto"/>
                <w:kern w:val="0"/>
                <w:szCs w:val="21"/>
                <w:highlight w:val="none"/>
              </w:rPr>
            </w:pPr>
          </w:p>
        </w:tc>
        <w:tc>
          <w:tcPr>
            <w:tcW w:w="1354" w:type="dxa"/>
            <w:vAlign w:val="center"/>
          </w:tcPr>
          <w:p>
            <w:pPr>
              <w:adjustRightInd w:val="0"/>
              <w:snapToGrid w:val="0"/>
              <w:spacing w:line="360" w:lineRule="auto"/>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48" w:type="dxa"/>
            <w:gridSpan w:val="2"/>
            <w:vAlign w:val="center"/>
          </w:tcPr>
          <w:p>
            <w:pPr>
              <w:adjustRightInd w:val="0"/>
              <w:snapToGrid w:val="0"/>
              <w:spacing w:line="360" w:lineRule="auto"/>
              <w:rPr>
                <w:rFonts w:ascii="宋体" w:hAnsi="宋体" w:eastAsia="宋体" w:cs="宋体"/>
                <w:color w:val="auto"/>
                <w:kern w:val="0"/>
                <w:szCs w:val="21"/>
                <w:highlight w:val="none"/>
              </w:rPr>
            </w:pPr>
          </w:p>
        </w:tc>
        <w:tc>
          <w:tcPr>
            <w:tcW w:w="1356" w:type="dxa"/>
            <w:gridSpan w:val="2"/>
            <w:vAlign w:val="center"/>
          </w:tcPr>
          <w:p>
            <w:pPr>
              <w:adjustRightInd w:val="0"/>
              <w:snapToGrid w:val="0"/>
              <w:spacing w:line="360" w:lineRule="auto"/>
              <w:rPr>
                <w:rFonts w:ascii="宋体" w:hAnsi="宋体" w:eastAsia="宋体" w:cs="宋体"/>
                <w:color w:val="auto"/>
                <w:kern w:val="0"/>
                <w:szCs w:val="21"/>
                <w:highlight w:val="none"/>
              </w:rPr>
            </w:pPr>
          </w:p>
        </w:tc>
        <w:tc>
          <w:tcPr>
            <w:tcW w:w="1094" w:type="dxa"/>
            <w:vAlign w:val="center"/>
          </w:tcPr>
          <w:p>
            <w:pPr>
              <w:adjustRightInd w:val="0"/>
              <w:snapToGrid w:val="0"/>
              <w:spacing w:line="360" w:lineRule="auto"/>
              <w:rPr>
                <w:rFonts w:ascii="宋体" w:hAnsi="宋体" w:eastAsia="宋体" w:cs="宋体"/>
                <w:color w:val="auto"/>
                <w:kern w:val="0"/>
                <w:szCs w:val="21"/>
                <w:highlight w:val="none"/>
              </w:rPr>
            </w:pPr>
          </w:p>
        </w:tc>
        <w:tc>
          <w:tcPr>
            <w:tcW w:w="2471" w:type="dxa"/>
            <w:vAlign w:val="center"/>
          </w:tcPr>
          <w:p>
            <w:pPr>
              <w:adjustRightInd w:val="0"/>
              <w:snapToGrid w:val="0"/>
              <w:spacing w:line="360" w:lineRule="auto"/>
              <w:rPr>
                <w:rFonts w:ascii="宋体" w:hAnsi="宋体" w:eastAsia="宋体" w:cs="宋体"/>
                <w:color w:val="auto"/>
                <w:kern w:val="0"/>
                <w:szCs w:val="21"/>
                <w:highlight w:val="none"/>
              </w:rPr>
            </w:pPr>
          </w:p>
        </w:tc>
        <w:tc>
          <w:tcPr>
            <w:tcW w:w="1466" w:type="dxa"/>
            <w:gridSpan w:val="2"/>
            <w:vAlign w:val="center"/>
          </w:tcPr>
          <w:p>
            <w:pPr>
              <w:adjustRightInd w:val="0"/>
              <w:snapToGrid w:val="0"/>
              <w:spacing w:line="360" w:lineRule="auto"/>
              <w:rPr>
                <w:rFonts w:ascii="宋体" w:hAnsi="宋体" w:eastAsia="宋体" w:cs="宋体"/>
                <w:color w:val="auto"/>
                <w:kern w:val="0"/>
                <w:szCs w:val="21"/>
                <w:highlight w:val="none"/>
              </w:rPr>
            </w:pPr>
          </w:p>
        </w:tc>
        <w:tc>
          <w:tcPr>
            <w:tcW w:w="1354" w:type="dxa"/>
            <w:vAlign w:val="center"/>
          </w:tcPr>
          <w:p>
            <w:pPr>
              <w:adjustRightInd w:val="0"/>
              <w:snapToGrid w:val="0"/>
              <w:spacing w:line="360" w:lineRule="auto"/>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48" w:type="dxa"/>
            <w:gridSpan w:val="2"/>
            <w:vAlign w:val="center"/>
          </w:tcPr>
          <w:p>
            <w:pPr>
              <w:adjustRightInd w:val="0"/>
              <w:snapToGrid w:val="0"/>
              <w:spacing w:line="360" w:lineRule="auto"/>
              <w:rPr>
                <w:rFonts w:ascii="宋体" w:hAnsi="宋体" w:eastAsia="宋体" w:cs="宋体"/>
                <w:color w:val="auto"/>
                <w:kern w:val="0"/>
                <w:szCs w:val="21"/>
                <w:highlight w:val="none"/>
              </w:rPr>
            </w:pPr>
          </w:p>
        </w:tc>
        <w:tc>
          <w:tcPr>
            <w:tcW w:w="1356" w:type="dxa"/>
            <w:gridSpan w:val="2"/>
            <w:vAlign w:val="center"/>
          </w:tcPr>
          <w:p>
            <w:pPr>
              <w:adjustRightInd w:val="0"/>
              <w:snapToGrid w:val="0"/>
              <w:spacing w:line="360" w:lineRule="auto"/>
              <w:rPr>
                <w:rFonts w:ascii="宋体" w:hAnsi="宋体" w:eastAsia="宋体" w:cs="宋体"/>
                <w:color w:val="auto"/>
                <w:kern w:val="0"/>
                <w:szCs w:val="21"/>
                <w:highlight w:val="none"/>
              </w:rPr>
            </w:pPr>
          </w:p>
        </w:tc>
        <w:tc>
          <w:tcPr>
            <w:tcW w:w="1094" w:type="dxa"/>
            <w:vAlign w:val="center"/>
          </w:tcPr>
          <w:p>
            <w:pPr>
              <w:adjustRightInd w:val="0"/>
              <w:snapToGrid w:val="0"/>
              <w:spacing w:line="360" w:lineRule="auto"/>
              <w:rPr>
                <w:rFonts w:ascii="宋体" w:hAnsi="宋体" w:eastAsia="宋体" w:cs="宋体"/>
                <w:color w:val="auto"/>
                <w:kern w:val="0"/>
                <w:szCs w:val="21"/>
                <w:highlight w:val="none"/>
              </w:rPr>
            </w:pPr>
          </w:p>
        </w:tc>
        <w:tc>
          <w:tcPr>
            <w:tcW w:w="2471" w:type="dxa"/>
            <w:vAlign w:val="center"/>
          </w:tcPr>
          <w:p>
            <w:pPr>
              <w:adjustRightInd w:val="0"/>
              <w:snapToGrid w:val="0"/>
              <w:spacing w:line="360" w:lineRule="auto"/>
              <w:rPr>
                <w:rFonts w:ascii="宋体" w:hAnsi="宋体" w:eastAsia="宋体" w:cs="宋体"/>
                <w:color w:val="auto"/>
                <w:kern w:val="0"/>
                <w:szCs w:val="21"/>
                <w:highlight w:val="none"/>
              </w:rPr>
            </w:pPr>
          </w:p>
        </w:tc>
        <w:tc>
          <w:tcPr>
            <w:tcW w:w="1466" w:type="dxa"/>
            <w:gridSpan w:val="2"/>
            <w:vAlign w:val="center"/>
          </w:tcPr>
          <w:p>
            <w:pPr>
              <w:adjustRightInd w:val="0"/>
              <w:snapToGrid w:val="0"/>
              <w:spacing w:line="360" w:lineRule="auto"/>
              <w:rPr>
                <w:rFonts w:ascii="宋体" w:hAnsi="宋体" w:eastAsia="宋体" w:cs="宋体"/>
                <w:color w:val="auto"/>
                <w:kern w:val="0"/>
                <w:szCs w:val="21"/>
                <w:highlight w:val="none"/>
              </w:rPr>
            </w:pPr>
          </w:p>
        </w:tc>
        <w:tc>
          <w:tcPr>
            <w:tcW w:w="1354" w:type="dxa"/>
            <w:vAlign w:val="center"/>
          </w:tcPr>
          <w:p>
            <w:pPr>
              <w:adjustRightInd w:val="0"/>
              <w:snapToGrid w:val="0"/>
              <w:spacing w:line="360" w:lineRule="auto"/>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48" w:type="dxa"/>
            <w:gridSpan w:val="2"/>
            <w:vAlign w:val="center"/>
          </w:tcPr>
          <w:p>
            <w:pPr>
              <w:adjustRightInd w:val="0"/>
              <w:snapToGrid w:val="0"/>
              <w:spacing w:line="360" w:lineRule="auto"/>
              <w:rPr>
                <w:rFonts w:ascii="宋体" w:hAnsi="宋体" w:eastAsia="宋体" w:cs="宋体"/>
                <w:color w:val="auto"/>
                <w:kern w:val="0"/>
                <w:szCs w:val="21"/>
                <w:highlight w:val="none"/>
              </w:rPr>
            </w:pPr>
          </w:p>
        </w:tc>
        <w:tc>
          <w:tcPr>
            <w:tcW w:w="1356" w:type="dxa"/>
            <w:gridSpan w:val="2"/>
            <w:vAlign w:val="center"/>
          </w:tcPr>
          <w:p>
            <w:pPr>
              <w:adjustRightInd w:val="0"/>
              <w:snapToGrid w:val="0"/>
              <w:spacing w:line="360" w:lineRule="auto"/>
              <w:rPr>
                <w:rFonts w:ascii="宋体" w:hAnsi="宋体" w:eastAsia="宋体" w:cs="宋体"/>
                <w:color w:val="auto"/>
                <w:kern w:val="0"/>
                <w:szCs w:val="21"/>
                <w:highlight w:val="none"/>
              </w:rPr>
            </w:pPr>
          </w:p>
        </w:tc>
        <w:tc>
          <w:tcPr>
            <w:tcW w:w="1094" w:type="dxa"/>
            <w:vAlign w:val="center"/>
          </w:tcPr>
          <w:p>
            <w:pPr>
              <w:adjustRightInd w:val="0"/>
              <w:snapToGrid w:val="0"/>
              <w:spacing w:line="360" w:lineRule="auto"/>
              <w:rPr>
                <w:rFonts w:ascii="宋体" w:hAnsi="宋体" w:eastAsia="宋体" w:cs="宋体"/>
                <w:color w:val="auto"/>
                <w:kern w:val="0"/>
                <w:szCs w:val="21"/>
                <w:highlight w:val="none"/>
              </w:rPr>
            </w:pPr>
          </w:p>
        </w:tc>
        <w:tc>
          <w:tcPr>
            <w:tcW w:w="2471" w:type="dxa"/>
            <w:vAlign w:val="center"/>
          </w:tcPr>
          <w:p>
            <w:pPr>
              <w:adjustRightInd w:val="0"/>
              <w:snapToGrid w:val="0"/>
              <w:spacing w:line="360" w:lineRule="auto"/>
              <w:rPr>
                <w:rFonts w:ascii="宋体" w:hAnsi="宋体" w:eastAsia="宋体" w:cs="宋体"/>
                <w:color w:val="auto"/>
                <w:kern w:val="0"/>
                <w:szCs w:val="21"/>
                <w:highlight w:val="none"/>
              </w:rPr>
            </w:pPr>
          </w:p>
        </w:tc>
        <w:tc>
          <w:tcPr>
            <w:tcW w:w="1466" w:type="dxa"/>
            <w:gridSpan w:val="2"/>
            <w:vAlign w:val="center"/>
          </w:tcPr>
          <w:p>
            <w:pPr>
              <w:adjustRightInd w:val="0"/>
              <w:snapToGrid w:val="0"/>
              <w:spacing w:line="360" w:lineRule="auto"/>
              <w:rPr>
                <w:rFonts w:ascii="宋体" w:hAnsi="宋体" w:eastAsia="宋体" w:cs="宋体"/>
                <w:color w:val="auto"/>
                <w:kern w:val="0"/>
                <w:szCs w:val="21"/>
                <w:highlight w:val="none"/>
              </w:rPr>
            </w:pPr>
          </w:p>
        </w:tc>
        <w:tc>
          <w:tcPr>
            <w:tcW w:w="1354" w:type="dxa"/>
            <w:vAlign w:val="center"/>
          </w:tcPr>
          <w:p>
            <w:pPr>
              <w:adjustRightInd w:val="0"/>
              <w:snapToGrid w:val="0"/>
              <w:spacing w:line="360" w:lineRule="auto"/>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48" w:type="dxa"/>
            <w:gridSpan w:val="2"/>
            <w:vAlign w:val="center"/>
          </w:tcPr>
          <w:p>
            <w:pPr>
              <w:adjustRightInd w:val="0"/>
              <w:snapToGrid w:val="0"/>
              <w:spacing w:line="360" w:lineRule="auto"/>
              <w:rPr>
                <w:rFonts w:ascii="宋体" w:hAnsi="宋体" w:eastAsia="宋体" w:cs="宋体"/>
                <w:color w:val="auto"/>
                <w:kern w:val="0"/>
                <w:szCs w:val="21"/>
                <w:highlight w:val="none"/>
              </w:rPr>
            </w:pPr>
          </w:p>
        </w:tc>
        <w:tc>
          <w:tcPr>
            <w:tcW w:w="1356" w:type="dxa"/>
            <w:gridSpan w:val="2"/>
            <w:vAlign w:val="center"/>
          </w:tcPr>
          <w:p>
            <w:pPr>
              <w:adjustRightInd w:val="0"/>
              <w:snapToGrid w:val="0"/>
              <w:spacing w:line="360" w:lineRule="auto"/>
              <w:rPr>
                <w:rFonts w:ascii="宋体" w:hAnsi="宋体" w:eastAsia="宋体" w:cs="宋体"/>
                <w:color w:val="auto"/>
                <w:kern w:val="0"/>
                <w:szCs w:val="21"/>
                <w:highlight w:val="none"/>
              </w:rPr>
            </w:pPr>
          </w:p>
        </w:tc>
        <w:tc>
          <w:tcPr>
            <w:tcW w:w="1094" w:type="dxa"/>
            <w:vAlign w:val="center"/>
          </w:tcPr>
          <w:p>
            <w:pPr>
              <w:adjustRightInd w:val="0"/>
              <w:snapToGrid w:val="0"/>
              <w:spacing w:line="360" w:lineRule="auto"/>
              <w:rPr>
                <w:rFonts w:ascii="宋体" w:hAnsi="宋体" w:eastAsia="宋体" w:cs="宋体"/>
                <w:color w:val="auto"/>
                <w:kern w:val="0"/>
                <w:szCs w:val="21"/>
                <w:highlight w:val="none"/>
              </w:rPr>
            </w:pPr>
          </w:p>
        </w:tc>
        <w:tc>
          <w:tcPr>
            <w:tcW w:w="2471" w:type="dxa"/>
            <w:vAlign w:val="center"/>
          </w:tcPr>
          <w:p>
            <w:pPr>
              <w:adjustRightInd w:val="0"/>
              <w:snapToGrid w:val="0"/>
              <w:spacing w:line="360" w:lineRule="auto"/>
              <w:rPr>
                <w:rFonts w:ascii="宋体" w:hAnsi="宋体" w:eastAsia="宋体" w:cs="宋体"/>
                <w:color w:val="auto"/>
                <w:kern w:val="0"/>
                <w:szCs w:val="21"/>
                <w:highlight w:val="none"/>
              </w:rPr>
            </w:pPr>
          </w:p>
        </w:tc>
        <w:tc>
          <w:tcPr>
            <w:tcW w:w="1466" w:type="dxa"/>
            <w:gridSpan w:val="2"/>
            <w:vAlign w:val="center"/>
          </w:tcPr>
          <w:p>
            <w:pPr>
              <w:adjustRightInd w:val="0"/>
              <w:snapToGrid w:val="0"/>
              <w:spacing w:line="360" w:lineRule="auto"/>
              <w:rPr>
                <w:rFonts w:ascii="宋体" w:hAnsi="宋体" w:eastAsia="宋体" w:cs="宋体"/>
                <w:color w:val="auto"/>
                <w:kern w:val="0"/>
                <w:szCs w:val="21"/>
                <w:highlight w:val="none"/>
              </w:rPr>
            </w:pPr>
          </w:p>
        </w:tc>
        <w:tc>
          <w:tcPr>
            <w:tcW w:w="1354" w:type="dxa"/>
            <w:vAlign w:val="center"/>
          </w:tcPr>
          <w:p>
            <w:pPr>
              <w:adjustRightInd w:val="0"/>
              <w:snapToGrid w:val="0"/>
              <w:spacing w:line="360" w:lineRule="auto"/>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48" w:type="dxa"/>
            <w:gridSpan w:val="2"/>
            <w:vAlign w:val="center"/>
          </w:tcPr>
          <w:p>
            <w:pPr>
              <w:adjustRightInd w:val="0"/>
              <w:snapToGrid w:val="0"/>
              <w:spacing w:line="360" w:lineRule="auto"/>
              <w:rPr>
                <w:rFonts w:ascii="宋体" w:hAnsi="宋体" w:eastAsia="宋体" w:cs="宋体"/>
                <w:color w:val="auto"/>
                <w:kern w:val="0"/>
                <w:szCs w:val="21"/>
                <w:highlight w:val="none"/>
              </w:rPr>
            </w:pPr>
          </w:p>
        </w:tc>
        <w:tc>
          <w:tcPr>
            <w:tcW w:w="1356" w:type="dxa"/>
            <w:gridSpan w:val="2"/>
            <w:vAlign w:val="center"/>
          </w:tcPr>
          <w:p>
            <w:pPr>
              <w:adjustRightInd w:val="0"/>
              <w:snapToGrid w:val="0"/>
              <w:spacing w:line="360" w:lineRule="auto"/>
              <w:rPr>
                <w:rFonts w:ascii="宋体" w:hAnsi="宋体" w:eastAsia="宋体" w:cs="宋体"/>
                <w:color w:val="auto"/>
                <w:kern w:val="0"/>
                <w:szCs w:val="21"/>
                <w:highlight w:val="none"/>
              </w:rPr>
            </w:pPr>
          </w:p>
        </w:tc>
        <w:tc>
          <w:tcPr>
            <w:tcW w:w="1094" w:type="dxa"/>
            <w:vAlign w:val="center"/>
          </w:tcPr>
          <w:p>
            <w:pPr>
              <w:adjustRightInd w:val="0"/>
              <w:snapToGrid w:val="0"/>
              <w:spacing w:line="360" w:lineRule="auto"/>
              <w:rPr>
                <w:rFonts w:ascii="宋体" w:hAnsi="宋体" w:eastAsia="宋体" w:cs="宋体"/>
                <w:color w:val="auto"/>
                <w:kern w:val="0"/>
                <w:szCs w:val="21"/>
                <w:highlight w:val="none"/>
              </w:rPr>
            </w:pPr>
          </w:p>
        </w:tc>
        <w:tc>
          <w:tcPr>
            <w:tcW w:w="2471" w:type="dxa"/>
            <w:vAlign w:val="center"/>
          </w:tcPr>
          <w:p>
            <w:pPr>
              <w:adjustRightInd w:val="0"/>
              <w:snapToGrid w:val="0"/>
              <w:spacing w:line="360" w:lineRule="auto"/>
              <w:rPr>
                <w:rFonts w:ascii="宋体" w:hAnsi="宋体" w:eastAsia="宋体" w:cs="宋体"/>
                <w:color w:val="auto"/>
                <w:kern w:val="0"/>
                <w:szCs w:val="21"/>
                <w:highlight w:val="none"/>
              </w:rPr>
            </w:pPr>
          </w:p>
        </w:tc>
        <w:tc>
          <w:tcPr>
            <w:tcW w:w="1466" w:type="dxa"/>
            <w:gridSpan w:val="2"/>
            <w:vAlign w:val="center"/>
          </w:tcPr>
          <w:p>
            <w:pPr>
              <w:adjustRightInd w:val="0"/>
              <w:snapToGrid w:val="0"/>
              <w:spacing w:line="360" w:lineRule="auto"/>
              <w:rPr>
                <w:rFonts w:ascii="宋体" w:hAnsi="宋体" w:eastAsia="宋体" w:cs="宋体"/>
                <w:color w:val="auto"/>
                <w:kern w:val="0"/>
                <w:szCs w:val="21"/>
                <w:highlight w:val="none"/>
              </w:rPr>
            </w:pPr>
          </w:p>
        </w:tc>
        <w:tc>
          <w:tcPr>
            <w:tcW w:w="1354" w:type="dxa"/>
            <w:vAlign w:val="center"/>
          </w:tcPr>
          <w:p>
            <w:pPr>
              <w:adjustRightInd w:val="0"/>
              <w:snapToGrid w:val="0"/>
              <w:spacing w:line="360" w:lineRule="auto"/>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48" w:type="dxa"/>
            <w:gridSpan w:val="2"/>
            <w:vAlign w:val="center"/>
          </w:tcPr>
          <w:p>
            <w:pPr>
              <w:adjustRightInd w:val="0"/>
              <w:snapToGrid w:val="0"/>
              <w:spacing w:line="360" w:lineRule="auto"/>
              <w:rPr>
                <w:rFonts w:ascii="宋体" w:hAnsi="宋体" w:eastAsia="宋体" w:cs="宋体"/>
                <w:color w:val="auto"/>
                <w:kern w:val="0"/>
                <w:szCs w:val="21"/>
                <w:highlight w:val="none"/>
              </w:rPr>
            </w:pPr>
          </w:p>
        </w:tc>
        <w:tc>
          <w:tcPr>
            <w:tcW w:w="1356" w:type="dxa"/>
            <w:gridSpan w:val="2"/>
            <w:vAlign w:val="center"/>
          </w:tcPr>
          <w:p>
            <w:pPr>
              <w:adjustRightInd w:val="0"/>
              <w:snapToGrid w:val="0"/>
              <w:spacing w:line="360" w:lineRule="auto"/>
              <w:rPr>
                <w:rFonts w:ascii="宋体" w:hAnsi="宋体" w:eastAsia="宋体" w:cs="宋体"/>
                <w:color w:val="auto"/>
                <w:kern w:val="0"/>
                <w:szCs w:val="21"/>
                <w:highlight w:val="none"/>
              </w:rPr>
            </w:pPr>
          </w:p>
        </w:tc>
        <w:tc>
          <w:tcPr>
            <w:tcW w:w="1094" w:type="dxa"/>
            <w:vAlign w:val="center"/>
          </w:tcPr>
          <w:p>
            <w:pPr>
              <w:adjustRightInd w:val="0"/>
              <w:snapToGrid w:val="0"/>
              <w:spacing w:line="360" w:lineRule="auto"/>
              <w:rPr>
                <w:rFonts w:ascii="宋体" w:hAnsi="宋体" w:eastAsia="宋体" w:cs="宋体"/>
                <w:color w:val="auto"/>
                <w:kern w:val="0"/>
                <w:szCs w:val="21"/>
                <w:highlight w:val="none"/>
              </w:rPr>
            </w:pPr>
          </w:p>
        </w:tc>
        <w:tc>
          <w:tcPr>
            <w:tcW w:w="2471" w:type="dxa"/>
            <w:vAlign w:val="center"/>
          </w:tcPr>
          <w:p>
            <w:pPr>
              <w:adjustRightInd w:val="0"/>
              <w:snapToGrid w:val="0"/>
              <w:spacing w:line="360" w:lineRule="auto"/>
              <w:rPr>
                <w:rFonts w:ascii="宋体" w:hAnsi="宋体" w:eastAsia="宋体" w:cs="宋体"/>
                <w:color w:val="auto"/>
                <w:kern w:val="0"/>
                <w:szCs w:val="21"/>
                <w:highlight w:val="none"/>
              </w:rPr>
            </w:pPr>
          </w:p>
        </w:tc>
        <w:tc>
          <w:tcPr>
            <w:tcW w:w="1466" w:type="dxa"/>
            <w:gridSpan w:val="2"/>
            <w:vAlign w:val="center"/>
          </w:tcPr>
          <w:p>
            <w:pPr>
              <w:adjustRightInd w:val="0"/>
              <w:snapToGrid w:val="0"/>
              <w:spacing w:line="360" w:lineRule="auto"/>
              <w:rPr>
                <w:rFonts w:ascii="宋体" w:hAnsi="宋体" w:eastAsia="宋体" w:cs="宋体"/>
                <w:color w:val="auto"/>
                <w:kern w:val="0"/>
                <w:szCs w:val="21"/>
                <w:highlight w:val="none"/>
              </w:rPr>
            </w:pPr>
          </w:p>
        </w:tc>
        <w:tc>
          <w:tcPr>
            <w:tcW w:w="1354" w:type="dxa"/>
            <w:vAlign w:val="center"/>
          </w:tcPr>
          <w:p>
            <w:pPr>
              <w:adjustRightInd w:val="0"/>
              <w:snapToGrid w:val="0"/>
              <w:spacing w:line="360" w:lineRule="auto"/>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48" w:type="dxa"/>
            <w:gridSpan w:val="2"/>
            <w:vAlign w:val="center"/>
          </w:tcPr>
          <w:p>
            <w:pPr>
              <w:adjustRightInd w:val="0"/>
              <w:snapToGrid w:val="0"/>
              <w:spacing w:line="360" w:lineRule="auto"/>
              <w:rPr>
                <w:rFonts w:ascii="宋体" w:hAnsi="宋体" w:eastAsia="宋体" w:cs="宋体"/>
                <w:color w:val="auto"/>
                <w:kern w:val="0"/>
                <w:szCs w:val="21"/>
                <w:highlight w:val="none"/>
              </w:rPr>
            </w:pPr>
          </w:p>
        </w:tc>
        <w:tc>
          <w:tcPr>
            <w:tcW w:w="1356" w:type="dxa"/>
            <w:gridSpan w:val="2"/>
            <w:vAlign w:val="center"/>
          </w:tcPr>
          <w:p>
            <w:pPr>
              <w:adjustRightInd w:val="0"/>
              <w:snapToGrid w:val="0"/>
              <w:spacing w:line="360" w:lineRule="auto"/>
              <w:rPr>
                <w:rFonts w:ascii="宋体" w:hAnsi="宋体" w:eastAsia="宋体" w:cs="宋体"/>
                <w:color w:val="auto"/>
                <w:kern w:val="0"/>
                <w:szCs w:val="21"/>
                <w:highlight w:val="none"/>
              </w:rPr>
            </w:pPr>
          </w:p>
        </w:tc>
        <w:tc>
          <w:tcPr>
            <w:tcW w:w="1094" w:type="dxa"/>
            <w:vAlign w:val="center"/>
          </w:tcPr>
          <w:p>
            <w:pPr>
              <w:adjustRightInd w:val="0"/>
              <w:snapToGrid w:val="0"/>
              <w:spacing w:line="360" w:lineRule="auto"/>
              <w:rPr>
                <w:rFonts w:ascii="宋体" w:hAnsi="宋体" w:eastAsia="宋体" w:cs="宋体"/>
                <w:color w:val="auto"/>
                <w:kern w:val="0"/>
                <w:szCs w:val="21"/>
                <w:highlight w:val="none"/>
              </w:rPr>
            </w:pPr>
          </w:p>
        </w:tc>
        <w:tc>
          <w:tcPr>
            <w:tcW w:w="2471" w:type="dxa"/>
            <w:vAlign w:val="center"/>
          </w:tcPr>
          <w:p>
            <w:pPr>
              <w:adjustRightInd w:val="0"/>
              <w:snapToGrid w:val="0"/>
              <w:spacing w:line="360" w:lineRule="auto"/>
              <w:rPr>
                <w:rFonts w:ascii="宋体" w:hAnsi="宋体" w:eastAsia="宋体" w:cs="宋体"/>
                <w:color w:val="auto"/>
                <w:kern w:val="0"/>
                <w:szCs w:val="21"/>
                <w:highlight w:val="none"/>
              </w:rPr>
            </w:pPr>
          </w:p>
        </w:tc>
        <w:tc>
          <w:tcPr>
            <w:tcW w:w="1466" w:type="dxa"/>
            <w:gridSpan w:val="2"/>
            <w:vAlign w:val="center"/>
          </w:tcPr>
          <w:p>
            <w:pPr>
              <w:adjustRightInd w:val="0"/>
              <w:snapToGrid w:val="0"/>
              <w:spacing w:line="360" w:lineRule="auto"/>
              <w:rPr>
                <w:rFonts w:ascii="宋体" w:hAnsi="宋体" w:eastAsia="宋体" w:cs="宋体"/>
                <w:color w:val="auto"/>
                <w:kern w:val="0"/>
                <w:szCs w:val="21"/>
                <w:highlight w:val="none"/>
              </w:rPr>
            </w:pPr>
          </w:p>
        </w:tc>
        <w:tc>
          <w:tcPr>
            <w:tcW w:w="1354" w:type="dxa"/>
            <w:vAlign w:val="center"/>
          </w:tcPr>
          <w:p>
            <w:pPr>
              <w:adjustRightInd w:val="0"/>
              <w:snapToGrid w:val="0"/>
              <w:spacing w:line="360" w:lineRule="auto"/>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48" w:type="dxa"/>
            <w:gridSpan w:val="2"/>
            <w:vAlign w:val="center"/>
          </w:tcPr>
          <w:p>
            <w:pPr>
              <w:adjustRightInd w:val="0"/>
              <w:snapToGrid w:val="0"/>
              <w:spacing w:line="360" w:lineRule="auto"/>
              <w:rPr>
                <w:rFonts w:ascii="宋体" w:hAnsi="宋体" w:eastAsia="宋体" w:cs="宋体"/>
                <w:color w:val="auto"/>
                <w:kern w:val="0"/>
                <w:szCs w:val="21"/>
                <w:highlight w:val="none"/>
              </w:rPr>
            </w:pPr>
          </w:p>
        </w:tc>
        <w:tc>
          <w:tcPr>
            <w:tcW w:w="1356" w:type="dxa"/>
            <w:gridSpan w:val="2"/>
            <w:vAlign w:val="center"/>
          </w:tcPr>
          <w:p>
            <w:pPr>
              <w:adjustRightInd w:val="0"/>
              <w:snapToGrid w:val="0"/>
              <w:spacing w:line="360" w:lineRule="auto"/>
              <w:rPr>
                <w:rFonts w:ascii="宋体" w:hAnsi="宋体" w:eastAsia="宋体" w:cs="宋体"/>
                <w:color w:val="auto"/>
                <w:kern w:val="0"/>
                <w:szCs w:val="21"/>
                <w:highlight w:val="none"/>
              </w:rPr>
            </w:pPr>
          </w:p>
        </w:tc>
        <w:tc>
          <w:tcPr>
            <w:tcW w:w="1094" w:type="dxa"/>
            <w:vAlign w:val="center"/>
          </w:tcPr>
          <w:p>
            <w:pPr>
              <w:adjustRightInd w:val="0"/>
              <w:snapToGrid w:val="0"/>
              <w:spacing w:line="360" w:lineRule="auto"/>
              <w:rPr>
                <w:rFonts w:ascii="宋体" w:hAnsi="宋体" w:eastAsia="宋体" w:cs="宋体"/>
                <w:color w:val="auto"/>
                <w:kern w:val="0"/>
                <w:szCs w:val="21"/>
                <w:highlight w:val="none"/>
              </w:rPr>
            </w:pPr>
          </w:p>
        </w:tc>
        <w:tc>
          <w:tcPr>
            <w:tcW w:w="2471" w:type="dxa"/>
            <w:vAlign w:val="center"/>
          </w:tcPr>
          <w:p>
            <w:pPr>
              <w:adjustRightInd w:val="0"/>
              <w:snapToGrid w:val="0"/>
              <w:spacing w:line="360" w:lineRule="auto"/>
              <w:rPr>
                <w:rFonts w:ascii="宋体" w:hAnsi="宋体" w:eastAsia="宋体" w:cs="宋体"/>
                <w:color w:val="auto"/>
                <w:kern w:val="0"/>
                <w:szCs w:val="21"/>
                <w:highlight w:val="none"/>
              </w:rPr>
            </w:pPr>
          </w:p>
        </w:tc>
        <w:tc>
          <w:tcPr>
            <w:tcW w:w="1466" w:type="dxa"/>
            <w:gridSpan w:val="2"/>
            <w:vAlign w:val="center"/>
          </w:tcPr>
          <w:p>
            <w:pPr>
              <w:adjustRightInd w:val="0"/>
              <w:snapToGrid w:val="0"/>
              <w:spacing w:line="360" w:lineRule="auto"/>
              <w:rPr>
                <w:rFonts w:ascii="宋体" w:hAnsi="宋体" w:eastAsia="宋体" w:cs="宋体"/>
                <w:color w:val="auto"/>
                <w:kern w:val="0"/>
                <w:szCs w:val="21"/>
                <w:highlight w:val="none"/>
              </w:rPr>
            </w:pPr>
          </w:p>
        </w:tc>
        <w:tc>
          <w:tcPr>
            <w:tcW w:w="1354" w:type="dxa"/>
            <w:vAlign w:val="center"/>
          </w:tcPr>
          <w:p>
            <w:pPr>
              <w:adjustRightInd w:val="0"/>
              <w:snapToGrid w:val="0"/>
              <w:spacing w:line="360" w:lineRule="auto"/>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48" w:type="dxa"/>
            <w:gridSpan w:val="2"/>
            <w:vAlign w:val="center"/>
          </w:tcPr>
          <w:p>
            <w:pPr>
              <w:adjustRightInd w:val="0"/>
              <w:snapToGrid w:val="0"/>
              <w:spacing w:line="360" w:lineRule="auto"/>
              <w:rPr>
                <w:rFonts w:ascii="宋体" w:hAnsi="宋体" w:eastAsia="宋体" w:cs="宋体"/>
                <w:color w:val="auto"/>
                <w:kern w:val="0"/>
                <w:szCs w:val="21"/>
                <w:highlight w:val="none"/>
              </w:rPr>
            </w:pPr>
          </w:p>
        </w:tc>
        <w:tc>
          <w:tcPr>
            <w:tcW w:w="1356" w:type="dxa"/>
            <w:gridSpan w:val="2"/>
            <w:vAlign w:val="center"/>
          </w:tcPr>
          <w:p>
            <w:pPr>
              <w:adjustRightInd w:val="0"/>
              <w:snapToGrid w:val="0"/>
              <w:spacing w:line="360" w:lineRule="auto"/>
              <w:rPr>
                <w:rFonts w:ascii="宋体" w:hAnsi="宋体" w:eastAsia="宋体" w:cs="宋体"/>
                <w:color w:val="auto"/>
                <w:kern w:val="0"/>
                <w:szCs w:val="21"/>
                <w:highlight w:val="none"/>
              </w:rPr>
            </w:pPr>
          </w:p>
        </w:tc>
        <w:tc>
          <w:tcPr>
            <w:tcW w:w="1094" w:type="dxa"/>
            <w:vAlign w:val="center"/>
          </w:tcPr>
          <w:p>
            <w:pPr>
              <w:adjustRightInd w:val="0"/>
              <w:snapToGrid w:val="0"/>
              <w:spacing w:line="360" w:lineRule="auto"/>
              <w:rPr>
                <w:rFonts w:ascii="宋体" w:hAnsi="宋体" w:eastAsia="宋体" w:cs="宋体"/>
                <w:color w:val="auto"/>
                <w:kern w:val="0"/>
                <w:szCs w:val="21"/>
                <w:highlight w:val="none"/>
              </w:rPr>
            </w:pPr>
          </w:p>
        </w:tc>
        <w:tc>
          <w:tcPr>
            <w:tcW w:w="2471" w:type="dxa"/>
            <w:vAlign w:val="center"/>
          </w:tcPr>
          <w:p>
            <w:pPr>
              <w:adjustRightInd w:val="0"/>
              <w:snapToGrid w:val="0"/>
              <w:spacing w:line="360" w:lineRule="auto"/>
              <w:rPr>
                <w:rFonts w:ascii="宋体" w:hAnsi="宋体" w:eastAsia="宋体" w:cs="宋体"/>
                <w:color w:val="auto"/>
                <w:kern w:val="0"/>
                <w:szCs w:val="21"/>
                <w:highlight w:val="none"/>
              </w:rPr>
            </w:pPr>
          </w:p>
        </w:tc>
        <w:tc>
          <w:tcPr>
            <w:tcW w:w="1466" w:type="dxa"/>
            <w:gridSpan w:val="2"/>
            <w:vAlign w:val="center"/>
          </w:tcPr>
          <w:p>
            <w:pPr>
              <w:adjustRightInd w:val="0"/>
              <w:snapToGrid w:val="0"/>
              <w:spacing w:line="360" w:lineRule="auto"/>
              <w:rPr>
                <w:rFonts w:ascii="宋体" w:hAnsi="宋体" w:eastAsia="宋体" w:cs="宋体"/>
                <w:color w:val="auto"/>
                <w:kern w:val="0"/>
                <w:szCs w:val="21"/>
                <w:highlight w:val="none"/>
              </w:rPr>
            </w:pPr>
          </w:p>
        </w:tc>
        <w:tc>
          <w:tcPr>
            <w:tcW w:w="1354" w:type="dxa"/>
            <w:vAlign w:val="center"/>
          </w:tcPr>
          <w:p>
            <w:pPr>
              <w:adjustRightInd w:val="0"/>
              <w:snapToGrid w:val="0"/>
              <w:spacing w:line="360" w:lineRule="auto"/>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48" w:type="dxa"/>
            <w:gridSpan w:val="2"/>
            <w:vAlign w:val="center"/>
          </w:tcPr>
          <w:p>
            <w:pPr>
              <w:adjustRightInd w:val="0"/>
              <w:snapToGrid w:val="0"/>
              <w:spacing w:line="360" w:lineRule="auto"/>
              <w:rPr>
                <w:rFonts w:ascii="宋体" w:hAnsi="宋体" w:eastAsia="宋体" w:cs="宋体"/>
                <w:color w:val="auto"/>
                <w:kern w:val="0"/>
                <w:szCs w:val="21"/>
                <w:highlight w:val="none"/>
              </w:rPr>
            </w:pPr>
          </w:p>
        </w:tc>
        <w:tc>
          <w:tcPr>
            <w:tcW w:w="1356" w:type="dxa"/>
            <w:gridSpan w:val="2"/>
            <w:vAlign w:val="center"/>
          </w:tcPr>
          <w:p>
            <w:pPr>
              <w:adjustRightInd w:val="0"/>
              <w:snapToGrid w:val="0"/>
              <w:spacing w:line="360" w:lineRule="auto"/>
              <w:rPr>
                <w:rFonts w:ascii="宋体" w:hAnsi="宋体" w:eastAsia="宋体" w:cs="宋体"/>
                <w:color w:val="auto"/>
                <w:kern w:val="0"/>
                <w:szCs w:val="21"/>
                <w:highlight w:val="none"/>
              </w:rPr>
            </w:pPr>
          </w:p>
        </w:tc>
        <w:tc>
          <w:tcPr>
            <w:tcW w:w="1094" w:type="dxa"/>
            <w:vAlign w:val="center"/>
          </w:tcPr>
          <w:p>
            <w:pPr>
              <w:adjustRightInd w:val="0"/>
              <w:snapToGrid w:val="0"/>
              <w:spacing w:line="360" w:lineRule="auto"/>
              <w:rPr>
                <w:rFonts w:ascii="宋体" w:hAnsi="宋体" w:eastAsia="宋体" w:cs="宋体"/>
                <w:color w:val="auto"/>
                <w:kern w:val="0"/>
                <w:szCs w:val="21"/>
                <w:highlight w:val="none"/>
              </w:rPr>
            </w:pPr>
          </w:p>
        </w:tc>
        <w:tc>
          <w:tcPr>
            <w:tcW w:w="2471" w:type="dxa"/>
            <w:vAlign w:val="center"/>
          </w:tcPr>
          <w:p>
            <w:pPr>
              <w:adjustRightInd w:val="0"/>
              <w:snapToGrid w:val="0"/>
              <w:spacing w:line="360" w:lineRule="auto"/>
              <w:rPr>
                <w:rFonts w:ascii="宋体" w:hAnsi="宋体" w:eastAsia="宋体" w:cs="宋体"/>
                <w:color w:val="auto"/>
                <w:kern w:val="0"/>
                <w:szCs w:val="21"/>
                <w:highlight w:val="none"/>
              </w:rPr>
            </w:pPr>
          </w:p>
        </w:tc>
        <w:tc>
          <w:tcPr>
            <w:tcW w:w="1466" w:type="dxa"/>
            <w:gridSpan w:val="2"/>
            <w:vAlign w:val="center"/>
          </w:tcPr>
          <w:p>
            <w:pPr>
              <w:adjustRightInd w:val="0"/>
              <w:snapToGrid w:val="0"/>
              <w:spacing w:line="360" w:lineRule="auto"/>
              <w:rPr>
                <w:rFonts w:ascii="宋体" w:hAnsi="宋体" w:eastAsia="宋体" w:cs="宋体"/>
                <w:color w:val="auto"/>
                <w:kern w:val="0"/>
                <w:szCs w:val="21"/>
                <w:highlight w:val="none"/>
              </w:rPr>
            </w:pPr>
          </w:p>
        </w:tc>
        <w:tc>
          <w:tcPr>
            <w:tcW w:w="1354" w:type="dxa"/>
            <w:vAlign w:val="center"/>
          </w:tcPr>
          <w:p>
            <w:pPr>
              <w:adjustRightInd w:val="0"/>
              <w:snapToGrid w:val="0"/>
              <w:spacing w:line="360" w:lineRule="auto"/>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48" w:type="dxa"/>
            <w:gridSpan w:val="2"/>
            <w:vAlign w:val="center"/>
          </w:tcPr>
          <w:p>
            <w:pPr>
              <w:adjustRightInd w:val="0"/>
              <w:snapToGrid w:val="0"/>
              <w:spacing w:line="360" w:lineRule="auto"/>
              <w:rPr>
                <w:rFonts w:ascii="宋体" w:hAnsi="宋体" w:eastAsia="宋体" w:cs="宋体"/>
                <w:color w:val="auto"/>
                <w:kern w:val="0"/>
                <w:szCs w:val="21"/>
                <w:highlight w:val="none"/>
              </w:rPr>
            </w:pPr>
          </w:p>
        </w:tc>
        <w:tc>
          <w:tcPr>
            <w:tcW w:w="1356" w:type="dxa"/>
            <w:gridSpan w:val="2"/>
            <w:vAlign w:val="center"/>
          </w:tcPr>
          <w:p>
            <w:pPr>
              <w:adjustRightInd w:val="0"/>
              <w:snapToGrid w:val="0"/>
              <w:spacing w:line="360" w:lineRule="auto"/>
              <w:rPr>
                <w:rFonts w:ascii="宋体" w:hAnsi="宋体" w:eastAsia="宋体" w:cs="宋体"/>
                <w:color w:val="auto"/>
                <w:kern w:val="0"/>
                <w:szCs w:val="21"/>
                <w:highlight w:val="none"/>
              </w:rPr>
            </w:pPr>
          </w:p>
        </w:tc>
        <w:tc>
          <w:tcPr>
            <w:tcW w:w="1094" w:type="dxa"/>
            <w:vAlign w:val="center"/>
          </w:tcPr>
          <w:p>
            <w:pPr>
              <w:adjustRightInd w:val="0"/>
              <w:snapToGrid w:val="0"/>
              <w:spacing w:line="360" w:lineRule="auto"/>
              <w:rPr>
                <w:rFonts w:ascii="宋体" w:hAnsi="宋体" w:eastAsia="宋体" w:cs="宋体"/>
                <w:color w:val="auto"/>
                <w:kern w:val="0"/>
                <w:szCs w:val="21"/>
                <w:highlight w:val="none"/>
              </w:rPr>
            </w:pPr>
          </w:p>
        </w:tc>
        <w:tc>
          <w:tcPr>
            <w:tcW w:w="2471" w:type="dxa"/>
            <w:vAlign w:val="center"/>
          </w:tcPr>
          <w:p>
            <w:pPr>
              <w:adjustRightInd w:val="0"/>
              <w:snapToGrid w:val="0"/>
              <w:spacing w:line="360" w:lineRule="auto"/>
              <w:rPr>
                <w:rFonts w:ascii="宋体" w:hAnsi="宋体" w:eastAsia="宋体" w:cs="宋体"/>
                <w:color w:val="auto"/>
                <w:kern w:val="0"/>
                <w:szCs w:val="21"/>
                <w:highlight w:val="none"/>
              </w:rPr>
            </w:pPr>
          </w:p>
        </w:tc>
        <w:tc>
          <w:tcPr>
            <w:tcW w:w="1466" w:type="dxa"/>
            <w:gridSpan w:val="2"/>
            <w:vAlign w:val="center"/>
          </w:tcPr>
          <w:p>
            <w:pPr>
              <w:adjustRightInd w:val="0"/>
              <w:snapToGrid w:val="0"/>
              <w:spacing w:line="360" w:lineRule="auto"/>
              <w:rPr>
                <w:rFonts w:ascii="宋体" w:hAnsi="宋体" w:eastAsia="宋体" w:cs="宋体"/>
                <w:color w:val="auto"/>
                <w:kern w:val="0"/>
                <w:szCs w:val="21"/>
                <w:highlight w:val="none"/>
              </w:rPr>
            </w:pPr>
          </w:p>
        </w:tc>
        <w:tc>
          <w:tcPr>
            <w:tcW w:w="1354" w:type="dxa"/>
            <w:vAlign w:val="center"/>
          </w:tcPr>
          <w:p>
            <w:pPr>
              <w:adjustRightInd w:val="0"/>
              <w:snapToGrid w:val="0"/>
              <w:spacing w:line="360" w:lineRule="auto"/>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48" w:type="dxa"/>
            <w:gridSpan w:val="2"/>
            <w:vAlign w:val="center"/>
          </w:tcPr>
          <w:p>
            <w:pPr>
              <w:adjustRightInd w:val="0"/>
              <w:snapToGrid w:val="0"/>
              <w:spacing w:line="360" w:lineRule="auto"/>
              <w:rPr>
                <w:rFonts w:ascii="宋体" w:hAnsi="宋体" w:eastAsia="宋体" w:cs="宋体"/>
                <w:color w:val="auto"/>
                <w:kern w:val="0"/>
                <w:szCs w:val="21"/>
                <w:highlight w:val="none"/>
              </w:rPr>
            </w:pPr>
          </w:p>
        </w:tc>
        <w:tc>
          <w:tcPr>
            <w:tcW w:w="1356" w:type="dxa"/>
            <w:gridSpan w:val="2"/>
            <w:vAlign w:val="center"/>
          </w:tcPr>
          <w:p>
            <w:pPr>
              <w:adjustRightInd w:val="0"/>
              <w:snapToGrid w:val="0"/>
              <w:spacing w:line="360" w:lineRule="auto"/>
              <w:rPr>
                <w:rFonts w:ascii="宋体" w:hAnsi="宋体" w:eastAsia="宋体" w:cs="宋体"/>
                <w:color w:val="auto"/>
                <w:kern w:val="0"/>
                <w:szCs w:val="21"/>
                <w:highlight w:val="none"/>
              </w:rPr>
            </w:pPr>
          </w:p>
        </w:tc>
        <w:tc>
          <w:tcPr>
            <w:tcW w:w="1094" w:type="dxa"/>
            <w:vAlign w:val="center"/>
          </w:tcPr>
          <w:p>
            <w:pPr>
              <w:adjustRightInd w:val="0"/>
              <w:snapToGrid w:val="0"/>
              <w:spacing w:line="360" w:lineRule="auto"/>
              <w:rPr>
                <w:rFonts w:ascii="宋体" w:hAnsi="宋体" w:eastAsia="宋体" w:cs="宋体"/>
                <w:color w:val="auto"/>
                <w:kern w:val="0"/>
                <w:szCs w:val="21"/>
                <w:highlight w:val="none"/>
              </w:rPr>
            </w:pPr>
          </w:p>
        </w:tc>
        <w:tc>
          <w:tcPr>
            <w:tcW w:w="2471" w:type="dxa"/>
            <w:vAlign w:val="center"/>
          </w:tcPr>
          <w:p>
            <w:pPr>
              <w:adjustRightInd w:val="0"/>
              <w:snapToGrid w:val="0"/>
              <w:spacing w:line="360" w:lineRule="auto"/>
              <w:rPr>
                <w:rFonts w:ascii="宋体" w:hAnsi="宋体" w:eastAsia="宋体" w:cs="宋体"/>
                <w:color w:val="auto"/>
                <w:kern w:val="0"/>
                <w:szCs w:val="21"/>
                <w:highlight w:val="none"/>
              </w:rPr>
            </w:pPr>
          </w:p>
        </w:tc>
        <w:tc>
          <w:tcPr>
            <w:tcW w:w="1466" w:type="dxa"/>
            <w:gridSpan w:val="2"/>
            <w:vAlign w:val="center"/>
          </w:tcPr>
          <w:p>
            <w:pPr>
              <w:adjustRightInd w:val="0"/>
              <w:snapToGrid w:val="0"/>
              <w:spacing w:line="360" w:lineRule="auto"/>
              <w:rPr>
                <w:rFonts w:ascii="宋体" w:hAnsi="宋体" w:eastAsia="宋体" w:cs="宋体"/>
                <w:color w:val="auto"/>
                <w:kern w:val="0"/>
                <w:szCs w:val="21"/>
                <w:highlight w:val="none"/>
              </w:rPr>
            </w:pPr>
          </w:p>
        </w:tc>
        <w:tc>
          <w:tcPr>
            <w:tcW w:w="1354" w:type="dxa"/>
            <w:vAlign w:val="center"/>
          </w:tcPr>
          <w:p>
            <w:pPr>
              <w:adjustRightInd w:val="0"/>
              <w:snapToGrid w:val="0"/>
              <w:spacing w:line="360" w:lineRule="auto"/>
              <w:rPr>
                <w:rFonts w:ascii="宋体" w:hAnsi="宋体" w:eastAsia="宋体" w:cs="宋体"/>
                <w:color w:val="auto"/>
                <w:kern w:val="0"/>
                <w:szCs w:val="21"/>
                <w:highlight w:val="none"/>
              </w:rPr>
            </w:pPr>
          </w:p>
        </w:tc>
      </w:tr>
    </w:tbl>
    <w:p>
      <w:pPr>
        <w:widowControl/>
        <w:spacing w:line="20" w:lineRule="exact"/>
        <w:jc w:val="left"/>
        <w:rPr>
          <w:rFonts w:ascii="宋体"/>
          <w:color w:val="auto"/>
          <w:highlight w:val="none"/>
        </w:rPr>
      </w:pPr>
    </w:p>
    <w:p>
      <w:pPr>
        <w:widowControl/>
        <w:spacing w:line="20" w:lineRule="exact"/>
        <w:jc w:val="left"/>
        <w:rPr>
          <w:rFonts w:ascii="宋体"/>
          <w:color w:val="auto"/>
          <w:highlight w:val="none"/>
        </w:rPr>
      </w:pPr>
    </w:p>
    <w:p>
      <w:pPr>
        <w:widowControl/>
        <w:spacing w:line="20" w:lineRule="exact"/>
        <w:jc w:val="left"/>
        <w:rPr>
          <w:rFonts w:ascii="宋体"/>
          <w:color w:val="auto"/>
          <w:highlight w:val="none"/>
        </w:rPr>
      </w:pPr>
    </w:p>
    <w:p>
      <w:pPr>
        <w:widowControl/>
        <w:spacing w:line="20" w:lineRule="exact"/>
        <w:jc w:val="left"/>
        <w:rPr>
          <w:rFonts w:ascii="宋体"/>
          <w:color w:val="auto"/>
          <w:highlight w:val="none"/>
        </w:rPr>
      </w:pPr>
    </w:p>
    <w:p>
      <w:pPr>
        <w:widowControl/>
        <w:spacing w:line="20" w:lineRule="exact"/>
        <w:jc w:val="left"/>
        <w:rPr>
          <w:rFonts w:ascii="宋体"/>
          <w:color w:val="auto"/>
          <w:highlight w:val="none"/>
        </w:rPr>
      </w:pPr>
    </w:p>
    <w:p>
      <w:pPr>
        <w:widowControl/>
        <w:spacing w:line="20" w:lineRule="exact"/>
        <w:jc w:val="left"/>
        <w:rPr>
          <w:rFonts w:ascii="宋体"/>
          <w:color w:val="auto"/>
          <w:highlight w:val="none"/>
        </w:rPr>
      </w:pPr>
    </w:p>
    <w:p>
      <w:pPr>
        <w:adjustRightInd w:val="0"/>
        <w:snapToGrid w:val="0"/>
        <w:spacing w:line="360" w:lineRule="auto"/>
        <w:jc w:val="center"/>
        <w:rPr>
          <w:snapToGrid w:val="0"/>
          <w:color w:val="auto"/>
          <w:kern w:val="0"/>
          <w:highlight w:val="none"/>
        </w:rPr>
      </w:pPr>
    </w:p>
    <w:p>
      <w:pPr>
        <w:adjustRightInd w:val="0"/>
        <w:snapToGrid w:val="0"/>
        <w:spacing w:line="360" w:lineRule="auto"/>
        <w:rPr>
          <w:rFonts w:ascii="黑体" w:hAnsi="宋体" w:eastAsia="黑体"/>
          <w:snapToGrid w:val="0"/>
          <w:color w:val="auto"/>
          <w:kern w:val="0"/>
          <w:sz w:val="32"/>
          <w:szCs w:val="32"/>
          <w:highlight w:val="none"/>
        </w:rPr>
      </w:pPr>
    </w:p>
    <w:p>
      <w:pPr>
        <w:adjustRightInd w:val="0"/>
        <w:snapToGrid w:val="0"/>
        <w:spacing w:line="360" w:lineRule="auto"/>
        <w:rPr>
          <w:rFonts w:ascii="黑体" w:hAnsi="宋体" w:eastAsia="黑体"/>
          <w:snapToGrid w:val="0"/>
          <w:color w:val="auto"/>
          <w:kern w:val="0"/>
          <w:sz w:val="32"/>
          <w:szCs w:val="32"/>
          <w:highlight w:val="none"/>
        </w:rPr>
      </w:pPr>
    </w:p>
    <w:p>
      <w:pPr>
        <w:adjustRightInd w:val="0"/>
        <w:snapToGrid w:val="0"/>
        <w:spacing w:line="360" w:lineRule="auto"/>
        <w:jc w:val="center"/>
        <w:rPr>
          <w:rFonts w:ascii="黑体" w:hAnsi="宋体" w:eastAsia="黑体"/>
          <w:snapToGrid w:val="0"/>
          <w:color w:val="auto"/>
          <w:kern w:val="0"/>
          <w:sz w:val="32"/>
          <w:szCs w:val="32"/>
          <w:highlight w:val="none"/>
        </w:rPr>
      </w:pPr>
      <w:r>
        <w:rPr>
          <w:rFonts w:hint="eastAsia" w:ascii="黑体" w:hAnsi="宋体" w:eastAsia="黑体"/>
          <w:snapToGrid w:val="0"/>
          <w:color w:val="auto"/>
          <w:kern w:val="0"/>
          <w:sz w:val="32"/>
          <w:szCs w:val="32"/>
          <w:highlight w:val="none"/>
        </w:rPr>
        <w:t>四、投标人拟投入监理仪器、设备计划表</w:t>
      </w:r>
    </w:p>
    <w:tbl>
      <w:tblPr>
        <w:tblStyle w:val="20"/>
        <w:tblW w:w="92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8"/>
        <w:gridCol w:w="2208"/>
        <w:gridCol w:w="1153"/>
        <w:gridCol w:w="825"/>
        <w:gridCol w:w="825"/>
        <w:gridCol w:w="1153"/>
        <w:gridCol w:w="1153"/>
        <w:gridCol w:w="11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18"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序号</w:t>
            </w:r>
          </w:p>
        </w:tc>
        <w:tc>
          <w:tcPr>
            <w:tcW w:w="2208"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监理仪器设备名称</w:t>
            </w:r>
          </w:p>
        </w:tc>
        <w:tc>
          <w:tcPr>
            <w:tcW w:w="115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规格型号</w:t>
            </w:r>
          </w:p>
        </w:tc>
        <w:tc>
          <w:tcPr>
            <w:tcW w:w="82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单位</w:t>
            </w:r>
          </w:p>
        </w:tc>
        <w:tc>
          <w:tcPr>
            <w:tcW w:w="82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数量</w:t>
            </w:r>
          </w:p>
        </w:tc>
        <w:tc>
          <w:tcPr>
            <w:tcW w:w="115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性能说明</w:t>
            </w:r>
          </w:p>
        </w:tc>
        <w:tc>
          <w:tcPr>
            <w:tcW w:w="115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设备来源</w:t>
            </w:r>
          </w:p>
        </w:tc>
        <w:tc>
          <w:tcPr>
            <w:tcW w:w="1152"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进场时间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18"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2208"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82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82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152"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18"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2208"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82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82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152"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18"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2208"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82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82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152"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18"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2208"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82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82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152"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18"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2208"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82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82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152"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18"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2208"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82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82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152"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18"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2208"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82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82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152"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18"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2208"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82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82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152"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18"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2208"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82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825"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c>
          <w:tcPr>
            <w:tcW w:w="1152"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18" w:type="dxa"/>
            <w:vAlign w:val="center"/>
          </w:tcPr>
          <w:p>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评审</w:t>
            </w:r>
          </w:p>
          <w:p>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意见</w:t>
            </w:r>
          </w:p>
        </w:tc>
        <w:tc>
          <w:tcPr>
            <w:tcW w:w="8469" w:type="dxa"/>
            <w:gridSpan w:val="7"/>
            <w:vAlign w:val="center"/>
          </w:tcPr>
          <w:p>
            <w:pPr>
              <w:adjustRightInd w:val="0"/>
              <w:snapToGrid w:val="0"/>
              <w:spacing w:line="360" w:lineRule="auto"/>
              <w:jc w:val="center"/>
              <w:rPr>
                <w:rFonts w:ascii="宋体" w:hAnsi="宋体" w:eastAsia="宋体" w:cs="宋体"/>
                <w:snapToGrid w:val="0"/>
                <w:color w:val="auto"/>
                <w:kern w:val="0"/>
                <w:szCs w:val="21"/>
                <w:highlight w:val="none"/>
              </w:rPr>
            </w:pPr>
          </w:p>
        </w:tc>
      </w:tr>
    </w:tbl>
    <w:p>
      <w:pPr>
        <w:adjustRightInd w:val="0"/>
        <w:snapToGrid w:val="0"/>
        <w:spacing w:line="360" w:lineRule="auto"/>
        <w:jc w:val="left"/>
        <w:rPr>
          <w:rFonts w:ascii="楷体_GB2312" w:hAnsi="楷体_GB2312" w:eastAsia="楷体_GB2312" w:cs="楷体_GB2312"/>
          <w:snapToGrid w:val="0"/>
          <w:color w:val="auto"/>
          <w:kern w:val="0"/>
          <w:szCs w:val="19"/>
          <w:highlight w:val="none"/>
        </w:rPr>
      </w:pPr>
    </w:p>
    <w:p>
      <w:pPr>
        <w:adjustRightInd w:val="0"/>
        <w:snapToGrid w:val="0"/>
        <w:spacing w:line="360" w:lineRule="auto"/>
        <w:jc w:val="left"/>
        <w:rPr>
          <w:rFonts w:ascii="楷体_GB2312" w:hAnsi="楷体_GB2312" w:eastAsia="楷体_GB2312" w:cs="楷体_GB2312"/>
          <w:snapToGrid w:val="0"/>
          <w:color w:val="auto"/>
          <w:kern w:val="0"/>
          <w:szCs w:val="19"/>
          <w:highlight w:val="none"/>
        </w:rPr>
      </w:pPr>
      <w:r>
        <w:rPr>
          <w:rFonts w:hint="eastAsia" w:ascii="楷体_GB2312" w:hAnsi="楷体_GB2312" w:eastAsia="楷体_GB2312" w:cs="楷体_GB2312"/>
          <w:snapToGrid w:val="0"/>
          <w:color w:val="auto"/>
          <w:kern w:val="0"/>
          <w:szCs w:val="19"/>
          <w:highlight w:val="none"/>
        </w:rPr>
        <w:t>特别说明：投标人拟投入的监理仪器、设备，应该是结合本工程实际的施工测量复核和简易的质量实测实量所需的仪器、设备配置。如配置了含有具有工程质量检测资质才能执业使用的仪器、设备，或配置了与施工测量复核和简易的质量实测实量无关的监理仪器设备。评标专家根据工程实际情况对仪器、设备是否满足工作需求提出评审意见。</w:t>
      </w:r>
    </w:p>
    <w:p>
      <w:pPr>
        <w:rPr>
          <w:color w:val="auto"/>
          <w:highlight w:val="none"/>
        </w:rPr>
      </w:pPr>
    </w:p>
    <w:sectPr>
      <w:footerReference r:id="rId4" w:type="default"/>
      <w:pgSz w:w="11907" w:h="16840"/>
      <w:pgMar w:top="1417" w:right="1417" w:bottom="1417" w:left="1417" w:header="851" w:footer="567"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Microsoft YaHei UI">
    <w:panose1 w:val="020B0503020204020204"/>
    <w:charset w:val="86"/>
    <w:family w:val="swiss"/>
    <w:pitch w:val="default"/>
    <w:sig w:usb0="80000287" w:usb1="2ACF3C50" w:usb2="00000016" w:usb3="00000000" w:csb0="0004001F" w:csb1="00000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fldChar w:fldCharType="begin"/>
    </w:r>
    <w:r>
      <w:instrText xml:space="preserve"> PAGE   \* MERGEFORMAT </w:instrText>
    </w:r>
    <w:r>
      <w:fldChar w:fldCharType="separate"/>
    </w:r>
    <w:r>
      <w:t>71</w:t>
    </w:r>
    <w:r>
      <w:rPr>
        <w:lang w:val="zh-C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id="0">
    <w:p>
      <w:pPr>
        <w:adjustRightInd w:val="0"/>
        <w:snapToGrid w:val="0"/>
        <w:ind w:firstLine="420" w:firstLineChars="200"/>
      </w:pPr>
      <w:r>
        <w:rPr>
          <w:rFonts w:hint="eastAsia" w:ascii="宋体" w:hAnsi="宋体" w:eastAsia="宋体" w:cs="宋体"/>
          <w:color w:val="000000" w:themeColor="text1"/>
          <w:szCs w:val="21"/>
          <w:lang w:val="en-US" w:eastAsia="zh-CN"/>
          <w14:textFill>
            <w14:solidFill>
              <w14:schemeClr w14:val="tx1"/>
            </w14:solidFill>
          </w14:textFill>
        </w:rPr>
        <w:t>[1]的具体要求源自《深圳市住房和建设局关于明确建设工程招标相关事宜的通知》第四条。</w:t>
      </w:r>
    </w:p>
  </w:footnote>
  <w:footnote w:id="1">
    <w:p>
      <w:pPr>
        <w:adjustRightInd w:val="0"/>
        <w:snapToGrid w:val="0"/>
        <w:ind w:firstLine="420" w:firstLineChars="200"/>
        <w:rPr>
          <w:rFonts w:hint="eastAsia" w:ascii="宋体" w:hAnsi="宋体" w:eastAsia="宋体" w:cs="宋体"/>
          <w:color w:val="000000" w:themeColor="text1"/>
          <w:szCs w:val="21"/>
          <w:lang w:val="en-US" w:eastAsia="zh-CN"/>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[2]的具体要求源自《深圳市人民政府关于进一步规范建设工程招标投标活动的通知》(深府规〔2024〕8号)第八条。</w:t>
      </w:r>
    </w:p>
    <w:p>
      <w:pPr>
        <w:pStyle w:val="16"/>
        <w:snapToGrid w:val="0"/>
      </w:pPr>
    </w:p>
  </w:footnote>
  <w:footnote w:id="2">
    <w:p>
      <w:pPr>
        <w:adjustRightInd w:val="0"/>
        <w:snapToGrid w:val="0"/>
        <w:ind w:firstLine="420" w:firstLineChars="200"/>
      </w:pPr>
      <w:r>
        <w:rPr>
          <w:rFonts w:hint="eastAsia" w:ascii="宋体" w:hAnsi="宋体" w:eastAsia="宋体" w:cs="宋体"/>
          <w:color w:val="000000" w:themeColor="text1"/>
          <w:szCs w:val="21"/>
          <w:lang w:val="en-US" w:eastAsia="zh-CN"/>
          <w14:textFill>
            <w14:solidFill>
              <w14:schemeClr w14:val="tx1"/>
            </w14:solidFill>
          </w14:textFill>
        </w:rPr>
        <w:t>[3]、[4]的具体要求源自《深圳市人民政府关于进一步规范建设工程招标投标活动的通知》(深府规〔2024〕8号)第三、四条。</w:t>
      </w:r>
    </w:p>
  </w:footnote>
  <w:footnote w:id="3">
    <w:p>
      <w:pPr>
        <w:pStyle w:val="16"/>
        <w:snapToGrid w:val="0"/>
      </w:pPr>
    </w:p>
  </w:footnote>
  <w:footnote w:id="4">
    <w:p>
      <w:pPr>
        <w:adjustRightInd w:val="0"/>
        <w:snapToGrid w:val="0"/>
        <w:ind w:firstLine="420" w:firstLineChars="200"/>
        <w:rPr>
          <w:rFonts w:hint="default" w:ascii="宋体" w:hAnsi="宋体" w:eastAsia="宋体" w:cs="宋体"/>
          <w:color w:val="000000" w:themeColor="text1"/>
          <w:szCs w:val="21"/>
          <w:lang w:val="en-US" w:eastAsia="zh-CN"/>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[5]的具体要求源自《深圳市人民政府关于进一步规范建设工程招标投标活动的通知》(深府规〔2024〕8号)第七条。</w:t>
      </w:r>
    </w:p>
    <w:p>
      <w:pPr>
        <w:pStyle w:val="16"/>
        <w:snapToGrid w:val="0"/>
      </w:pPr>
    </w:p>
  </w:footnote>
  <w:footnote w:id="5">
    <w:p>
      <w:pPr>
        <w:adjustRightInd w:val="0"/>
        <w:snapToGrid w:val="0"/>
        <w:ind w:firstLine="420" w:firstLineChars="200"/>
      </w:pPr>
      <w:r>
        <w:rPr>
          <w:rFonts w:hint="eastAsia" w:ascii="宋体" w:hAnsi="宋体" w:eastAsia="宋体" w:cs="宋体"/>
          <w:color w:val="000000" w:themeColor="text1"/>
          <w:szCs w:val="21"/>
          <w:lang w:val="en-US" w:eastAsia="zh-CN"/>
          <w14:textFill>
            <w14:solidFill>
              <w14:schemeClr w14:val="tx1"/>
            </w14:solidFill>
          </w14:textFill>
        </w:rPr>
        <w:t>[6]的具体要求源自《深圳市住房和建设局关于进一步规范招标投标有关事宜的通知》（深建市场〔2022〕4号）第三条。</w:t>
      </w:r>
    </w:p>
    <w:p>
      <w:pPr>
        <w:pStyle w:val="16"/>
        <w:snapToGrid w:val="0"/>
      </w:pPr>
    </w:p>
  </w:footnote>
  <w:footnote w:id="6">
    <w:p>
      <w:pPr>
        <w:adjustRightInd w:val="0"/>
        <w:snapToGrid w:val="0"/>
        <w:ind w:firstLine="420" w:firstLineChars="200"/>
      </w:pPr>
      <w:r>
        <w:rPr>
          <w:rFonts w:hint="eastAsia" w:ascii="宋体" w:hAnsi="宋体" w:eastAsia="宋体" w:cs="宋体"/>
          <w:color w:val="000000" w:themeColor="text1"/>
          <w:szCs w:val="21"/>
          <w:lang w:val="en-US" w:eastAsia="zh-CN"/>
          <w14:textFill>
            <w14:solidFill>
              <w14:schemeClr w14:val="tx1"/>
            </w14:solidFill>
          </w14:textFill>
        </w:rPr>
        <w:t>[7]、[8]的具体要求源自《深圳市人民政府关于进一步规范建设工程招标投标活动的通知》(深府规〔2024〕8号)第七、九条。</w:t>
      </w:r>
    </w:p>
  </w:footnote>
  <w:footnote w:id="7">
    <w:p>
      <w:pPr>
        <w:adjustRightInd w:val="0"/>
        <w:snapToGrid w:val="0"/>
        <w:ind w:firstLine="420" w:firstLineChars="200"/>
        <w:rPr>
          <w:rFonts w:hint="eastAsia"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[9]的具体要求源自《深圳市人民政府关于进一步规范建设工程招标投标活动的通知》(深府规〔2024〕8号)第五、九条，以及《深圳市人民政府印发关于建设工程招标投标改革若干规定的通知》</w:t>
      </w:r>
    </w:p>
  </w:footnote>
  <w:footnote w:id="8">
    <w:p>
      <w:pPr>
        <w:adjustRightInd w:val="0"/>
        <w:snapToGrid w:val="0"/>
        <w:ind w:firstLine="0" w:firstLineChars="0"/>
        <w:rPr>
          <w:rFonts w:hint="eastAsia"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（深府〔2015〕73号）第四十七条。</w:t>
      </w:r>
    </w:p>
  </w:footnote>
  <w:footnote w:id="9">
    <w:p>
      <w:pPr>
        <w:adjustRightInd w:val="0"/>
        <w:snapToGrid w:val="0"/>
        <w:ind w:firstLine="420" w:firstLineChars="200"/>
        <w:rPr>
          <w:rFonts w:hint="default" w:ascii="宋体" w:hAnsi="宋体" w:eastAsia="宋体" w:cs="宋体"/>
          <w:color w:val="000000" w:themeColor="text1"/>
          <w:szCs w:val="21"/>
          <w:lang w:val="en-US" w:eastAsia="zh-CN"/>
          <w14:textFill>
            <w14:solidFill>
              <w14:schemeClr w14:val="tx1"/>
            </w14:solidFill>
          </w14:textFill>
        </w:rPr>
      </w:pPr>
      <w:r>
        <w:t xml:space="preserve"> </w:t>
      </w:r>
      <w:r>
        <w:rPr>
          <w:rFonts w:hint="eastAsia" w:ascii="宋体" w:hAnsi="宋体" w:eastAsia="宋体" w:cs="宋体"/>
          <w:color w:val="000000" w:themeColor="text1"/>
          <w:szCs w:val="21"/>
          <w:lang w:val="en-US" w:eastAsia="zh-CN"/>
          <w14:textFill>
            <w14:solidFill>
              <w14:schemeClr w14:val="tx1"/>
            </w14:solidFill>
          </w14:textFill>
        </w:rPr>
        <w:t>[10]的具体要求源自《深圳市人民政府关于进一步规范建设工程招标投标活动的通知》(深府规〔2024〕8号)第九条。</w:t>
      </w:r>
    </w:p>
    <w:p>
      <w:pPr>
        <w:pStyle w:val="16"/>
        <w:snapToGrid w:val="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E2DB9B4"/>
    <w:multiLevelType w:val="singleLevel"/>
    <w:tmpl w:val="EE2DB9B4"/>
    <w:lvl w:ilvl="0" w:tentative="0">
      <w:start w:val="4"/>
      <w:numFmt w:val="chineseCounting"/>
      <w:suff w:val="nothing"/>
      <w:lvlText w:val="%1、"/>
      <w:lvlJc w:val="left"/>
      <w:rPr>
        <w:rFonts w:hint="eastAsia"/>
      </w:rPr>
    </w:lvl>
  </w:abstractNum>
  <w:abstractNum w:abstractNumId="1">
    <w:nsid w:val="7D22672B"/>
    <w:multiLevelType w:val="multilevel"/>
    <w:tmpl w:val="7D22672B"/>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官伟杰">
    <w15:presenceInfo w15:providerId="WPS Office" w15:userId="41504120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RmOTMwMTRjZDY4NTcwNWRkYzc5MjI4ZThkNzIyOGUifQ=="/>
    <w:docVar w:name="KSO_WPS_MARK_KEY" w:val="2dee2024-890d-4856-9502-93adadb30d0c"/>
  </w:docVars>
  <w:rsids>
    <w:rsidRoot w:val="007448E2"/>
    <w:rsid w:val="00005A05"/>
    <w:rsid w:val="000C2473"/>
    <w:rsid w:val="001153F9"/>
    <w:rsid w:val="00256C02"/>
    <w:rsid w:val="002D0A40"/>
    <w:rsid w:val="004A0286"/>
    <w:rsid w:val="005651E2"/>
    <w:rsid w:val="00572956"/>
    <w:rsid w:val="005F1B3F"/>
    <w:rsid w:val="00603893"/>
    <w:rsid w:val="006177A7"/>
    <w:rsid w:val="006F736F"/>
    <w:rsid w:val="007448E2"/>
    <w:rsid w:val="00785A47"/>
    <w:rsid w:val="00902BDE"/>
    <w:rsid w:val="00987EF5"/>
    <w:rsid w:val="00A10CE3"/>
    <w:rsid w:val="00A51EB6"/>
    <w:rsid w:val="00BB4731"/>
    <w:rsid w:val="00C27791"/>
    <w:rsid w:val="00C55466"/>
    <w:rsid w:val="00C6526C"/>
    <w:rsid w:val="00DF73EB"/>
    <w:rsid w:val="00E1509A"/>
    <w:rsid w:val="00F56D06"/>
    <w:rsid w:val="00FF2678"/>
    <w:rsid w:val="010F35B7"/>
    <w:rsid w:val="01167BA7"/>
    <w:rsid w:val="011F6311"/>
    <w:rsid w:val="02280140"/>
    <w:rsid w:val="0244754A"/>
    <w:rsid w:val="02746CB5"/>
    <w:rsid w:val="03854790"/>
    <w:rsid w:val="03875333"/>
    <w:rsid w:val="03B84500"/>
    <w:rsid w:val="05C74170"/>
    <w:rsid w:val="06B43A84"/>
    <w:rsid w:val="06FE2965"/>
    <w:rsid w:val="077C5254"/>
    <w:rsid w:val="098E32FB"/>
    <w:rsid w:val="09F204B1"/>
    <w:rsid w:val="0A1503F2"/>
    <w:rsid w:val="0A45649B"/>
    <w:rsid w:val="0AA8163E"/>
    <w:rsid w:val="0AAF0151"/>
    <w:rsid w:val="0B303874"/>
    <w:rsid w:val="0BC4086A"/>
    <w:rsid w:val="0BCB2D68"/>
    <w:rsid w:val="0C450D6C"/>
    <w:rsid w:val="0C962FFC"/>
    <w:rsid w:val="0CA564B9"/>
    <w:rsid w:val="0CE2130C"/>
    <w:rsid w:val="0CE72E9D"/>
    <w:rsid w:val="0D556D8D"/>
    <w:rsid w:val="0F114F36"/>
    <w:rsid w:val="0F7D36E1"/>
    <w:rsid w:val="100B43B0"/>
    <w:rsid w:val="10753A9F"/>
    <w:rsid w:val="10B46C7D"/>
    <w:rsid w:val="11136155"/>
    <w:rsid w:val="114021F9"/>
    <w:rsid w:val="12A76501"/>
    <w:rsid w:val="135F0772"/>
    <w:rsid w:val="137A57A0"/>
    <w:rsid w:val="141F4C7A"/>
    <w:rsid w:val="15256C1D"/>
    <w:rsid w:val="16413E42"/>
    <w:rsid w:val="170F4B78"/>
    <w:rsid w:val="17405D59"/>
    <w:rsid w:val="176E2499"/>
    <w:rsid w:val="17892FD1"/>
    <w:rsid w:val="178B2FFA"/>
    <w:rsid w:val="18DE057F"/>
    <w:rsid w:val="191A70DD"/>
    <w:rsid w:val="19BC2DF8"/>
    <w:rsid w:val="1A206995"/>
    <w:rsid w:val="1A506526"/>
    <w:rsid w:val="1A9A6727"/>
    <w:rsid w:val="1B7634EB"/>
    <w:rsid w:val="1B7943DB"/>
    <w:rsid w:val="1C7F7983"/>
    <w:rsid w:val="1C9D605B"/>
    <w:rsid w:val="1CFE37C7"/>
    <w:rsid w:val="1D3E4266"/>
    <w:rsid w:val="1E704516"/>
    <w:rsid w:val="1E8D4525"/>
    <w:rsid w:val="1F5D6C30"/>
    <w:rsid w:val="1FF7214E"/>
    <w:rsid w:val="201A3E20"/>
    <w:rsid w:val="21435E0B"/>
    <w:rsid w:val="230D2FC7"/>
    <w:rsid w:val="230D56BB"/>
    <w:rsid w:val="23957B07"/>
    <w:rsid w:val="244A21A3"/>
    <w:rsid w:val="25A12173"/>
    <w:rsid w:val="26CE62C3"/>
    <w:rsid w:val="26E03BE6"/>
    <w:rsid w:val="270505F4"/>
    <w:rsid w:val="27B8643F"/>
    <w:rsid w:val="280F5D69"/>
    <w:rsid w:val="286815D8"/>
    <w:rsid w:val="288415C7"/>
    <w:rsid w:val="29254804"/>
    <w:rsid w:val="29484B50"/>
    <w:rsid w:val="29642546"/>
    <w:rsid w:val="29B67D5B"/>
    <w:rsid w:val="2AA21A5A"/>
    <w:rsid w:val="2BD6789F"/>
    <w:rsid w:val="2C5D69E3"/>
    <w:rsid w:val="2D546C0A"/>
    <w:rsid w:val="2F6B1FE9"/>
    <w:rsid w:val="30593B77"/>
    <w:rsid w:val="30BE2895"/>
    <w:rsid w:val="30C9484C"/>
    <w:rsid w:val="30D37C71"/>
    <w:rsid w:val="30F57DBC"/>
    <w:rsid w:val="323B6F35"/>
    <w:rsid w:val="340824FC"/>
    <w:rsid w:val="34683D93"/>
    <w:rsid w:val="35683252"/>
    <w:rsid w:val="35A6188F"/>
    <w:rsid w:val="361B60EC"/>
    <w:rsid w:val="36951BE3"/>
    <w:rsid w:val="36D810DA"/>
    <w:rsid w:val="374C1382"/>
    <w:rsid w:val="37DD6778"/>
    <w:rsid w:val="38204685"/>
    <w:rsid w:val="38576865"/>
    <w:rsid w:val="38653AA1"/>
    <w:rsid w:val="38F71D45"/>
    <w:rsid w:val="394A3E50"/>
    <w:rsid w:val="39787DD2"/>
    <w:rsid w:val="3B446441"/>
    <w:rsid w:val="3B630952"/>
    <w:rsid w:val="3B737CE6"/>
    <w:rsid w:val="3B9A7DEC"/>
    <w:rsid w:val="3CB65233"/>
    <w:rsid w:val="3D6F2695"/>
    <w:rsid w:val="3DC079A3"/>
    <w:rsid w:val="3DD125DE"/>
    <w:rsid w:val="3DE23E86"/>
    <w:rsid w:val="3F0538C0"/>
    <w:rsid w:val="3F38545E"/>
    <w:rsid w:val="3F9672B7"/>
    <w:rsid w:val="4028578A"/>
    <w:rsid w:val="40830C96"/>
    <w:rsid w:val="41151DB4"/>
    <w:rsid w:val="412D35A2"/>
    <w:rsid w:val="41F644E1"/>
    <w:rsid w:val="42B77C12"/>
    <w:rsid w:val="432602A9"/>
    <w:rsid w:val="434C41B3"/>
    <w:rsid w:val="44B87626"/>
    <w:rsid w:val="44DB712E"/>
    <w:rsid w:val="45315424"/>
    <w:rsid w:val="459A7051"/>
    <w:rsid w:val="459E4545"/>
    <w:rsid w:val="46F90FEA"/>
    <w:rsid w:val="47097D08"/>
    <w:rsid w:val="476C69DB"/>
    <w:rsid w:val="483A3FC0"/>
    <w:rsid w:val="48433F54"/>
    <w:rsid w:val="48A0093C"/>
    <w:rsid w:val="490B7674"/>
    <w:rsid w:val="49B900C8"/>
    <w:rsid w:val="4A307FC0"/>
    <w:rsid w:val="4A3A62EE"/>
    <w:rsid w:val="4C045886"/>
    <w:rsid w:val="4E2C60AC"/>
    <w:rsid w:val="4ECE3FD6"/>
    <w:rsid w:val="4F4600F2"/>
    <w:rsid w:val="50C23DB6"/>
    <w:rsid w:val="51575D8B"/>
    <w:rsid w:val="515A5643"/>
    <w:rsid w:val="51B46C2A"/>
    <w:rsid w:val="52A75524"/>
    <w:rsid w:val="52C87E58"/>
    <w:rsid w:val="53865CBA"/>
    <w:rsid w:val="53A70F92"/>
    <w:rsid w:val="53CE52BC"/>
    <w:rsid w:val="53E9298C"/>
    <w:rsid w:val="551F5B9F"/>
    <w:rsid w:val="55CD0CF8"/>
    <w:rsid w:val="55FD0781"/>
    <w:rsid w:val="56C31672"/>
    <w:rsid w:val="56CA56C3"/>
    <w:rsid w:val="56ED13B1"/>
    <w:rsid w:val="57253303"/>
    <w:rsid w:val="572E4F0D"/>
    <w:rsid w:val="57FA574E"/>
    <w:rsid w:val="58072DE3"/>
    <w:rsid w:val="586B6866"/>
    <w:rsid w:val="5A246E03"/>
    <w:rsid w:val="5B123275"/>
    <w:rsid w:val="5B1E09C3"/>
    <w:rsid w:val="5B5D63E1"/>
    <w:rsid w:val="5B6A70A6"/>
    <w:rsid w:val="5B897D4E"/>
    <w:rsid w:val="5C945CE8"/>
    <w:rsid w:val="5CA00C74"/>
    <w:rsid w:val="5CD86660"/>
    <w:rsid w:val="5D5B5434"/>
    <w:rsid w:val="5D6654C5"/>
    <w:rsid w:val="5DB8781E"/>
    <w:rsid w:val="5DDE2618"/>
    <w:rsid w:val="5E0F05CD"/>
    <w:rsid w:val="5E450250"/>
    <w:rsid w:val="5E864A61"/>
    <w:rsid w:val="5EA14D35"/>
    <w:rsid w:val="5F836026"/>
    <w:rsid w:val="5FBA9B67"/>
    <w:rsid w:val="600A59B6"/>
    <w:rsid w:val="609D79A4"/>
    <w:rsid w:val="6178597D"/>
    <w:rsid w:val="618C23DD"/>
    <w:rsid w:val="61C64F13"/>
    <w:rsid w:val="61D96EF6"/>
    <w:rsid w:val="626308AB"/>
    <w:rsid w:val="641F7A11"/>
    <w:rsid w:val="66290C17"/>
    <w:rsid w:val="67261C89"/>
    <w:rsid w:val="67296190"/>
    <w:rsid w:val="68334803"/>
    <w:rsid w:val="6834112C"/>
    <w:rsid w:val="68521624"/>
    <w:rsid w:val="695D02A5"/>
    <w:rsid w:val="698C341A"/>
    <w:rsid w:val="6A175A16"/>
    <w:rsid w:val="6A6B5E79"/>
    <w:rsid w:val="6A9609A0"/>
    <w:rsid w:val="6AC51346"/>
    <w:rsid w:val="6ACA3A8C"/>
    <w:rsid w:val="6AEB21DA"/>
    <w:rsid w:val="6AEB755E"/>
    <w:rsid w:val="6C90644F"/>
    <w:rsid w:val="6D125A6D"/>
    <w:rsid w:val="6DF571A4"/>
    <w:rsid w:val="6EEE6B22"/>
    <w:rsid w:val="6F5D2956"/>
    <w:rsid w:val="6FF9C911"/>
    <w:rsid w:val="701307AC"/>
    <w:rsid w:val="70986E39"/>
    <w:rsid w:val="70E9672C"/>
    <w:rsid w:val="712943F9"/>
    <w:rsid w:val="712B2DEB"/>
    <w:rsid w:val="72361547"/>
    <w:rsid w:val="72D73B3B"/>
    <w:rsid w:val="741619DA"/>
    <w:rsid w:val="743842F0"/>
    <w:rsid w:val="74912E1F"/>
    <w:rsid w:val="754C047A"/>
    <w:rsid w:val="75A1188D"/>
    <w:rsid w:val="75A91B22"/>
    <w:rsid w:val="75D237F5"/>
    <w:rsid w:val="76F325A8"/>
    <w:rsid w:val="773B2CFE"/>
    <w:rsid w:val="777833F5"/>
    <w:rsid w:val="785455E2"/>
    <w:rsid w:val="787E27B3"/>
    <w:rsid w:val="795D337B"/>
    <w:rsid w:val="79F17A2D"/>
    <w:rsid w:val="79FA4AC2"/>
    <w:rsid w:val="7A180203"/>
    <w:rsid w:val="7A24483B"/>
    <w:rsid w:val="7A2F6B5F"/>
    <w:rsid w:val="7B961ED2"/>
    <w:rsid w:val="7BBFA706"/>
    <w:rsid w:val="7BC0638A"/>
    <w:rsid w:val="7C0E503E"/>
    <w:rsid w:val="7C1744AB"/>
    <w:rsid w:val="7C8E3EBD"/>
    <w:rsid w:val="7CAA1027"/>
    <w:rsid w:val="7CC72645"/>
    <w:rsid w:val="7CC85951"/>
    <w:rsid w:val="7D7D084D"/>
    <w:rsid w:val="7DEC7751"/>
    <w:rsid w:val="7EA54BB0"/>
    <w:rsid w:val="7F7EB74A"/>
    <w:rsid w:val="7FB2472B"/>
    <w:rsid w:val="7FD860AE"/>
    <w:rsid w:val="7FFC4953"/>
    <w:rsid w:val="A5BE2E35"/>
    <w:rsid w:val="B7AF1F36"/>
    <w:rsid w:val="DCEA69FC"/>
    <w:rsid w:val="EBF70B29"/>
    <w:rsid w:val="EFAD96B8"/>
    <w:rsid w:val="F6BB340B"/>
    <w:rsid w:val="F9AEB855"/>
    <w:rsid w:val="FA257ECF"/>
    <w:rsid w:val="FD3F6996"/>
    <w:rsid w:val="FEFCF97D"/>
    <w:rsid w:val="FF5F427C"/>
    <w:rsid w:val="FFCF0F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iPriority="9" w:name="heading 5"/>
    <w:lsdException w:qFormat="1" w:unhideWhenUsed="0" w:uiPriority="99"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qFormat="1" w:uiPriority="0" w:semiHidden="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6"/>
    <w:qFormat/>
    <w:uiPriority w:val="99"/>
    <w:pPr>
      <w:keepNext/>
      <w:keepLines/>
      <w:spacing w:before="340" w:after="330" w:line="578" w:lineRule="auto"/>
      <w:outlineLvl w:val="0"/>
    </w:pPr>
    <w:rPr>
      <w:rFonts w:ascii="Times New Roman" w:hAnsi="Times New Roman" w:eastAsia="宋体" w:cs="Times New Roman"/>
      <w:b/>
      <w:bCs/>
      <w:kern w:val="44"/>
      <w:sz w:val="44"/>
      <w:szCs w:val="44"/>
    </w:rPr>
  </w:style>
  <w:style w:type="paragraph" w:styleId="3">
    <w:name w:val="heading 2"/>
    <w:basedOn w:val="1"/>
    <w:next w:val="1"/>
    <w:link w:val="27"/>
    <w:qFormat/>
    <w:uiPriority w:val="99"/>
    <w:pPr>
      <w:keepNext/>
      <w:keepLines/>
      <w:spacing w:before="260" w:after="260" w:line="416" w:lineRule="auto"/>
      <w:outlineLvl w:val="1"/>
    </w:pPr>
    <w:rPr>
      <w:rFonts w:ascii="Arial" w:hAnsi="Arial" w:eastAsia="黑体" w:cs="Times New Roman"/>
      <w:b/>
      <w:bCs/>
      <w:kern w:val="0"/>
      <w:sz w:val="32"/>
      <w:szCs w:val="32"/>
    </w:rPr>
  </w:style>
  <w:style w:type="paragraph" w:styleId="4">
    <w:name w:val="heading 3"/>
    <w:basedOn w:val="1"/>
    <w:next w:val="1"/>
    <w:link w:val="28"/>
    <w:qFormat/>
    <w:uiPriority w:val="99"/>
    <w:pPr>
      <w:keepNext/>
      <w:keepLines/>
      <w:spacing w:before="260" w:after="260" w:line="416" w:lineRule="auto"/>
      <w:outlineLvl w:val="2"/>
    </w:pPr>
    <w:rPr>
      <w:rFonts w:ascii="Times New Roman" w:hAnsi="Times New Roman" w:eastAsia="宋体" w:cs="Times New Roman"/>
      <w:b/>
      <w:bCs/>
      <w:kern w:val="0"/>
      <w:sz w:val="32"/>
      <w:szCs w:val="32"/>
    </w:rPr>
  </w:style>
  <w:style w:type="paragraph" w:styleId="5">
    <w:name w:val="heading 4"/>
    <w:basedOn w:val="1"/>
    <w:next w:val="1"/>
    <w:link w:val="29"/>
    <w:qFormat/>
    <w:uiPriority w:val="99"/>
    <w:pPr>
      <w:keepNext/>
      <w:keepLines/>
      <w:spacing w:before="280" w:after="290" w:line="376" w:lineRule="auto"/>
      <w:outlineLvl w:val="3"/>
    </w:pPr>
    <w:rPr>
      <w:rFonts w:ascii="Cambria" w:hAnsi="Cambria" w:eastAsia="宋体" w:cs="Times New Roman"/>
      <w:b/>
      <w:bCs/>
      <w:kern w:val="0"/>
      <w:sz w:val="28"/>
      <w:szCs w:val="28"/>
    </w:rPr>
  </w:style>
  <w:style w:type="paragraph" w:styleId="6">
    <w:name w:val="heading 6"/>
    <w:basedOn w:val="1"/>
    <w:next w:val="1"/>
    <w:link w:val="30"/>
    <w:qFormat/>
    <w:uiPriority w:val="99"/>
    <w:pPr>
      <w:keepNext/>
      <w:keepLines/>
      <w:spacing w:before="240" w:after="64" w:line="320" w:lineRule="auto"/>
      <w:outlineLvl w:val="5"/>
    </w:pPr>
    <w:rPr>
      <w:rFonts w:ascii="Arial" w:hAnsi="Arial" w:eastAsia="黑体" w:cs="Times New Roman"/>
      <w:b/>
      <w:bCs/>
      <w:kern w:val="0"/>
      <w:sz w:val="24"/>
      <w:szCs w:val="24"/>
    </w:rPr>
  </w:style>
  <w:style w:type="character" w:default="1" w:styleId="22">
    <w:name w:val="Default Paragraph Font"/>
    <w:semiHidden/>
    <w:unhideWhenUsed/>
    <w:qFormat/>
    <w:uiPriority w:val="1"/>
  </w:style>
  <w:style w:type="table" w:default="1" w:styleId="20">
    <w:name w:val="Normal Table"/>
    <w:semiHidden/>
    <w:unhideWhenUsed/>
    <w:qFormat/>
    <w:uiPriority w:val="99"/>
    <w:tblPr>
      <w:tblLayout w:type="fixed"/>
      <w:tblCellMar>
        <w:top w:w="0" w:type="dxa"/>
        <w:left w:w="108" w:type="dxa"/>
        <w:bottom w:w="0" w:type="dxa"/>
        <w:right w:w="108" w:type="dxa"/>
      </w:tblCellMar>
    </w:tblPr>
  </w:style>
  <w:style w:type="paragraph" w:styleId="7">
    <w:name w:val="Document Map"/>
    <w:basedOn w:val="1"/>
    <w:link w:val="33"/>
    <w:unhideWhenUsed/>
    <w:qFormat/>
    <w:uiPriority w:val="99"/>
    <w:rPr>
      <w:rFonts w:ascii="宋体" w:hAnsi="Times New Roman" w:eastAsia="宋体" w:cs="Times New Roman"/>
      <w:sz w:val="18"/>
      <w:szCs w:val="18"/>
    </w:rPr>
  </w:style>
  <w:style w:type="paragraph" w:styleId="8">
    <w:name w:val="annotation text"/>
    <w:basedOn w:val="1"/>
    <w:link w:val="31"/>
    <w:unhideWhenUsed/>
    <w:qFormat/>
    <w:uiPriority w:val="0"/>
    <w:pPr>
      <w:jc w:val="left"/>
    </w:pPr>
    <w:rPr>
      <w:rFonts w:ascii="Times New Roman" w:hAnsi="Times New Roman"/>
      <w:szCs w:val="24"/>
    </w:rPr>
  </w:style>
  <w:style w:type="paragraph" w:styleId="9">
    <w:name w:val="toc 3"/>
    <w:basedOn w:val="1"/>
    <w:next w:val="1"/>
    <w:unhideWhenUsed/>
    <w:qFormat/>
    <w:uiPriority w:val="39"/>
    <w:pPr>
      <w:ind w:left="840" w:leftChars="400"/>
    </w:pPr>
    <w:rPr>
      <w:rFonts w:ascii="Times New Roman" w:hAnsi="Times New Roman" w:eastAsia="宋体" w:cs="Times New Roman"/>
      <w:szCs w:val="24"/>
    </w:rPr>
  </w:style>
  <w:style w:type="paragraph" w:styleId="10">
    <w:name w:val="Plain Text"/>
    <w:basedOn w:val="1"/>
    <w:link w:val="41"/>
    <w:qFormat/>
    <w:uiPriority w:val="0"/>
    <w:rPr>
      <w:rFonts w:ascii="宋体" w:hAnsi="Courier New" w:eastAsia="宋体" w:cs="Times New Roman"/>
      <w:kern w:val="0"/>
      <w:sz w:val="20"/>
      <w:szCs w:val="21"/>
    </w:rPr>
  </w:style>
  <w:style w:type="paragraph" w:styleId="11">
    <w:name w:val="Date"/>
    <w:basedOn w:val="1"/>
    <w:next w:val="1"/>
    <w:link w:val="50"/>
    <w:semiHidden/>
    <w:unhideWhenUsed/>
    <w:qFormat/>
    <w:uiPriority w:val="99"/>
    <w:pPr>
      <w:ind w:left="100" w:leftChars="2500"/>
    </w:pPr>
    <w:rPr>
      <w:rFonts w:ascii="Times New Roman" w:hAnsi="Times New Roman" w:eastAsia="宋体" w:cs="Times New Roman"/>
      <w:szCs w:val="24"/>
    </w:rPr>
  </w:style>
  <w:style w:type="paragraph" w:styleId="12">
    <w:name w:val="Balloon Text"/>
    <w:basedOn w:val="1"/>
    <w:link w:val="35"/>
    <w:unhideWhenUsed/>
    <w:qFormat/>
    <w:uiPriority w:val="0"/>
    <w:rPr>
      <w:rFonts w:ascii="Times New Roman" w:hAnsi="Times New Roman" w:eastAsia="宋体" w:cs="Times New Roman"/>
      <w:sz w:val="18"/>
      <w:szCs w:val="18"/>
    </w:rPr>
  </w:style>
  <w:style w:type="paragraph" w:styleId="13">
    <w:name w:val="footer"/>
    <w:basedOn w:val="1"/>
    <w:link w:val="34"/>
    <w:unhideWhenUsed/>
    <w:qFormat/>
    <w:uiPriority w:val="99"/>
    <w:pPr>
      <w:tabs>
        <w:tab w:val="center" w:pos="4153"/>
        <w:tab w:val="right" w:pos="8306"/>
      </w:tabs>
      <w:snapToGrid w:val="0"/>
      <w:jc w:val="left"/>
    </w:pPr>
    <w:rPr>
      <w:rFonts w:ascii="Times New Roman" w:hAnsi="Times New Roman" w:eastAsia="宋体" w:cs="Times New Roman"/>
      <w:sz w:val="18"/>
      <w:szCs w:val="18"/>
    </w:rPr>
  </w:style>
  <w:style w:type="paragraph" w:styleId="14">
    <w:name w:val="header"/>
    <w:basedOn w:val="1"/>
    <w:link w:val="32"/>
    <w:unhideWhenUsed/>
    <w:qFormat/>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paragraph" w:styleId="15">
    <w:name w:val="toc 1"/>
    <w:basedOn w:val="1"/>
    <w:next w:val="1"/>
    <w:unhideWhenUsed/>
    <w:qFormat/>
    <w:uiPriority w:val="39"/>
    <w:rPr>
      <w:rFonts w:ascii="Times New Roman" w:hAnsi="Times New Roman" w:eastAsia="宋体" w:cs="Times New Roman"/>
      <w:szCs w:val="24"/>
    </w:rPr>
  </w:style>
  <w:style w:type="paragraph" w:styleId="16">
    <w:name w:val="footnote text"/>
    <w:basedOn w:val="1"/>
    <w:qFormat/>
    <w:uiPriority w:val="0"/>
    <w:pPr>
      <w:snapToGrid w:val="0"/>
      <w:jc w:val="left"/>
    </w:pPr>
    <w:rPr>
      <w:rFonts w:ascii="Times New Roman" w:hAnsi="Times New Roman" w:cs="Times New Roman"/>
      <w:sz w:val="18"/>
    </w:rPr>
  </w:style>
  <w:style w:type="paragraph" w:styleId="17">
    <w:name w:val="toc 2"/>
    <w:basedOn w:val="1"/>
    <w:next w:val="1"/>
    <w:unhideWhenUsed/>
    <w:qFormat/>
    <w:uiPriority w:val="39"/>
    <w:pPr>
      <w:ind w:left="420" w:leftChars="200"/>
    </w:pPr>
    <w:rPr>
      <w:rFonts w:ascii="Times New Roman" w:hAnsi="Times New Roman" w:eastAsia="宋体" w:cs="Times New Roman"/>
      <w:szCs w:val="24"/>
    </w:rPr>
  </w:style>
  <w:style w:type="paragraph" w:styleId="18">
    <w:name w:val="Normal (Web)"/>
    <w:basedOn w:val="1"/>
    <w:qFormat/>
    <w:uiPriority w:val="99"/>
    <w:pPr>
      <w:widowControl/>
      <w:jc w:val="left"/>
    </w:pPr>
    <w:rPr>
      <w:rFonts w:ascii="宋体" w:hAnsi="宋体" w:eastAsia="宋体" w:cs="宋体"/>
      <w:color w:val="000000"/>
      <w:kern w:val="0"/>
      <w:sz w:val="24"/>
      <w:szCs w:val="24"/>
    </w:rPr>
  </w:style>
  <w:style w:type="paragraph" w:styleId="19">
    <w:name w:val="annotation subject"/>
    <w:basedOn w:val="8"/>
    <w:next w:val="8"/>
    <w:link w:val="36"/>
    <w:unhideWhenUsed/>
    <w:qFormat/>
    <w:uiPriority w:val="99"/>
    <w:rPr>
      <w:b/>
      <w:bCs/>
    </w:rPr>
  </w:style>
  <w:style w:type="table" w:styleId="21">
    <w:name w:val="Table Grid"/>
    <w:basedOn w:val="20"/>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23">
    <w:name w:val="Hyperlink"/>
    <w:basedOn w:val="22"/>
    <w:unhideWhenUsed/>
    <w:qFormat/>
    <w:uiPriority w:val="99"/>
    <w:rPr>
      <w:color w:val="0000FF"/>
      <w:u w:val="single"/>
    </w:rPr>
  </w:style>
  <w:style w:type="character" w:styleId="24">
    <w:name w:val="annotation reference"/>
    <w:unhideWhenUsed/>
    <w:qFormat/>
    <w:uiPriority w:val="99"/>
    <w:rPr>
      <w:sz w:val="21"/>
      <w:szCs w:val="21"/>
    </w:rPr>
  </w:style>
  <w:style w:type="character" w:styleId="25">
    <w:name w:val="footnote reference"/>
    <w:basedOn w:val="22"/>
    <w:semiHidden/>
    <w:unhideWhenUsed/>
    <w:qFormat/>
    <w:uiPriority w:val="99"/>
    <w:rPr>
      <w:vertAlign w:val="superscript"/>
    </w:rPr>
  </w:style>
  <w:style w:type="character" w:customStyle="1" w:styleId="26">
    <w:name w:val="标题 1 字符"/>
    <w:basedOn w:val="22"/>
    <w:link w:val="2"/>
    <w:qFormat/>
    <w:uiPriority w:val="99"/>
    <w:rPr>
      <w:rFonts w:ascii="Times New Roman" w:hAnsi="Times New Roman" w:eastAsia="宋体" w:cs="Times New Roman"/>
      <w:b/>
      <w:bCs/>
      <w:kern w:val="44"/>
      <w:sz w:val="44"/>
      <w:szCs w:val="44"/>
    </w:rPr>
  </w:style>
  <w:style w:type="character" w:customStyle="1" w:styleId="27">
    <w:name w:val="标题 2 字符"/>
    <w:basedOn w:val="22"/>
    <w:link w:val="3"/>
    <w:qFormat/>
    <w:uiPriority w:val="99"/>
    <w:rPr>
      <w:rFonts w:ascii="Arial" w:hAnsi="Arial" w:eastAsia="黑体" w:cs="Times New Roman"/>
      <w:b/>
      <w:bCs/>
      <w:kern w:val="0"/>
      <w:sz w:val="32"/>
      <w:szCs w:val="32"/>
    </w:rPr>
  </w:style>
  <w:style w:type="character" w:customStyle="1" w:styleId="28">
    <w:name w:val="标题 3 字符"/>
    <w:basedOn w:val="22"/>
    <w:link w:val="4"/>
    <w:qFormat/>
    <w:uiPriority w:val="99"/>
    <w:rPr>
      <w:rFonts w:ascii="Times New Roman" w:hAnsi="Times New Roman" w:eastAsia="宋体" w:cs="Times New Roman"/>
      <w:b/>
      <w:bCs/>
      <w:kern w:val="0"/>
      <w:sz w:val="32"/>
      <w:szCs w:val="32"/>
    </w:rPr>
  </w:style>
  <w:style w:type="character" w:customStyle="1" w:styleId="29">
    <w:name w:val="标题 4 字符"/>
    <w:basedOn w:val="22"/>
    <w:link w:val="5"/>
    <w:qFormat/>
    <w:uiPriority w:val="99"/>
    <w:rPr>
      <w:rFonts w:ascii="Cambria" w:hAnsi="Cambria" w:eastAsia="宋体" w:cs="Times New Roman"/>
      <w:b/>
      <w:bCs/>
      <w:kern w:val="0"/>
      <w:sz w:val="28"/>
      <w:szCs w:val="28"/>
    </w:rPr>
  </w:style>
  <w:style w:type="character" w:customStyle="1" w:styleId="30">
    <w:name w:val="标题 6 字符"/>
    <w:basedOn w:val="22"/>
    <w:link w:val="6"/>
    <w:qFormat/>
    <w:uiPriority w:val="99"/>
    <w:rPr>
      <w:rFonts w:ascii="Arial" w:hAnsi="Arial" w:eastAsia="黑体" w:cs="Times New Roman"/>
      <w:b/>
      <w:bCs/>
      <w:kern w:val="0"/>
      <w:sz w:val="24"/>
      <w:szCs w:val="24"/>
    </w:rPr>
  </w:style>
  <w:style w:type="character" w:customStyle="1" w:styleId="31">
    <w:name w:val="批注文字 字符"/>
    <w:link w:val="8"/>
    <w:qFormat/>
    <w:uiPriority w:val="0"/>
    <w:rPr>
      <w:rFonts w:ascii="Times New Roman" w:hAnsi="Times New Roman"/>
      <w:szCs w:val="24"/>
    </w:rPr>
  </w:style>
  <w:style w:type="character" w:customStyle="1" w:styleId="32">
    <w:name w:val="页眉 字符"/>
    <w:link w:val="14"/>
    <w:qFormat/>
    <w:uiPriority w:val="0"/>
    <w:rPr>
      <w:rFonts w:ascii="Times New Roman" w:hAnsi="Times New Roman" w:eastAsia="宋体" w:cs="Times New Roman"/>
      <w:sz w:val="18"/>
      <w:szCs w:val="18"/>
    </w:rPr>
  </w:style>
  <w:style w:type="character" w:customStyle="1" w:styleId="33">
    <w:name w:val="文档结构图 字符"/>
    <w:link w:val="7"/>
    <w:qFormat/>
    <w:uiPriority w:val="99"/>
    <w:rPr>
      <w:rFonts w:ascii="宋体" w:hAnsi="Times New Roman" w:eastAsia="宋体" w:cs="Times New Roman"/>
      <w:sz w:val="18"/>
      <w:szCs w:val="18"/>
    </w:rPr>
  </w:style>
  <w:style w:type="character" w:customStyle="1" w:styleId="34">
    <w:name w:val="页脚 字符"/>
    <w:link w:val="13"/>
    <w:qFormat/>
    <w:uiPriority w:val="99"/>
    <w:rPr>
      <w:rFonts w:ascii="Times New Roman" w:hAnsi="Times New Roman" w:eastAsia="宋体" w:cs="Times New Roman"/>
      <w:sz w:val="18"/>
      <w:szCs w:val="18"/>
    </w:rPr>
  </w:style>
  <w:style w:type="character" w:customStyle="1" w:styleId="35">
    <w:name w:val="批注框文本 字符"/>
    <w:link w:val="12"/>
    <w:qFormat/>
    <w:uiPriority w:val="0"/>
    <w:rPr>
      <w:rFonts w:ascii="Times New Roman" w:hAnsi="Times New Roman" w:eastAsia="宋体" w:cs="Times New Roman"/>
      <w:sz w:val="18"/>
      <w:szCs w:val="18"/>
    </w:rPr>
  </w:style>
  <w:style w:type="character" w:customStyle="1" w:styleId="36">
    <w:name w:val="批注主题 字符"/>
    <w:link w:val="19"/>
    <w:qFormat/>
    <w:uiPriority w:val="99"/>
    <w:rPr>
      <w:rFonts w:ascii="Times New Roman" w:hAnsi="Times New Roman"/>
      <w:b/>
      <w:bCs/>
      <w:szCs w:val="24"/>
    </w:rPr>
  </w:style>
  <w:style w:type="character" w:customStyle="1" w:styleId="37">
    <w:name w:val="页眉 字符1"/>
    <w:basedOn w:val="22"/>
    <w:semiHidden/>
    <w:qFormat/>
    <w:uiPriority w:val="99"/>
    <w:rPr>
      <w:sz w:val="18"/>
      <w:szCs w:val="18"/>
    </w:rPr>
  </w:style>
  <w:style w:type="character" w:customStyle="1" w:styleId="38">
    <w:name w:val="批注框文本 字符1"/>
    <w:basedOn w:val="22"/>
    <w:semiHidden/>
    <w:qFormat/>
    <w:uiPriority w:val="99"/>
    <w:rPr>
      <w:sz w:val="18"/>
      <w:szCs w:val="18"/>
    </w:rPr>
  </w:style>
  <w:style w:type="character" w:customStyle="1" w:styleId="39">
    <w:name w:val="批注文字 字符1"/>
    <w:basedOn w:val="22"/>
    <w:semiHidden/>
    <w:qFormat/>
    <w:uiPriority w:val="99"/>
  </w:style>
  <w:style w:type="character" w:customStyle="1" w:styleId="40">
    <w:name w:val="文档结构图 字符1"/>
    <w:basedOn w:val="22"/>
    <w:semiHidden/>
    <w:qFormat/>
    <w:uiPriority w:val="99"/>
    <w:rPr>
      <w:rFonts w:ascii="Microsoft YaHei UI" w:eastAsia="Microsoft YaHei UI"/>
      <w:sz w:val="18"/>
      <w:szCs w:val="18"/>
    </w:rPr>
  </w:style>
  <w:style w:type="character" w:customStyle="1" w:styleId="41">
    <w:name w:val="纯文本 字符"/>
    <w:basedOn w:val="22"/>
    <w:link w:val="10"/>
    <w:qFormat/>
    <w:uiPriority w:val="0"/>
    <w:rPr>
      <w:rFonts w:ascii="宋体" w:hAnsi="Courier New" w:eastAsia="宋体" w:cs="Times New Roman"/>
      <w:kern w:val="0"/>
      <w:sz w:val="20"/>
      <w:szCs w:val="21"/>
    </w:rPr>
  </w:style>
  <w:style w:type="character" w:customStyle="1" w:styleId="42">
    <w:name w:val="页脚 字符1"/>
    <w:basedOn w:val="22"/>
    <w:semiHidden/>
    <w:qFormat/>
    <w:uiPriority w:val="99"/>
    <w:rPr>
      <w:sz w:val="18"/>
      <w:szCs w:val="18"/>
    </w:rPr>
  </w:style>
  <w:style w:type="character" w:customStyle="1" w:styleId="43">
    <w:name w:val="批注主题 字符1"/>
    <w:basedOn w:val="39"/>
    <w:semiHidden/>
    <w:qFormat/>
    <w:uiPriority w:val="99"/>
    <w:rPr>
      <w:b/>
      <w:bCs/>
    </w:rPr>
  </w:style>
  <w:style w:type="paragraph" w:customStyle="1" w:styleId="44">
    <w:name w:val="TOC 标题1"/>
    <w:basedOn w:val="2"/>
    <w:next w:val="1"/>
    <w:qFormat/>
    <w:uiPriority w:val="39"/>
    <w:pPr>
      <w:widowControl/>
      <w:spacing w:before="480" w:after="0" w:line="276" w:lineRule="auto"/>
      <w:jc w:val="left"/>
      <w:outlineLvl w:val="9"/>
    </w:pPr>
    <w:rPr>
      <w:rFonts w:ascii="Calibri Light" w:hAnsi="Calibri Light"/>
      <w:color w:val="2E74B5"/>
      <w:kern w:val="0"/>
      <w:sz w:val="28"/>
      <w:szCs w:val="28"/>
    </w:rPr>
  </w:style>
  <w:style w:type="paragraph" w:customStyle="1" w:styleId="45">
    <w:name w:val="p8"/>
    <w:basedOn w:val="1"/>
    <w:qFormat/>
    <w:uiPriority w:val="0"/>
    <w:pPr>
      <w:spacing w:line="30" w:lineRule="atLeast"/>
      <w:jc w:val="left"/>
    </w:pPr>
    <w:rPr>
      <w:rFonts w:hint="eastAsia" w:ascii="宋体" w:hAnsi="宋体" w:eastAsia="宋体" w:cs="宋体"/>
      <w:kern w:val="0"/>
      <w:szCs w:val="21"/>
    </w:rPr>
  </w:style>
  <w:style w:type="paragraph" w:customStyle="1" w:styleId="46">
    <w:name w:val="WPSOffice手动目录 1"/>
    <w:qFormat/>
    <w:uiPriority w:val="0"/>
    <w:rPr>
      <w:rFonts w:ascii="Calibri" w:hAnsi="Calibri" w:eastAsia="宋体" w:cs="Times New Roman"/>
      <w:lang w:val="en-US" w:eastAsia="zh-CN" w:bidi="ar-SA"/>
    </w:rPr>
  </w:style>
  <w:style w:type="paragraph" w:customStyle="1" w:styleId="47">
    <w:name w:val="WPSOffice手动目录 2"/>
    <w:qFormat/>
    <w:uiPriority w:val="0"/>
    <w:pPr>
      <w:ind w:left="200" w:leftChars="200"/>
    </w:pPr>
    <w:rPr>
      <w:rFonts w:ascii="Calibri" w:hAnsi="Calibri" w:eastAsia="宋体" w:cs="Times New Roman"/>
      <w:lang w:val="en-US" w:eastAsia="zh-CN" w:bidi="ar-SA"/>
    </w:rPr>
  </w:style>
  <w:style w:type="paragraph" w:customStyle="1" w:styleId="48">
    <w:name w:val="WPSOffice手动目录 3"/>
    <w:qFormat/>
    <w:uiPriority w:val="0"/>
    <w:pPr>
      <w:ind w:left="400" w:leftChars="400"/>
    </w:pPr>
    <w:rPr>
      <w:rFonts w:ascii="Calibri" w:hAnsi="Calibri" w:eastAsia="宋体" w:cs="Times New Roman"/>
      <w:lang w:val="en-US" w:eastAsia="zh-CN" w:bidi="ar-SA"/>
    </w:rPr>
  </w:style>
  <w:style w:type="paragraph" w:styleId="49">
    <w:name w:val="List Paragraph"/>
    <w:basedOn w:val="1"/>
    <w:qFormat/>
    <w:uiPriority w:val="99"/>
    <w:pPr>
      <w:ind w:firstLine="420" w:firstLineChars="200"/>
    </w:pPr>
    <w:rPr>
      <w:rFonts w:ascii="Times New Roman" w:hAnsi="Times New Roman" w:eastAsia="宋体" w:cs="Times New Roman"/>
      <w:szCs w:val="24"/>
    </w:rPr>
  </w:style>
  <w:style w:type="character" w:customStyle="1" w:styleId="50">
    <w:name w:val="日期 字符"/>
    <w:basedOn w:val="22"/>
    <w:link w:val="11"/>
    <w:semiHidden/>
    <w:qFormat/>
    <w:uiPriority w:val="99"/>
    <w:rPr>
      <w:rFonts w:ascii="Times New Roman" w:hAnsi="Times New Roman" w:eastAsia="宋体" w:cs="Times New Roman"/>
      <w:szCs w:val="24"/>
    </w:rPr>
  </w:style>
  <w:style w:type="paragraph" w:customStyle="1" w:styleId="51">
    <w:name w:val="reader-word-layer"/>
    <w:basedOn w:val="1"/>
    <w:qFormat/>
    <w:uiPriority w:val="0"/>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9" Type="http://schemas.microsoft.com/office/2011/relationships/people" Target="people.xml"/><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76</Pages>
  <Words>28252</Words>
  <Characters>30013</Characters>
  <Lines>344</Lines>
  <Paragraphs>96</Paragraphs>
  <TotalTime>2</TotalTime>
  <ScaleCrop>false</ScaleCrop>
  <LinksUpToDate>false</LinksUpToDate>
  <CharactersWithSpaces>31256</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2021-11-02T11:05:00Z</dcterms:created>
  <dc:creator>靳 欢</dc:creator>
  <cp:lastModifiedBy>Administrator</cp:lastModifiedBy>
  <dcterms:modified xsi:type="dcterms:W3CDTF">2025-07-03T04:09:38Z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y fmtid="{D5CDD505-2E9C-101B-9397-08002B2CF9AE}" pid="3" name="ICV">
    <vt:lpwstr>C564B953745E4BE8975EC69AC5E08918</vt:lpwstr>
  </property>
  <property fmtid="{D5CDD505-2E9C-101B-9397-08002B2CF9AE}" pid="4" name="KSOTemplateDocerSaveRecord">
    <vt:lpwstr>eyJoZGlkIjoiMjgxNDIzNjM1OWU4NDRiM2NkZjUzMDIwMzcyZjAzYmEiLCJ1c2VySWQiOiIzMTY4Njk4MDUifQ==</vt:lpwstr>
  </property>
</Properties>
</file>