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people.xml" ContentType="application/vnd.openxmlformats-officedocument.wordprocessingml.peop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7"/>
        <w:rPr>
          <w:rFonts w:hint="eastAsia" w:ascii="宋体" w:hAnsi="宋体" w:eastAsia="宋体" w:cs="宋体"/>
        </w:rPr>
      </w:pPr>
      <w:bookmarkStart w:id="0" w:name="_Toc64647742"/>
    </w:p>
    <w:p>
      <w:pPr>
        <w:pStyle w:val="27"/>
        <w:rPr>
          <w:rFonts w:hint="eastAsia" w:ascii="宋体" w:hAnsi="宋体" w:eastAsia="宋体" w:cs="宋体"/>
        </w:rPr>
      </w:pPr>
    </w:p>
    <w:p>
      <w:pPr>
        <w:pStyle w:val="27"/>
        <w:rPr>
          <w:rFonts w:hint="eastAsia" w:ascii="宋体" w:hAnsi="宋体" w:eastAsia="宋体" w:cs="宋体"/>
        </w:rPr>
      </w:pPr>
    </w:p>
    <w:p>
      <w:pPr>
        <w:pStyle w:val="27"/>
        <w:rPr>
          <w:rFonts w:hint="eastAsia"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27"/>
      </w:pPr>
    </w:p>
    <w:p>
      <w:pPr>
        <w:rPr>
          <w:rFonts w:ascii="宋体" w:hAnsi="宋体" w:eastAsia="宋体" w:cs="宋体"/>
        </w:rPr>
      </w:pPr>
    </w:p>
    <w:p>
      <w:pPr>
        <w:pStyle w:val="3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深圳市住房和建设局202</w:t>
      </w:r>
      <w:r>
        <w:rPr>
          <w:rFonts w:hint="eastAsia" w:ascii="方正小标宋简体" w:hAnsi="方正小标宋简体" w:eastAsia="方正小标宋简体" w:cs="方正小标宋简体"/>
          <w:sz w:val="44"/>
          <w:szCs w:val="44"/>
          <w:lang w:val="en-US" w:eastAsia="zh-CN"/>
        </w:rPr>
        <w:t>1</w:t>
      </w:r>
      <w:r>
        <w:rPr>
          <w:rFonts w:hint="eastAsia" w:ascii="方正小标宋简体" w:hAnsi="方正小标宋简体" w:eastAsia="方正小标宋简体" w:cs="方正小标宋简体"/>
          <w:sz w:val="44"/>
          <w:szCs w:val="44"/>
        </w:rPr>
        <w:t>年度</w:t>
      </w:r>
    </w:p>
    <w:p>
      <w:pPr>
        <w:pStyle w:val="3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燃气发展与市政管廊行业监管</w:t>
      </w:r>
      <w:r>
        <w:rPr>
          <w:rFonts w:hint="eastAsia" w:ascii="方正小标宋简体" w:hAnsi="方正小标宋简体" w:eastAsia="方正小标宋简体" w:cs="方正小标宋简体"/>
          <w:sz w:val="44"/>
          <w:szCs w:val="44"/>
          <w:lang w:val="en-US" w:eastAsia="zh-CN"/>
        </w:rPr>
        <w:t>项目</w:t>
      </w:r>
    </w:p>
    <w:p>
      <w:pPr>
        <w:pStyle w:val="36"/>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绩效评价报告</w:t>
      </w: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4"/>
        <w:ind w:firstLine="0" w:firstLineChars="0"/>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37"/>
        <w:spacing w:before="0"/>
        <w:ind w:left="0" w:leftChars="0"/>
        <w:jc w:val="both"/>
        <w:rPr>
          <w:lang w:val="en-US"/>
        </w:rPr>
      </w:pPr>
      <w:r>
        <w:rPr>
          <w:rFonts w:hint="eastAsia"/>
        </w:rPr>
        <w:t>主管部门：</w:t>
      </w:r>
      <w:r>
        <w:rPr>
          <w:rFonts w:hint="eastAsia"/>
          <w:lang w:val="en-US"/>
        </w:rPr>
        <w:t>深圳市住房和建设局</w:t>
      </w:r>
    </w:p>
    <w:p>
      <w:pPr>
        <w:pStyle w:val="37"/>
        <w:spacing w:before="0"/>
        <w:ind w:left="0" w:leftChars="0"/>
        <w:jc w:val="both"/>
      </w:pPr>
      <w:r>
        <w:rPr>
          <w:rFonts w:hint="eastAsia"/>
        </w:rPr>
        <w:t>评价项目</w:t>
      </w:r>
      <w:r>
        <w:rPr>
          <w:rFonts w:hint="eastAsia" w:ascii="仿宋_GB2312" w:hAnsi="仿宋_GB2312" w:eastAsia="仿宋_GB2312" w:cs="仿宋_GB2312"/>
        </w:rPr>
        <w:t>：</w:t>
      </w:r>
      <w:r>
        <w:rPr>
          <w:rFonts w:hint="eastAsia" w:ascii="仿宋_GB2312" w:hAnsi="仿宋_GB2312" w:eastAsia="仿宋_GB2312" w:cs="仿宋_GB2312"/>
          <w:lang w:val="en-US" w:eastAsia="zh-CN"/>
        </w:rPr>
        <w:t>2021年度</w:t>
      </w:r>
      <w:r>
        <w:rPr>
          <w:rFonts w:hint="eastAsia" w:ascii="仿宋_GB2312" w:hAnsi="仿宋_GB2312" w:cs="仿宋_GB2312"/>
          <w:lang w:val="en-US"/>
        </w:rPr>
        <w:t>燃气发展与市政管廊行业监管</w:t>
      </w:r>
    </w:p>
    <w:p>
      <w:pPr>
        <w:pStyle w:val="80"/>
        <w:keepNext w:val="0"/>
        <w:keepLines w:val="0"/>
        <w:pageBreakBefore w:val="0"/>
        <w:widowControl w:val="0"/>
        <w:shd w:val="clear" w:color="auto" w:fill="auto"/>
        <w:kinsoku/>
        <w:wordWrap/>
        <w:overflowPunct/>
        <w:topLinePunct w:val="0"/>
        <w:autoSpaceDE/>
        <w:autoSpaceDN/>
        <w:bidi w:val="0"/>
        <w:spacing w:before="0" w:after="0" w:line="560" w:lineRule="exact"/>
        <w:ind w:left="0" w:right="0" w:firstLine="0"/>
        <w:jc w:val="left"/>
        <w:textAlignment w:val="auto"/>
        <w:rPr>
          <w:rFonts w:hint="eastAsia" w:ascii="仿宋_GB2312" w:hAnsi="仿宋_GB2312" w:eastAsia="仿宋_GB2312" w:cs="仿宋_GB2312"/>
          <w:kern w:val="0"/>
          <w:sz w:val="32"/>
          <w:szCs w:val="28"/>
          <w:u w:val="none"/>
          <w:shd w:val="clear"/>
          <w:lang w:val="en-US" w:eastAsia="zh-CN" w:bidi="ar-SA"/>
        </w:rPr>
        <w:sectPr>
          <w:headerReference r:id="rId4" w:type="default"/>
          <w:pgSz w:w="11906" w:h="16838"/>
          <w:pgMar w:top="1440" w:right="1800" w:bottom="1440" w:left="1800" w:header="1020" w:footer="1191" w:gutter="0"/>
          <w:pgNumType w:fmt="numberInDash"/>
          <w:cols w:space="425" w:num="1"/>
          <w:docGrid w:type="lines" w:linePitch="312" w:charSpace="0"/>
        </w:sectPr>
      </w:pPr>
      <w:r>
        <w:rPr>
          <w:rFonts w:hint="eastAsia" w:ascii="Times New Roman" w:hAnsi="Times New Roman" w:eastAsia="仿宋_GB2312" w:cs="Times New Roman"/>
          <w:kern w:val="0"/>
          <w:sz w:val="32"/>
          <w:szCs w:val="28"/>
          <w:lang w:val="en-US" w:eastAsia="zh-CN" w:bidi="ar-SA"/>
        </w:rPr>
        <w:t>报告时间：</w:t>
      </w:r>
      <w:r>
        <w:rPr>
          <w:rFonts w:hint="eastAsia" w:ascii="仿宋_GB2312" w:hAnsi="仿宋_GB2312" w:eastAsia="仿宋_GB2312" w:cs="仿宋_GB2312"/>
          <w:kern w:val="0"/>
          <w:sz w:val="32"/>
          <w:szCs w:val="28"/>
          <w:u w:val="none"/>
          <w:shd w:val="clear"/>
          <w:lang w:val="en-US" w:eastAsia="zh-CN" w:bidi="ar-SA"/>
        </w:rPr>
        <w:t>2022年06月</w:t>
      </w:r>
    </w:p>
    <w:p>
      <w:pPr>
        <w:pStyle w:val="71"/>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outlineLvl w:val="0"/>
        <w:rPr>
          <w:rFonts w:hint="eastAsia" w:ascii="Times New Roman" w:hAnsi="Times New Roman" w:eastAsia="黑体" w:cs="Times New Roman"/>
          <w:bCs/>
          <w:kern w:val="44"/>
          <w:sz w:val="32"/>
          <w:szCs w:val="32"/>
          <w:lang w:val="en-US" w:eastAsia="zh-CN" w:bidi="ar-SA"/>
        </w:rPr>
      </w:pPr>
      <w:r>
        <w:rPr>
          <w:rFonts w:hint="eastAsia" w:ascii="Times New Roman" w:hAnsi="Times New Roman" w:eastAsia="黑体" w:cs="Times New Roman"/>
          <w:bCs/>
          <w:kern w:val="44"/>
          <w:sz w:val="32"/>
          <w:szCs w:val="32"/>
          <w:lang w:val="en-US" w:eastAsia="en-US" w:bidi="ar-SA"/>
        </w:rPr>
        <w:t>—</w:t>
      </w:r>
      <w:r>
        <w:rPr>
          <w:rFonts w:hint="eastAsia" w:ascii="Times New Roman" w:hAnsi="Times New Roman" w:eastAsia="黑体" w:cs="Times New Roman"/>
          <w:bCs/>
          <w:kern w:val="44"/>
          <w:sz w:val="32"/>
          <w:szCs w:val="32"/>
          <w:lang w:val="en-US" w:eastAsia="zh-CN" w:bidi="ar-SA"/>
        </w:rPr>
        <w:t>、基本情况</w:t>
      </w:r>
    </w:p>
    <w:p>
      <w:pPr>
        <w:pStyle w:val="71"/>
        <w:keepNext w:val="0"/>
        <w:keepLines w:val="0"/>
        <w:pageBreakBefore w:val="0"/>
        <w:widowControl w:val="0"/>
        <w:numPr>
          <w:ilvl w:val="0"/>
          <w:numId w:val="2"/>
        </w:numPr>
        <w:shd w:val="clear" w:color="auto" w:fill="auto"/>
        <w:tabs>
          <w:tab w:val="left" w:pos="1425"/>
        </w:tabs>
        <w:kinsoku/>
        <w:wordWrap/>
        <w:overflowPunct/>
        <w:topLinePunct w:val="0"/>
        <w:autoSpaceDE/>
        <w:autoSpaceDN/>
        <w:bidi w:val="0"/>
        <w:adjustRightInd/>
        <w:snapToGrid/>
        <w:spacing w:before="0" w:after="0" w:line="560" w:lineRule="exact"/>
        <w:ind w:left="0" w:right="0" w:firstLine="640" w:firstLineChars="200"/>
        <w:jc w:val="both"/>
        <w:textAlignment w:val="auto"/>
        <w:outlineLvl w:val="1"/>
        <w:rPr>
          <w:rFonts w:hint="eastAsia" w:ascii="楷体_GB2312" w:hAnsi="楷体_GB2312" w:eastAsia="楷体_GB2312" w:cs="楷体_GB2312"/>
          <w:b w:val="0"/>
          <w:bCs w:val="0"/>
          <w:kern w:val="0"/>
          <w:sz w:val="32"/>
          <w:szCs w:val="32"/>
          <w:lang w:val="en-US" w:eastAsia="zh-CN" w:bidi="ar-SA"/>
        </w:rPr>
      </w:pPr>
      <w:bookmarkStart w:id="1" w:name="bookmark58"/>
      <w:bookmarkStart w:id="2" w:name="bookmark56"/>
      <w:bookmarkStart w:id="3" w:name="bookmark55"/>
      <w:r>
        <w:rPr>
          <w:rFonts w:hint="eastAsia" w:ascii="楷体_GB2312" w:hAnsi="楷体_GB2312" w:eastAsia="楷体_GB2312" w:cs="楷体_GB2312"/>
          <w:b w:val="0"/>
          <w:bCs w:val="0"/>
          <w:kern w:val="0"/>
          <w:sz w:val="32"/>
          <w:szCs w:val="32"/>
          <w:lang w:val="en-US" w:eastAsia="zh-CN" w:bidi="ar-SA"/>
        </w:rPr>
        <w:t>项目概况</w:t>
      </w:r>
      <w:bookmarkEnd w:id="1"/>
      <w:bookmarkEnd w:id="2"/>
      <w:bookmarkEnd w:id="3"/>
    </w:p>
    <w:p>
      <w:pPr>
        <w:pStyle w:val="71"/>
        <w:keepNext w:val="0"/>
        <w:keepLines w:val="0"/>
        <w:pageBreakBefore w:val="0"/>
        <w:widowControl w:val="0"/>
        <w:tabs>
          <w:tab w:val="left" w:pos="1425"/>
        </w:tabs>
        <w:kinsoku/>
        <w:wordWrap/>
        <w:overflowPunct/>
        <w:topLinePunct w:val="0"/>
        <w:autoSpaceDE/>
        <w:autoSpaceDN/>
        <w:bidi w:val="0"/>
        <w:adjustRightInd w:val="0"/>
        <w:snapToGrid w:val="0"/>
        <w:spacing w:line="560" w:lineRule="exact"/>
        <w:ind w:leftChars="0" w:firstLine="643" w:firstLineChars="200"/>
        <w:jc w:val="both"/>
        <w:textAlignment w:val="auto"/>
        <w:outlineLvl w:val="2"/>
        <w:rPr>
          <w:rFonts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1.项目背景</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依据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深圳市住房和建设局（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以下简称“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市住建局”）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主要职能</w:t>
      </w:r>
      <w:r>
        <w:rPr>
          <w:rFonts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承担燃气行业管理和安全监管职责。承担燃气管道及设施的安全监管职责。负责组织或参与燃气事故的调查处理。负责核发燃气行业经营许可。参与燃气价格及其他收费标准的制定和调整”以及“承担我市地下综合管廊建设规划、协调、督促、管理等职责</w:t>
      </w:r>
      <w:r>
        <w:rPr>
          <w:rFonts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2021年度</w:t>
      </w:r>
      <w:r>
        <w:rPr>
          <w:rFonts w:ascii="仿宋_GB2312" w:hAnsi="仿宋_GB2312" w:eastAsia="仿宋_GB2312" w:cs="仿宋_GB2312"/>
          <w:color w:val="000000" w:themeColor="text1"/>
          <w:sz w:val="32"/>
          <w:szCs w:val="32"/>
          <w:lang w:eastAsia="zh-CN"/>
          <w14:textFill>
            <w14:solidFill>
              <w14:schemeClr w14:val="tx1"/>
            </w14:solidFill>
          </w14:textFill>
        </w:rPr>
        <w:t>市住建局</w:t>
      </w:r>
      <w:r>
        <w:rPr>
          <w:rFonts w:hint="eastAsia" w:ascii="仿宋_GB2312" w:hAnsi="仿宋_GB2312" w:eastAsia="仿宋_GB2312" w:cs="仿宋_GB2312"/>
          <w:color w:val="000000" w:themeColor="text1"/>
          <w:sz w:val="32"/>
          <w:szCs w:val="32"/>
          <w14:textFill>
            <w14:solidFill>
              <w14:schemeClr w14:val="tx1"/>
            </w14:solidFill>
          </w14:textFill>
        </w:rPr>
        <w:t>设立</w:t>
      </w:r>
      <w:r>
        <w:rPr>
          <w:rFonts w:hint="eastAsia" w:ascii="仿宋_GB2312" w:hAnsi="仿宋_GB2312" w:eastAsia="仿宋_GB2312" w:cs="仿宋_GB2312"/>
          <w:color w:val="000000" w:themeColor="text1"/>
          <w:sz w:val="32"/>
          <w:szCs w:val="32"/>
          <w:lang w:eastAsia="zh-CN"/>
          <w14:textFill>
            <w14:solidFill>
              <w14:schemeClr w14:val="tx1"/>
            </w14:solidFill>
          </w14:textFill>
        </w:rPr>
        <w:t>燃气发展与市政管廊行业监管</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项目</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以下简称</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zh-TW" w:eastAsia="zh-TW"/>
          <w14:textFill>
            <w14:solidFill>
              <w14:schemeClr w14:val="tx1"/>
            </w14:solidFill>
          </w14:textFill>
        </w:rPr>
        <w:t>本项目</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ascii="仿宋_GB2312" w:hAnsi="仿宋_GB2312" w:eastAsia="仿宋_GB2312" w:cs="仿宋_GB2312"/>
          <w:color w:val="000000" w:themeColor="text1"/>
          <w:sz w:val="32"/>
          <w:szCs w:val="32"/>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本项目为一级项目，</w:t>
      </w:r>
      <w:r>
        <w:rPr>
          <w:rFonts w:hint="eastAsia" w:ascii="仿宋_GB2312" w:hAnsi="仿宋_GB2312" w:eastAsia="仿宋_GB2312" w:cs="仿宋_GB2312"/>
          <w:color w:val="000000" w:themeColor="text1"/>
          <w:sz w:val="32"/>
          <w:szCs w:val="32"/>
          <w14:textFill>
            <w14:solidFill>
              <w14:schemeClr w14:val="tx1"/>
            </w14:solidFill>
          </w14:textFill>
        </w:rPr>
        <w:t>包括</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燃气发展与市政管廊管理</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编制《深圳市城市燃气管网系统布局规划（2021-2035年）》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燃气燃烧器具气源适配性标识工作</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燃气企业信用档案信息化系统管理及维护</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深圳市瓶装燃气气瓶信息化监管平台2021年运维</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灶前气质、压力和瓶装气抽检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深圳市城镇燃气应急储备费用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“燃气管道安全保护学习”</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深圳市餐饮场所用气安全专项监督抽查</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2021年深圳市燃气场站委托第三方安全检查费用</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燃气工程质量监督抽检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燃气安全进社区、进校园</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lang w:eastAsia="zh-CN"/>
          <w14:textFill>
            <w14:solidFill>
              <w14:schemeClr w14:val="tx1"/>
            </w14:solidFill>
          </w14:textFill>
        </w:rPr>
        <w:t>等</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20个二级项目</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3" w:firstLineChars="200"/>
        <w:jc w:val="both"/>
        <w:textAlignment w:val="auto"/>
        <w:outlineLvl w:val="2"/>
        <w:rPr>
          <w:rFonts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2.主要内容及实施情况</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ascii="仿宋_GB2312" w:hAnsi="仿宋_GB2312" w:eastAsia="仿宋_GB2312" w:cs="仿宋_GB2312"/>
          <w:color w:val="000000" w:themeColor="text1"/>
          <w:sz w:val="32"/>
          <w:szCs w:val="32"/>
          <w:lang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本</w:t>
      </w:r>
      <w:r>
        <w:rPr>
          <w:rFonts w:ascii="仿宋_GB2312" w:hAnsi="仿宋_GB2312" w:eastAsia="仿宋_GB2312" w:cs="仿宋_GB2312"/>
          <w:color w:val="000000" w:themeColor="text1"/>
          <w:sz w:val="32"/>
          <w:szCs w:val="32"/>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由市住建局局本级城市燃气管理处（简称“燃气处”）和城市建设处（城建档案管理处）（简称“城建处”）组织实施。其中，燃气处单独负责</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19个二级项目，剩余1个二级项目</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由燃气处和城建处共同负责</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w:t>
      </w:r>
      <w:r>
        <w:rPr>
          <w:rStyle w:val="26"/>
          <w:rFonts w:hint="eastAsia" w:ascii="仿宋_GB2312" w:hAnsi="仿宋_GB2312" w:eastAsia="仿宋_GB2312" w:cs="仿宋_GB2312"/>
          <w:b/>
          <w:bCs/>
          <w:color w:val="000000" w:themeColor="text1"/>
          <w:sz w:val="32"/>
          <w:szCs w:val="32"/>
          <w:lang w:val="en-US" w:eastAsia="zh-CN"/>
          <w14:textFill>
            <w14:solidFill>
              <w14:schemeClr w14:val="tx1"/>
            </w14:solidFill>
          </w14:textFill>
        </w:rPr>
        <w:footnoteReference w:id="0"/>
      </w:r>
      <w:r>
        <w:rPr>
          <w:rFonts w:hint="eastAsia" w:ascii="仿宋_GB2312" w:hAnsi="仿宋_GB2312" w:eastAsia="仿宋_GB2312" w:cs="仿宋_GB2312"/>
          <w:color w:val="000000" w:themeColor="text1"/>
          <w:sz w:val="32"/>
          <w:szCs w:val="32"/>
          <w:lang w:eastAsia="zh-CN"/>
          <w14:textFill>
            <w14:solidFill>
              <w14:schemeClr w14:val="tx1"/>
            </w14:solidFill>
          </w14:textFill>
        </w:rPr>
        <w:t>主要内容及实施情况如下：</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（1）“编制《深圳市城市燃气管网系统布局规划（2021-2035年）》”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编制《深圳市城市燃气管网系统布局规划（2021-2035年）》，加强城市燃气管道方面的顶层规划（该项目为跨年项目，2021年底启动，计划2023年完成），截至2021年底已完成项目及其安全评价、环境影响评价项目的招标，并签订委托合同。</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（2）“深圳市燃气场站安全检查指引编制”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对燃气行业规范、标准梳理、总结，编制适应我市燃气场站检查的标准及操作指引，截至2021年底已完成我市燃气场站检查的标准及操作指引编制工作，形成一套燃气场站检查工作指引文件。</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（3）“深圳市燃气行业协会承接转移职能工作支持费用预算”</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根据法律法规委托市燃气协会受理燃气企业分支机构经营许可、燃气燃烧器具安装维修企业资质许可（含延期）及企业信息变更等三项转移事项的申请工作，负责维护转移事项网上全流程申办系统，优化办事指南、制度标准，指导企业办理，进行资格审查、发放资质证书、向主管部门备案，开展培训等。</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（4）“燃气燃烧器具气源适配性标识工作”</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根据法律法规开展维护气源适配性标识发放工作，规范器具市场，保障用户使用天然气的安全性，截至2021年底已发放气源适配性标识78万张，进行燃气器具气源适配性标识市场粘贴率的调查和汇总，完成合同约定的相关工作。</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（5）“燃气企业信用档案信息化系统管理及维护”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委托市燃气协会负责信用档案信息平台运营管理及维护等工作，截至2021年底已完成合同约定的各项工作。</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（6）“深圳市瓶装燃气气瓶信息化监管平台2021年运维”</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完成2021年深圳市瓶装燃气气瓶信息化监管系统的稳定运行并形成运维报告，优化完善管理系统上的功能。</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（7）“灶前气质、压力和瓶装气抽检”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我市天然气气质、压力和液化石油气的气质情况抽检，分析天然气和液化石油气的抽检结果是否在规定范围内，对超出规定范围内的抽检结果分析其原因，并提出相应工作建议，形成《2021年深圳市灶前气质、压力和瓶装气抽检工作报告》。</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（8）“燃气行业统计信息系统维护”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完成2021年燃气行业统计信息系统维护。</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（9）“深圳市燃气信息统计”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委托第三方对市、区燃气行业主管部门及燃气企业通过市住建局燃气行业统计信息系统填报的各项数据进行整理，实现行业统计对政府决策、行业发展提供数据支持，推进行业健康发展。</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（10）“深圳市城镇燃气应急储备费用”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2021年完成天然气储备1663万立方米，液化石油气储备6795吨，每月、每季度提交应急储备量报告，有效提升我市燃气应急储备能力，有效完善储备体系和机制。</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（11）“‘燃气管道安全保护学习’平台建立及运营维护”</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利用该平台对第三方工地单位相关人员进行线上燃气管道安全保护强制性学习，完成该平台建立及运营维护工作，并提交《平台建立及运营维护项目验收报告》及项目过程性文件，以弥补线下燃气管道安全培训的不足。</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（12）“深圳市餐饮场所用气安全专项监督抽查”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完成对深圳市120家餐饮场所的监督抽查工作，形成《2021年深圳市餐饮场所用气安全专项监督抽查报告》并通过审核验收。</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default" w:ascii="仿宋_GB2312" w:hAnsi="仿宋_GB2312" w:eastAsia="仿宋_GB2312" w:cs="仿宋_GB2312"/>
          <w:color w:val="000000" w:themeColor="text1"/>
          <w:sz w:val="32"/>
          <w:szCs w:val="32"/>
          <w:lang w:val="en"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（13）“2021年深圳市燃气场站委托第三方安全检查费用”</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委托第三方机构对全市瓶装燃气储配站、汽车加气站等60个燃气场站开展日常安全巡查，形成《2021年度深圳市燃气场站安全检查总结报告》全面提升全市燃气安全生产水平，促进安全生产形势持续稳定好转。</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（14）“燃气工程质量监督抽检”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对市燃气集团所用和在建燃气管道工程项目使用的材料及设备设施抽检，并形成总结报告，督促燃气工程建设各方主体落实质量责任，健全燃气工程质量管理体系，确保燃气工程质量。</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（15）“编制《深圳市非居民用户用气安全监督管理办法》”</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调研深圳市非居民用户燃气安全状况与燃气安全事故概况，厘清用气主体、供气主体、监管部门及其他利益相关方的法律责任，系统化梳理各法律主体在燃气安全监督管理方面的责任义务，起草《深圳市非居民用户用气安全监督管理办法》，并通过专家评审。</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（16）“燃气管道保护宣传及普法宣传资料印刷”</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加大燃气管道保护宣传，印刷燃气管道第三方施工工地档案文件夹10400个、燃气宣传折页3000份、燃气行业法律法规汇编3000册、宣传不干胶贴纸2600张，有效降低在役燃气管道破坏事故发生率。</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（17）“燃气安全进社区、进校园”</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通过燃气安全进社区、进校园、进城中村的活动，在50个学校开展“燃气安全系万家”校园行活动，在全市开展“燃气安全系万家”社区行活动30场，并开展板报评比活动并联合媒体播报，普及燃气安全知识，提高市民燃气安全意识。</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18）“燃气商业用户和网格员宣传教育”项目的主要内容为：定期开展燃气用户安全用气宣传教育工作，分别对8312名燃气商业用户、5973名网格员用户进行培训，培训人数为约定人数的190%，总体好评率达98%，有效提高网格员燃气安全隐患排查基本素质，全面加强基层燃气安全管理，提高商业燃气用户从业人员、网格员安全意识和防范能力，主动发现、举报重大事故隐患和安全生产违法行为，营造人人参与、齐抓共管的良好氛围。</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（19）“公共交通媒体普及燃气安全知识”项目的主要内容为：利用公共交通线上媒体播放燃气安全微视频，开展经常性燃气安全媒体宣传教育，</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一是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在深圳地铁全线站台、站厅、车厢电视播放燃气安全系列视频，播放时间16周，屏幕播放频次960秒/天/屏；</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二是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在深圳6处购物中心数字大屏视频播放2周，屏幕播放频次1200秒/天/屏，提高市民燃气安全意识。</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default" w:ascii="仿宋_GB2312" w:hAnsi="仿宋_GB2312" w:eastAsia="仿宋_GB2312" w:cs="仿宋_GB2312"/>
          <w:color w:val="000000" w:themeColor="text1"/>
          <w:sz w:val="32"/>
          <w:szCs w:val="32"/>
          <w:lang w:val="en" w:eastAsia="zh-CN"/>
          <w14:textFill>
            <w14:solidFill>
              <w14:schemeClr w14:val="tx1"/>
            </w14:solidFill>
          </w14:textFill>
        </w:rPr>
      </w:pP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w:t>
      </w:r>
      <w:r>
        <w:rPr>
          <w:rFonts w:hint="eastAsia" w:ascii="仿宋_GB2312" w:hAnsi="仿宋_GB2312" w:eastAsia="仿宋_GB2312" w:cs="仿宋_GB2312"/>
          <w:color w:val="000000" w:themeColor="text1"/>
          <w:sz w:val="32"/>
          <w:szCs w:val="32"/>
          <w:lang w:eastAsia="zh-CN"/>
          <w14:textFill>
            <w14:solidFill>
              <w14:schemeClr w14:val="tx1"/>
            </w14:solidFill>
          </w14:textFill>
        </w:rPr>
        <w:t>）“</w:t>
      </w:r>
      <w:r>
        <w:rPr>
          <w:rFonts w:hint="eastAsia" w:ascii="仿宋_GB2312" w:hAnsi="仿宋_GB2312" w:eastAsia="仿宋_GB2312" w:cs="仿宋_GB2312"/>
          <w:color w:val="000000" w:themeColor="text1"/>
          <w:sz w:val="32"/>
          <w:szCs w:val="32"/>
          <w14:textFill>
            <w14:solidFill>
              <w14:schemeClr w14:val="tx1"/>
            </w14:solidFill>
          </w14:textFill>
        </w:rPr>
        <w:t>燃气发展与市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政管廊管理”项目的主要内容为：对14个燃气经营许可证到期换证企业进行复核，文件印刷成品合格率达到100%，2021年12月15日完成燃气经营企业换证。</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3" w:firstLineChars="200"/>
        <w:jc w:val="both"/>
        <w:textAlignment w:val="auto"/>
        <w:outlineLvl w:val="2"/>
        <w:rPr>
          <w:rFonts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3.资金投入和使用情况</w:t>
      </w:r>
    </w:p>
    <w:p>
      <w:pPr>
        <w:pStyle w:val="4"/>
        <w:keepNext w:val="0"/>
        <w:keepLines w:val="0"/>
        <w:pageBreakBefore w:val="0"/>
        <w:widowControl w:val="0"/>
        <w:kinsoku/>
        <w:wordWrap/>
        <w:overflowPunct/>
        <w:topLinePunct w:val="0"/>
        <w:autoSpaceDE/>
        <w:autoSpaceDN/>
        <w:bidi w:val="0"/>
        <w:adjustRightInd/>
        <w:snapToGrid/>
        <w:spacing w:line="560" w:lineRule="exact"/>
        <w:ind w:firstLine="640"/>
        <w:jc w:val="both"/>
        <w:textAlignment w:val="auto"/>
        <w:rPr>
          <w:rFonts w:ascii="仿宋_GB2312" w:hAnsi="仿宋_GB2312" w:cs="仿宋_GB2312"/>
          <w:szCs w:val="32"/>
          <w:lang w:val="en-US"/>
        </w:rPr>
      </w:pPr>
      <w:r>
        <w:rPr>
          <w:rFonts w:hint="eastAsia" w:ascii="仿宋_GB2312" w:hAnsi="仿宋_GB2312" w:cs="仿宋_GB2312"/>
          <w:szCs w:val="32"/>
          <w:lang w:val="en-US"/>
        </w:rPr>
        <w:t>本</w:t>
      </w:r>
      <w:r>
        <w:rPr>
          <w:rFonts w:hint="eastAsia" w:ascii="仿宋_GB2312" w:hAnsi="仿宋_GB2312" w:cs="仿宋_GB2312"/>
          <w:szCs w:val="32"/>
          <w:highlight w:val="none"/>
          <w:lang w:val="en-US"/>
        </w:rPr>
        <w:t>项目年初预算6,959.35万元，年中</w:t>
      </w:r>
      <w:r>
        <w:rPr>
          <w:rFonts w:hint="eastAsia" w:ascii="仿宋_GB2312" w:hAnsi="仿宋_GB2312" w:cs="仿宋_GB2312"/>
          <w:szCs w:val="32"/>
          <w:highlight w:val="none"/>
          <w:lang w:val="en-US" w:eastAsia="zh-CN"/>
        </w:rPr>
        <w:t>无</w:t>
      </w:r>
      <w:r>
        <w:rPr>
          <w:rFonts w:hint="eastAsia" w:ascii="仿宋_GB2312" w:hAnsi="仿宋_GB2312" w:cs="仿宋_GB2312"/>
          <w:szCs w:val="32"/>
          <w:highlight w:val="none"/>
          <w:lang w:val="en-US"/>
        </w:rPr>
        <w:t>调</w:t>
      </w:r>
      <w:r>
        <w:rPr>
          <w:rFonts w:hint="eastAsia" w:ascii="仿宋_GB2312" w:hAnsi="仿宋_GB2312" w:cs="仿宋_GB2312"/>
          <w:szCs w:val="32"/>
          <w:highlight w:val="none"/>
          <w:lang w:val="en-US" w:eastAsia="zh-CN"/>
        </w:rPr>
        <w:t>整，</w:t>
      </w:r>
      <w:r>
        <w:rPr>
          <w:rFonts w:hint="eastAsia" w:ascii="仿宋_GB2312" w:hAnsi="仿宋_GB2312" w:cs="仿宋_GB2312"/>
          <w:szCs w:val="32"/>
          <w:highlight w:val="none"/>
          <w:lang w:val="en-US"/>
        </w:rPr>
        <w:t>全年预</w:t>
      </w:r>
      <w:r>
        <w:rPr>
          <w:rFonts w:hint="eastAsia" w:ascii="仿宋_GB2312" w:hAnsi="仿宋_GB2312" w:cs="仿宋_GB2312"/>
          <w:szCs w:val="32"/>
          <w:lang w:val="en-US"/>
        </w:rPr>
        <w:t>算</w:t>
      </w:r>
      <w:r>
        <w:rPr>
          <w:rFonts w:hint="eastAsia" w:ascii="仿宋_GB2312" w:hAnsi="仿宋_GB2312" w:cs="仿宋_GB2312"/>
          <w:szCs w:val="32"/>
          <w:highlight w:val="none"/>
          <w:lang w:val="en-US"/>
        </w:rPr>
        <w:t>6,959.35</w:t>
      </w:r>
      <w:r>
        <w:rPr>
          <w:rFonts w:hint="eastAsia" w:ascii="仿宋_GB2312" w:hAnsi="仿宋_GB2312" w:cs="仿宋_GB2312"/>
          <w:szCs w:val="32"/>
          <w:lang w:val="en-US"/>
        </w:rPr>
        <w:t>万元，</w:t>
      </w:r>
      <w:r>
        <w:rPr>
          <w:rFonts w:hint="eastAsia" w:ascii="仿宋_GB2312" w:hAnsi="仿宋_GB2312" w:cs="仿宋_GB2312"/>
          <w:szCs w:val="32"/>
          <w:lang w:val="en-US" w:eastAsia="zh-CN"/>
        </w:rPr>
        <w:t>预算下达</w:t>
      </w:r>
      <w:r>
        <w:rPr>
          <w:rFonts w:hint="eastAsia" w:ascii="仿宋_GB2312" w:hAnsi="仿宋_GB2312" w:cs="仿宋_GB2312"/>
          <w:szCs w:val="32"/>
          <w:highlight w:val="none"/>
          <w:lang w:val="en-US"/>
        </w:rPr>
        <w:t>6,959.35</w:t>
      </w:r>
      <w:r>
        <w:rPr>
          <w:rFonts w:hint="eastAsia" w:ascii="仿宋_GB2312" w:hAnsi="仿宋_GB2312" w:cs="仿宋_GB2312"/>
          <w:szCs w:val="32"/>
          <w:lang w:val="en-US"/>
        </w:rPr>
        <w:t>万元，资金到位率100%。全年</w:t>
      </w:r>
      <w:r>
        <w:rPr>
          <w:rFonts w:hint="eastAsia" w:ascii="仿宋_GB2312" w:hAnsi="仿宋_GB2312" w:cs="仿宋_GB2312"/>
          <w:szCs w:val="32"/>
          <w:lang w:val="en-US" w:eastAsia="zh-CN"/>
        </w:rPr>
        <w:t>实际</w:t>
      </w:r>
      <w:r>
        <w:rPr>
          <w:rFonts w:hint="eastAsia" w:ascii="仿宋_GB2312" w:hAnsi="仿宋_GB2312" w:cs="仿宋_GB2312"/>
          <w:szCs w:val="32"/>
          <w:lang w:val="en-US"/>
        </w:rPr>
        <w:t>支出</w:t>
      </w:r>
      <w:r>
        <w:rPr>
          <w:rFonts w:hint="eastAsia" w:ascii="仿宋_GB2312" w:hAnsi="仿宋_GB2312" w:cs="仿宋_GB2312"/>
          <w:szCs w:val="32"/>
        </w:rPr>
        <w:t>6,950.32</w:t>
      </w:r>
      <w:r>
        <w:rPr>
          <w:rFonts w:hint="eastAsia" w:ascii="仿宋_GB2312" w:hAnsi="仿宋_GB2312" w:cs="仿宋_GB2312"/>
          <w:szCs w:val="32"/>
          <w:lang w:val="en-US"/>
        </w:rPr>
        <w:t>万元</w:t>
      </w:r>
      <w:r>
        <w:rPr>
          <w:rFonts w:hint="eastAsia" w:ascii="仿宋_GB2312" w:hAnsi="仿宋_GB2312" w:cs="仿宋_GB2312"/>
          <w:szCs w:val="32"/>
        </w:rPr>
        <w:t>，</w:t>
      </w:r>
      <w:r>
        <w:rPr>
          <w:rFonts w:hint="eastAsia" w:ascii="仿宋_GB2312" w:hAnsi="仿宋_GB2312" w:cs="仿宋_GB2312"/>
          <w:szCs w:val="32"/>
          <w:lang w:val="en-US"/>
        </w:rPr>
        <w:t>预算执行率为99.</w:t>
      </w:r>
      <w:r>
        <w:rPr>
          <w:rFonts w:hint="eastAsia" w:ascii="仿宋_GB2312" w:hAnsi="仿宋_GB2312" w:cs="仿宋_GB2312"/>
          <w:szCs w:val="32"/>
          <w:lang w:val="en-US" w:eastAsia="zh-CN"/>
        </w:rPr>
        <w:t>87</w:t>
      </w:r>
      <w:r>
        <w:rPr>
          <w:rFonts w:hint="eastAsia" w:ascii="仿宋_GB2312" w:hAnsi="仿宋_GB2312" w:cs="仿宋_GB2312"/>
          <w:szCs w:val="32"/>
          <w:lang w:val="en-US"/>
        </w:rPr>
        <w:t>%，各二级项目资金投入和使用情况详见表1。</w:t>
      </w:r>
    </w:p>
    <w:p>
      <w:pPr>
        <w:pStyle w:val="66"/>
        <w:keepNext w:val="0"/>
        <w:keepLines w:val="0"/>
        <w:pageBreakBefore w:val="0"/>
        <w:widowControl w:val="0"/>
        <w:kinsoku/>
        <w:wordWrap/>
        <w:overflowPunct/>
        <w:topLinePunct w:val="0"/>
        <w:autoSpaceDE/>
        <w:autoSpaceDN/>
        <w:bidi w:val="0"/>
        <w:adjustRightInd/>
        <w:snapToGrid/>
        <w:spacing w:before="0" w:after="0" w:line="560" w:lineRule="exact"/>
        <w:textAlignment w:val="auto"/>
        <w:rPr>
          <w:rFonts w:ascii="仿宋_GB2312" w:hAnsi="仿宋_GB2312" w:eastAsia="仿宋_GB2312" w:cs="仿宋_GB2312"/>
          <w:b w:val="0"/>
          <w:bCs/>
          <w:lang w:val="de-CH"/>
        </w:rPr>
      </w:pPr>
      <w:r>
        <w:rPr>
          <w:rFonts w:hint="eastAsia" w:ascii="仿宋_GB2312" w:hAnsi="仿宋_GB2312" w:eastAsia="仿宋_GB2312" w:cs="仿宋_GB2312"/>
          <w:b w:val="0"/>
          <w:bCs/>
          <w:lang w:val="de-CH"/>
        </w:rPr>
        <w:t>表</w:t>
      </w:r>
      <w:r>
        <w:rPr>
          <w:rFonts w:hint="eastAsia" w:ascii="仿宋_GB2312" w:hAnsi="仿宋_GB2312" w:eastAsia="仿宋_GB2312" w:cs="仿宋_GB2312"/>
          <w:b w:val="0"/>
          <w:bCs/>
        </w:rPr>
        <w:t>1</w:t>
      </w:r>
      <w:r>
        <w:rPr>
          <w:rFonts w:hint="eastAsia" w:ascii="仿宋_GB2312" w:hAnsi="仿宋_GB2312" w:eastAsia="仿宋_GB2312" w:cs="仿宋_GB2312"/>
          <w:b w:val="0"/>
          <w:bCs/>
          <w:lang w:val="de-CH"/>
        </w:rPr>
        <w:t xml:space="preserve">  </w:t>
      </w:r>
      <w:r>
        <w:rPr>
          <w:rFonts w:hint="eastAsia" w:ascii="仿宋_GB2312" w:hAnsi="仿宋_GB2312" w:eastAsia="仿宋_GB2312" w:cs="仿宋_GB2312"/>
          <w:b w:val="0"/>
          <w:bCs/>
          <w:lang w:val="en-US" w:eastAsia="zh-CN"/>
        </w:rPr>
        <w:t>本</w:t>
      </w:r>
      <w:r>
        <w:rPr>
          <w:rFonts w:hint="eastAsia" w:ascii="仿宋_GB2312" w:hAnsi="仿宋_GB2312" w:eastAsia="仿宋_GB2312" w:cs="仿宋_GB2312"/>
          <w:b w:val="0"/>
          <w:bCs/>
          <w:lang w:val="de-CH" w:eastAsia="zh-CN"/>
        </w:rPr>
        <w:t>项目</w:t>
      </w:r>
      <w:r>
        <w:rPr>
          <w:rFonts w:hint="eastAsia" w:ascii="仿宋_GB2312" w:hAnsi="仿宋_GB2312" w:eastAsia="仿宋_GB2312" w:cs="仿宋_GB2312"/>
          <w:b w:val="0"/>
          <w:bCs/>
        </w:rPr>
        <w:t>资金投入和使用情况</w:t>
      </w:r>
      <w:r>
        <w:rPr>
          <w:rFonts w:hint="eastAsia" w:ascii="仿宋_GB2312" w:hAnsi="仿宋_GB2312" w:eastAsia="仿宋_GB2312" w:cs="仿宋_GB2312"/>
          <w:b w:val="0"/>
          <w:bCs/>
          <w:lang w:val="de-CH"/>
        </w:rPr>
        <w:t>表</w:t>
      </w:r>
    </w:p>
    <w:p>
      <w:pPr>
        <w:pStyle w:val="66"/>
        <w:keepNext w:val="0"/>
        <w:keepLines w:val="0"/>
        <w:pageBreakBefore w:val="0"/>
        <w:widowControl w:val="0"/>
        <w:kinsoku/>
        <w:wordWrap/>
        <w:overflowPunct/>
        <w:topLinePunct w:val="0"/>
        <w:autoSpaceDE/>
        <w:autoSpaceDN/>
        <w:bidi w:val="0"/>
        <w:adjustRightInd/>
        <w:snapToGrid/>
        <w:spacing w:before="0" w:after="0" w:line="560" w:lineRule="exact"/>
        <w:jc w:val="right"/>
        <w:textAlignment w:val="auto"/>
        <w:outlineLvl w:val="9"/>
        <w:rPr>
          <w:rFonts w:ascii="仿宋_GB2312" w:hAnsi="仿宋_GB2312" w:eastAsia="仿宋_GB2312" w:cs="仿宋_GB2312"/>
          <w:sz w:val="24"/>
          <w:szCs w:val="24"/>
          <w:lang w:val="de-CH"/>
        </w:rPr>
      </w:pPr>
      <w:r>
        <w:rPr>
          <w:rFonts w:hint="eastAsia" w:ascii="仿宋_GB2312" w:hAnsi="仿宋_GB2312" w:eastAsia="仿宋_GB2312" w:cs="仿宋_GB2312"/>
          <w:b w:val="0"/>
          <w:bCs/>
          <w:sz w:val="24"/>
          <w:szCs w:val="24"/>
          <w:lang w:val="en-US" w:eastAsia="zh-CN"/>
        </w:rPr>
        <w:t>单位：</w:t>
      </w:r>
      <w:r>
        <w:rPr>
          <w:rFonts w:hint="eastAsia" w:ascii="仿宋_GB2312" w:hAnsi="仿宋_GB2312" w:eastAsia="仿宋_GB2312" w:cs="仿宋_GB2312"/>
          <w:b w:val="0"/>
          <w:bCs/>
          <w:sz w:val="24"/>
          <w:szCs w:val="24"/>
          <w:lang w:val="de-CH"/>
        </w:rPr>
        <w:t>万元</w:t>
      </w:r>
    </w:p>
    <w:tbl>
      <w:tblPr>
        <w:tblStyle w:val="21"/>
        <w:tblW w:w="8738"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960"/>
        <w:gridCol w:w="3534"/>
        <w:gridCol w:w="1080"/>
        <w:gridCol w:w="1089"/>
        <w:gridCol w:w="1122"/>
        <w:gridCol w:w="953"/>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blHeader/>
        </w:trPr>
        <w:tc>
          <w:tcPr>
            <w:tcW w:w="96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kern w:val="0"/>
                <w:sz w:val="21"/>
                <w:szCs w:val="21"/>
                <w:u w:val="none"/>
                <w:lang w:val="en-US" w:eastAsia="zh-CN" w:bidi="ar"/>
              </w:rPr>
            </w:pPr>
            <w:r>
              <w:rPr>
                <w:rFonts w:hint="eastAsia" w:ascii="仿宋_GB2312" w:hAnsi="宋体" w:eastAsia="仿宋_GB2312" w:cs="仿宋_GB2312"/>
                <w:b/>
                <w:i w:val="0"/>
                <w:color w:val="000000"/>
                <w:kern w:val="0"/>
                <w:sz w:val="21"/>
                <w:szCs w:val="21"/>
                <w:u w:val="none"/>
                <w:lang w:val="en-US" w:eastAsia="zh-CN" w:bidi="ar"/>
              </w:rPr>
              <w:t>处室</w:t>
            </w: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b/>
                <w:i w:val="0"/>
                <w:color w:val="000000"/>
                <w:kern w:val="0"/>
                <w:sz w:val="21"/>
                <w:szCs w:val="21"/>
                <w:u w:val="none"/>
                <w:lang w:val="en-US" w:eastAsia="zh-CN" w:bidi="ar"/>
              </w:rPr>
            </w:pPr>
            <w:r>
              <w:rPr>
                <w:rFonts w:hint="default" w:ascii="仿宋_GB2312" w:hAnsi="宋体" w:eastAsia="仿宋_GB2312" w:cs="仿宋_GB2312"/>
                <w:b/>
                <w:i w:val="0"/>
                <w:color w:val="000000"/>
                <w:kern w:val="0"/>
                <w:sz w:val="21"/>
                <w:szCs w:val="21"/>
                <w:u w:val="none"/>
                <w:lang w:val="en-US" w:eastAsia="zh-CN" w:bidi="ar"/>
              </w:rPr>
              <w:t>二级项目名称</w:t>
            </w:r>
          </w:p>
        </w:tc>
        <w:tc>
          <w:tcPr>
            <w:tcW w:w="108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ins w:id="0" w:author="WPS_1651111668" w:date="2022-06-23T15:07:58Z"/>
                <w:rFonts w:hint="default" w:ascii="仿宋_GB2312" w:hAnsi="宋体" w:eastAsia="仿宋_GB2312" w:cs="仿宋_GB2312"/>
                <w:b/>
                <w:i w:val="0"/>
                <w:color w:val="000000"/>
                <w:kern w:val="0"/>
                <w:sz w:val="21"/>
                <w:szCs w:val="21"/>
                <w:u w:val="none"/>
                <w:lang w:val="en-US" w:eastAsia="zh-CN" w:bidi="ar"/>
              </w:rPr>
            </w:pPr>
            <w:r>
              <w:rPr>
                <w:rFonts w:hint="default" w:ascii="仿宋_GB2312" w:hAnsi="宋体" w:eastAsia="仿宋_GB2312" w:cs="仿宋_GB2312"/>
                <w:b/>
                <w:i w:val="0"/>
                <w:color w:val="000000"/>
                <w:kern w:val="0"/>
                <w:sz w:val="21"/>
                <w:szCs w:val="21"/>
                <w:u w:val="none"/>
                <w:lang w:val="en-US" w:eastAsia="zh-CN" w:bidi="ar"/>
              </w:rPr>
              <w:t>年初</w:t>
            </w:r>
          </w:p>
          <w:p>
            <w:pPr>
              <w:keepNext w:val="0"/>
              <w:keepLines w:val="0"/>
              <w:widowControl/>
              <w:suppressLineNumbers w:val="0"/>
              <w:jc w:val="center"/>
              <w:textAlignment w:val="center"/>
              <w:rPr>
                <w:rFonts w:hint="default" w:ascii="仿宋_GB2312" w:hAnsi="宋体" w:eastAsia="仿宋_GB2312" w:cs="仿宋_GB2312"/>
                <w:b/>
                <w:i w:val="0"/>
                <w:color w:val="000000"/>
                <w:kern w:val="0"/>
                <w:sz w:val="21"/>
                <w:szCs w:val="21"/>
                <w:u w:val="none"/>
                <w:lang w:val="en-US" w:eastAsia="zh-CN" w:bidi="ar"/>
              </w:rPr>
            </w:pPr>
            <w:r>
              <w:rPr>
                <w:rFonts w:hint="default" w:ascii="仿宋_GB2312" w:hAnsi="宋体" w:eastAsia="仿宋_GB2312" w:cs="仿宋_GB2312"/>
                <w:b/>
                <w:i w:val="0"/>
                <w:color w:val="000000"/>
                <w:kern w:val="0"/>
                <w:sz w:val="21"/>
                <w:szCs w:val="21"/>
                <w:u w:val="none"/>
                <w:lang w:val="en-US" w:eastAsia="zh-CN" w:bidi="ar"/>
              </w:rPr>
              <w:t>预算</w:t>
            </w:r>
          </w:p>
        </w:tc>
        <w:tc>
          <w:tcPr>
            <w:tcW w:w="1089"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ins w:id="1" w:author="WPS_1651111668" w:date="2022-06-23T15:07:58Z"/>
                <w:rFonts w:hint="default" w:ascii="仿宋_GB2312" w:hAnsi="宋体" w:eastAsia="仿宋_GB2312" w:cs="仿宋_GB2312"/>
                <w:b/>
                <w:i w:val="0"/>
                <w:color w:val="000000"/>
                <w:kern w:val="0"/>
                <w:sz w:val="21"/>
                <w:szCs w:val="21"/>
                <w:u w:val="none"/>
                <w:lang w:val="en-US" w:eastAsia="zh-CN" w:bidi="ar"/>
              </w:rPr>
            </w:pPr>
            <w:r>
              <w:rPr>
                <w:rFonts w:hint="default" w:ascii="仿宋_GB2312" w:hAnsi="宋体" w:eastAsia="仿宋_GB2312" w:cs="仿宋_GB2312"/>
                <w:b/>
                <w:i w:val="0"/>
                <w:color w:val="000000"/>
                <w:kern w:val="0"/>
                <w:sz w:val="21"/>
                <w:szCs w:val="21"/>
                <w:u w:val="none"/>
                <w:lang w:val="en-US" w:eastAsia="zh-CN" w:bidi="ar"/>
              </w:rPr>
              <w:t>全年</w:t>
            </w:r>
          </w:p>
          <w:p>
            <w:pPr>
              <w:keepNext w:val="0"/>
              <w:keepLines w:val="0"/>
              <w:widowControl/>
              <w:suppressLineNumbers w:val="0"/>
              <w:jc w:val="center"/>
              <w:textAlignment w:val="center"/>
              <w:rPr>
                <w:rFonts w:hint="default" w:ascii="仿宋_GB2312" w:hAnsi="宋体" w:eastAsia="仿宋_GB2312" w:cs="仿宋_GB2312"/>
                <w:b/>
                <w:i w:val="0"/>
                <w:color w:val="000000"/>
                <w:kern w:val="0"/>
                <w:sz w:val="21"/>
                <w:szCs w:val="21"/>
                <w:u w:val="none"/>
                <w:lang w:val="en-US" w:eastAsia="zh-CN" w:bidi="ar"/>
              </w:rPr>
            </w:pPr>
            <w:r>
              <w:rPr>
                <w:rFonts w:hint="default" w:ascii="仿宋_GB2312" w:hAnsi="宋体" w:eastAsia="仿宋_GB2312" w:cs="仿宋_GB2312"/>
                <w:b/>
                <w:i w:val="0"/>
                <w:color w:val="000000"/>
                <w:kern w:val="0"/>
                <w:sz w:val="21"/>
                <w:szCs w:val="21"/>
                <w:u w:val="none"/>
                <w:lang w:val="en-US" w:eastAsia="zh-CN" w:bidi="ar"/>
              </w:rPr>
              <w:t>预算</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i w:val="0"/>
                <w:color w:val="000000"/>
                <w:kern w:val="0"/>
                <w:sz w:val="21"/>
                <w:szCs w:val="21"/>
                <w:u w:val="none"/>
                <w:lang w:val="en-US" w:eastAsia="zh-CN" w:bidi="ar"/>
              </w:rPr>
            </w:pPr>
            <w:r>
              <w:rPr>
                <w:rFonts w:hint="default" w:ascii="仿宋_GB2312" w:hAnsi="宋体" w:eastAsia="仿宋_GB2312" w:cs="仿宋_GB2312"/>
                <w:b/>
                <w:i w:val="0"/>
                <w:color w:val="000000"/>
                <w:kern w:val="0"/>
                <w:sz w:val="21"/>
                <w:szCs w:val="21"/>
                <w:u w:val="none"/>
                <w:lang w:val="en-US" w:eastAsia="zh-CN" w:bidi="ar"/>
              </w:rPr>
              <w:t>全年实际支出</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default" w:ascii="仿宋_GB2312" w:hAnsi="宋体" w:eastAsia="仿宋_GB2312" w:cs="仿宋_GB2312"/>
                <w:b/>
                <w:i w:val="0"/>
                <w:color w:val="000000"/>
                <w:kern w:val="0"/>
                <w:sz w:val="21"/>
                <w:szCs w:val="21"/>
                <w:u w:val="none"/>
                <w:lang w:val="en-US" w:eastAsia="zh-CN" w:bidi="ar"/>
              </w:rPr>
            </w:pPr>
            <w:r>
              <w:rPr>
                <w:rFonts w:hint="default" w:ascii="仿宋_GB2312" w:hAnsi="宋体" w:eastAsia="仿宋_GB2312" w:cs="仿宋_GB2312"/>
                <w:b/>
                <w:i w:val="0"/>
                <w:color w:val="000000"/>
                <w:kern w:val="0"/>
                <w:sz w:val="21"/>
                <w:szCs w:val="21"/>
                <w:u w:val="none"/>
                <w:lang w:val="en-US" w:eastAsia="zh-CN" w:bidi="ar"/>
              </w:rPr>
              <w:t>预算执行率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restart"/>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燃气处</w:t>
            </w: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深圳市燃气行业协会承接转移职能工作支持费用预算</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19.00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19.00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19.00</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燃气商业用户和网格员宣传教育</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176.00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176.00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176.00</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燃气安全进社区、进校园</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76.00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76.00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73.89</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97.22%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公共交通媒体普及燃气安全知识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57.00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57.00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56.57</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99.25%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2021年深圳市燃气场站委托第三方安全检查费用</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50.00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50.00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49.71</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99.43%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深圳市瓶装燃气气瓶信息化监管平台2021年运维</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13.80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13.80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13.80</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深圳市餐饮场所用气安全专项监督抽查</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39.00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39.00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38.64</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99.07%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灶前气质、压力和瓶装气抽检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9.80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9.80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9.80</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深圳市燃气信息统计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23.00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23.00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23.00</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燃气企业信用档案信息化系统管理及维护</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19.97</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19.97</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19.97</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燃气燃烧器具气源适配性标识工作</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68.00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68.00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67.60</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99.41%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“燃气管道安全保护学习”平台建立及运营维护</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19.60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19.60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19.58</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99.90%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燃气管道保护宣传及普法宣传资料印刷</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30.00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30.00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29.90</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99.67%</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深圳市燃气场站安全检查指引编制</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22.00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22.00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21.62</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98.29%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编制《深圳市非居民用户用气安全监督管理办法》</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25.00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25.00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25.00</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燃气工程质量监督抽检</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46.00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46.00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45.99</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99.98%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燃气行业统计信息系统维护</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6.18</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6.18</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6.18</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编制《深圳市城市燃气管网系统布局规划（2021-2035年）》</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176.00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176.00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173.94</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98.83%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737" w:hRule="exact"/>
        </w:trPr>
        <w:tc>
          <w:tcPr>
            <w:tcW w:w="960" w:type="dxa"/>
            <w:vMerge w:val="continue"/>
            <w:tcBorders>
              <w:top w:val="single" w:color="000000" w:sz="4" w:space="0"/>
              <w:left w:val="single" w:color="000000" w:sz="4" w:space="0"/>
              <w:bottom w:val="single" w:color="000000" w:sz="4" w:space="0"/>
              <w:right w:val="single" w:color="000000" w:sz="4" w:space="0"/>
            </w:tcBorders>
            <w:shd w:val="clear" w:color="auto" w:fill="auto"/>
            <w:noWrap/>
            <w:vAlign w:val="center"/>
          </w:tcPr>
          <w:p>
            <w:pPr>
              <w:jc w:val="center"/>
              <w:rPr>
                <w:rFonts w:hint="eastAsia" w:ascii="仿宋_GB2312" w:hAnsi="宋体" w:eastAsia="仿宋_GB2312" w:cs="仿宋_GB2312"/>
                <w:i w:val="0"/>
                <w:color w:val="000000"/>
                <w:kern w:val="0"/>
                <w:sz w:val="21"/>
                <w:szCs w:val="21"/>
                <w:u w:val="none"/>
                <w:lang w:val="en-US" w:eastAsia="zh-CN" w:bidi="ar"/>
              </w:rPr>
            </w:pP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深圳市城镇燃气应急储备费用</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5,910.00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5,910.00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5,910.00</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100.00%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trPr>
        <w:tc>
          <w:tcPr>
            <w:tcW w:w="9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燃气处、城建处</w:t>
            </w:r>
          </w:p>
        </w:tc>
        <w:tc>
          <w:tcPr>
            <w:tcW w:w="353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color w:val="000000"/>
                <w:kern w:val="0"/>
                <w:sz w:val="21"/>
                <w:szCs w:val="21"/>
                <w:u w:val="none"/>
                <w:lang w:val="en-US" w:eastAsia="zh-CN" w:bidi="ar"/>
              </w:rPr>
            </w:pPr>
            <w:r>
              <w:rPr>
                <w:rFonts w:hint="default" w:ascii="仿宋_GB2312" w:hAnsi="宋体" w:eastAsia="仿宋_GB2312" w:cs="仿宋_GB2312"/>
                <w:i w:val="0"/>
                <w:color w:val="000000"/>
                <w:kern w:val="0"/>
                <w:sz w:val="21"/>
                <w:szCs w:val="21"/>
                <w:u w:val="none"/>
                <w:lang w:val="en-US" w:eastAsia="zh-CN" w:bidi="ar"/>
              </w:rPr>
              <w:t>燃气发展与市政管廊管理</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173.00</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173.00</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170.12</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i w:val="0"/>
                <w:color w:val="000000"/>
                <w:kern w:val="0"/>
                <w:sz w:val="21"/>
                <w:szCs w:val="21"/>
                <w:u w:val="none"/>
                <w:lang w:val="en-US" w:eastAsia="zh-CN" w:bidi="ar"/>
              </w:rPr>
            </w:pPr>
            <w:r>
              <w:rPr>
                <w:rFonts w:hint="eastAsia" w:ascii="仿宋_GB2312" w:hAnsi="宋体" w:eastAsia="仿宋_GB2312" w:cs="仿宋_GB2312"/>
                <w:i w:val="0"/>
                <w:color w:val="000000"/>
                <w:kern w:val="0"/>
                <w:sz w:val="21"/>
                <w:szCs w:val="21"/>
                <w:u w:val="none"/>
                <w:lang w:val="en-US" w:eastAsia="zh-CN" w:bidi="ar"/>
              </w:rPr>
              <w:t>98.33%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108" w:type="dxa"/>
            <w:bottom w:w="0" w:type="dxa"/>
            <w:right w:w="108" w:type="dxa"/>
          </w:tblCellMar>
        </w:tblPrEx>
        <w:trPr>
          <w:trHeight w:val="737" w:hRule="exact"/>
        </w:trPr>
        <w:tc>
          <w:tcPr>
            <w:tcW w:w="4494" w:type="dxa"/>
            <w:gridSpan w:val="2"/>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center"/>
              <w:textAlignment w:val="center"/>
              <w:rPr>
                <w:rFonts w:hint="eastAsia" w:ascii="仿宋_GB2312" w:hAnsi="宋体" w:eastAsia="仿宋_GB2312" w:cs="仿宋_GB2312"/>
                <w:b/>
                <w:i w:val="0"/>
                <w:color w:val="000000"/>
                <w:kern w:val="0"/>
                <w:sz w:val="21"/>
                <w:szCs w:val="21"/>
                <w:u w:val="none"/>
                <w:lang w:val="en-US" w:eastAsia="zh-CN" w:bidi="ar"/>
              </w:rPr>
            </w:pPr>
            <w:r>
              <w:rPr>
                <w:rFonts w:hint="eastAsia" w:ascii="仿宋_GB2312" w:hAnsi="宋体" w:eastAsia="仿宋_GB2312" w:cs="仿宋_GB2312"/>
                <w:b/>
                <w:i w:val="0"/>
                <w:color w:val="000000"/>
                <w:kern w:val="0"/>
                <w:sz w:val="21"/>
                <w:szCs w:val="21"/>
                <w:u w:val="none"/>
                <w:lang w:val="en-US" w:eastAsia="zh-CN" w:bidi="ar"/>
              </w:rPr>
              <w:t>合计</w:t>
            </w:r>
          </w:p>
        </w:tc>
        <w:tc>
          <w:tcPr>
            <w:tcW w:w="108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i w:val="0"/>
                <w:color w:val="000000"/>
                <w:kern w:val="0"/>
                <w:sz w:val="21"/>
                <w:szCs w:val="21"/>
                <w:u w:val="none"/>
                <w:lang w:val="en-US" w:eastAsia="zh-CN" w:bidi="ar"/>
              </w:rPr>
            </w:pPr>
            <w:r>
              <w:rPr>
                <w:rFonts w:hint="eastAsia" w:ascii="仿宋_GB2312" w:hAnsi="宋体" w:eastAsia="仿宋_GB2312" w:cs="仿宋_GB2312"/>
                <w:b/>
                <w:i w:val="0"/>
                <w:color w:val="000000"/>
                <w:kern w:val="0"/>
                <w:sz w:val="21"/>
                <w:szCs w:val="21"/>
                <w:u w:val="none"/>
                <w:lang w:val="en-US" w:eastAsia="zh-CN" w:bidi="ar"/>
              </w:rPr>
              <w:t>6,959.35</w:t>
            </w:r>
          </w:p>
        </w:tc>
        <w:tc>
          <w:tcPr>
            <w:tcW w:w="1089"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i w:val="0"/>
                <w:color w:val="000000"/>
                <w:kern w:val="0"/>
                <w:sz w:val="21"/>
                <w:szCs w:val="21"/>
                <w:u w:val="none"/>
                <w:lang w:val="en-US" w:eastAsia="zh-CN" w:bidi="ar"/>
              </w:rPr>
            </w:pPr>
            <w:r>
              <w:rPr>
                <w:rFonts w:hint="eastAsia" w:ascii="仿宋_GB2312" w:hAnsi="宋体" w:eastAsia="仿宋_GB2312" w:cs="仿宋_GB2312"/>
                <w:b/>
                <w:i w:val="0"/>
                <w:color w:val="000000"/>
                <w:kern w:val="0"/>
                <w:sz w:val="21"/>
                <w:szCs w:val="21"/>
                <w:u w:val="none"/>
                <w:lang w:val="en-US" w:eastAsia="zh-CN" w:bidi="ar"/>
              </w:rPr>
              <w:t>6,959.35</w:t>
            </w:r>
          </w:p>
        </w:tc>
        <w:tc>
          <w:tcPr>
            <w:tcW w:w="1122"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i w:val="0"/>
                <w:color w:val="000000"/>
                <w:kern w:val="0"/>
                <w:sz w:val="21"/>
                <w:szCs w:val="21"/>
                <w:u w:val="none"/>
                <w:lang w:val="en-US" w:eastAsia="zh-CN" w:bidi="ar"/>
              </w:rPr>
            </w:pPr>
            <w:r>
              <w:rPr>
                <w:rFonts w:hint="eastAsia" w:ascii="仿宋_GB2312" w:hAnsi="宋体" w:eastAsia="仿宋_GB2312" w:cs="仿宋_GB2312"/>
                <w:b/>
                <w:i w:val="0"/>
                <w:color w:val="000000"/>
                <w:kern w:val="0"/>
                <w:sz w:val="21"/>
                <w:szCs w:val="21"/>
                <w:u w:val="none"/>
                <w:lang w:val="en-US" w:eastAsia="zh-CN" w:bidi="ar"/>
              </w:rPr>
              <w:t>6,950.32</w:t>
            </w:r>
          </w:p>
        </w:tc>
        <w:tc>
          <w:tcPr>
            <w:tcW w:w="953"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keepNext w:val="0"/>
              <w:keepLines w:val="0"/>
              <w:widowControl/>
              <w:suppressLineNumbers w:val="0"/>
              <w:jc w:val="right"/>
              <w:textAlignment w:val="center"/>
              <w:rPr>
                <w:rFonts w:hint="eastAsia" w:ascii="仿宋_GB2312" w:hAnsi="宋体" w:eastAsia="仿宋_GB2312" w:cs="仿宋_GB2312"/>
                <w:b/>
                <w:i w:val="0"/>
                <w:color w:val="000000"/>
                <w:kern w:val="0"/>
                <w:sz w:val="21"/>
                <w:szCs w:val="21"/>
                <w:u w:val="none"/>
                <w:lang w:val="en-US" w:eastAsia="zh-CN" w:bidi="ar"/>
              </w:rPr>
            </w:pPr>
            <w:r>
              <w:rPr>
                <w:rFonts w:hint="eastAsia" w:ascii="仿宋_GB2312" w:hAnsi="宋体" w:eastAsia="仿宋_GB2312" w:cs="仿宋_GB2312"/>
                <w:b/>
                <w:i w:val="0"/>
                <w:color w:val="000000"/>
                <w:kern w:val="0"/>
                <w:sz w:val="21"/>
                <w:szCs w:val="21"/>
                <w:u w:val="none"/>
                <w:lang w:val="en-US" w:eastAsia="zh-CN" w:bidi="ar"/>
              </w:rPr>
              <w:t>99.87%</w:t>
            </w:r>
          </w:p>
        </w:tc>
      </w:tr>
    </w:tbl>
    <w:p>
      <w:pPr>
        <w:pStyle w:val="4"/>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outlineLvl w:val="1"/>
        <w:rPr>
          <w:rFonts w:hint="default" w:ascii="楷体_GB2312" w:hAnsi="楷体_GB2312" w:eastAsia="楷体_GB2312" w:cs="楷体_GB2312"/>
          <w:szCs w:val="32"/>
          <w:lang w:val="en-US" w:eastAsia="zh-CN"/>
        </w:rPr>
      </w:pPr>
      <w:r>
        <w:rPr>
          <w:rFonts w:hint="eastAsia" w:ascii="楷体_GB2312" w:hAnsi="楷体_GB2312" w:eastAsia="楷体_GB2312" w:cs="楷体_GB2312"/>
          <w:szCs w:val="32"/>
          <w:lang w:val="en-US" w:eastAsia="zh-CN"/>
        </w:rPr>
        <w:t>（二）项目绩效目标</w:t>
      </w:r>
    </w:p>
    <w:p>
      <w:pPr>
        <w:pStyle w:val="4"/>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3" w:firstLineChars="200"/>
        <w:jc w:val="both"/>
        <w:textAlignment w:val="auto"/>
        <w:outlineLvl w:val="2"/>
        <w:rPr>
          <w:rFonts w:hint="eastAsia" w:ascii="仿宋_GB2312" w:hAnsi="仿宋_GB2312" w:eastAsia="仿宋_GB2312" w:cs="仿宋_GB2312"/>
          <w:b/>
          <w:bCs/>
          <w:szCs w:val="32"/>
          <w:lang w:val="en-US" w:eastAsia="zh-CN"/>
        </w:rPr>
      </w:pPr>
      <w:r>
        <w:rPr>
          <w:rFonts w:hint="eastAsia" w:ascii="仿宋_GB2312" w:hAnsi="仿宋_GB2312" w:eastAsia="仿宋_GB2312" w:cs="仿宋_GB2312"/>
          <w:b/>
          <w:bCs/>
          <w:szCs w:val="32"/>
          <w:lang w:val="en-US" w:eastAsia="zh-CN"/>
        </w:rPr>
        <w:t>1.总体目标</w:t>
      </w:r>
    </w:p>
    <w:p>
      <w:pPr>
        <w:pStyle w:val="4"/>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firstLineChars="200"/>
        <w:jc w:val="both"/>
        <w:textAlignment w:val="auto"/>
        <w:outlineLvl w:val="9"/>
        <w:rPr>
          <w:rFonts w:hint="eastAsia" w:ascii="仿宋_GB2312" w:hAnsi="仿宋_GB2312" w:eastAsia="仿宋_GB2312" w:cs="仿宋_GB2312"/>
          <w:kern w:val="0"/>
          <w:sz w:val="32"/>
          <w:szCs w:val="28"/>
          <w:lang w:val="en-US" w:eastAsia="zh-CN" w:bidi="ar-SA"/>
        </w:rPr>
      </w:pPr>
      <w:r>
        <w:rPr>
          <w:rFonts w:hint="eastAsia" w:ascii="仿宋_GB2312" w:hAnsi="仿宋_GB2312" w:eastAsia="仿宋_GB2312" w:cs="仿宋_GB2312"/>
          <w:kern w:val="0"/>
          <w:sz w:val="32"/>
          <w:szCs w:val="28"/>
          <w:lang w:val="en-US" w:bidi="ar-SA"/>
        </w:rPr>
        <w:t>通过本项目的实施，</w:t>
      </w:r>
      <w:r>
        <w:rPr>
          <w:rFonts w:hint="eastAsia" w:ascii="仿宋_GB2312" w:hAnsi="仿宋_GB2312" w:cs="仿宋_GB2312"/>
          <w:kern w:val="0"/>
          <w:sz w:val="32"/>
          <w:szCs w:val="28"/>
          <w:lang w:val="en-US" w:eastAsia="zh-CN" w:bidi="ar-SA"/>
        </w:rPr>
        <w:t>开展</w:t>
      </w:r>
      <w:r>
        <w:rPr>
          <w:rFonts w:hint="eastAsia" w:ascii="仿宋_GB2312" w:hAnsi="仿宋_GB2312" w:eastAsia="仿宋_GB2312" w:cs="仿宋_GB2312"/>
          <w:spacing w:val="0"/>
          <w:w w:val="100"/>
          <w:kern w:val="0"/>
          <w:sz w:val="32"/>
          <w:szCs w:val="28"/>
        </w:rPr>
        <w:t>燃气行业服务监督、燃气安全检查、燃气工程质量监督抽检、燃气宣传教育、地下综合管廊建设管理</w:t>
      </w:r>
      <w:r>
        <w:rPr>
          <w:rFonts w:hint="eastAsia" w:ascii="仿宋_GB2312" w:hAnsi="仿宋_GB2312" w:eastAsia="仿宋_GB2312" w:cs="仿宋_GB2312"/>
          <w:kern w:val="0"/>
          <w:sz w:val="32"/>
          <w:szCs w:val="28"/>
        </w:rPr>
        <w:t>、城镇燃气应急储备等业务</w:t>
      </w:r>
      <w:r>
        <w:rPr>
          <w:rFonts w:hint="eastAsia" w:ascii="仿宋_GB2312" w:hAnsi="仿宋_GB2312" w:cs="仿宋_GB2312"/>
          <w:kern w:val="0"/>
          <w:sz w:val="32"/>
          <w:szCs w:val="28"/>
          <w:lang w:eastAsia="zh-CN"/>
        </w:rPr>
        <w:t>，</w:t>
      </w:r>
      <w:r>
        <w:rPr>
          <w:rFonts w:hint="eastAsia" w:ascii="仿宋_GB2312" w:hAnsi="仿宋_GB2312" w:eastAsia="仿宋_GB2312" w:cs="仿宋_GB2312"/>
          <w:kern w:val="0"/>
          <w:sz w:val="32"/>
          <w:szCs w:val="28"/>
        </w:rPr>
        <w:t>有效促进燃气管廊行业的规范化管理与健康发展。</w:t>
      </w:r>
    </w:p>
    <w:p>
      <w:pPr>
        <w:pStyle w:val="4"/>
        <w:pageBreakBefore w:val="0"/>
        <w:widowControl w:val="0"/>
        <w:kinsoku/>
        <w:wordWrap/>
        <w:overflowPunct/>
        <w:topLinePunct w:val="0"/>
        <w:autoSpaceDE/>
        <w:autoSpaceDN/>
        <w:bidi w:val="0"/>
        <w:adjustRightInd/>
        <w:snapToGrid/>
        <w:spacing w:line="560" w:lineRule="exact"/>
        <w:ind w:firstLine="640"/>
        <w:textAlignment w:val="auto"/>
        <w:outlineLvl w:val="2"/>
        <w:rPr>
          <w:rFonts w:hint="eastAsia" w:ascii="仿宋_GB2312" w:hAnsi="仿宋_GB2312" w:eastAsia="仿宋_GB2312" w:cs="仿宋_GB2312"/>
          <w:b/>
          <w:bCs/>
          <w:szCs w:val="32"/>
          <w:lang w:val="en-US" w:eastAsia="zh-CN"/>
        </w:rPr>
      </w:pPr>
      <w:r>
        <w:rPr>
          <w:rFonts w:hint="eastAsia" w:ascii="仿宋_GB2312" w:hAnsi="仿宋_GB2312" w:cs="仿宋_GB2312"/>
          <w:b/>
          <w:bCs/>
          <w:szCs w:val="32"/>
          <w:lang w:val="en-US" w:eastAsia="zh-CN"/>
        </w:rPr>
        <w:t>2.</w:t>
      </w:r>
      <w:r>
        <w:rPr>
          <w:rFonts w:hint="eastAsia" w:ascii="仿宋_GB2312" w:hAnsi="仿宋_GB2312" w:eastAsia="仿宋_GB2312" w:cs="仿宋_GB2312"/>
          <w:b/>
          <w:bCs/>
          <w:szCs w:val="32"/>
          <w:lang w:val="en-US" w:eastAsia="zh-CN"/>
        </w:rPr>
        <w:t>绩效目标设置情况</w:t>
      </w:r>
    </w:p>
    <w:p>
      <w:pPr>
        <w:pStyle w:val="4"/>
        <w:pageBreakBefore w:val="0"/>
        <w:widowControl w:val="0"/>
        <w:kinsoku/>
        <w:wordWrap/>
        <w:overflowPunct/>
        <w:topLinePunct w:val="0"/>
        <w:autoSpaceDE/>
        <w:autoSpaceDN/>
        <w:bidi w:val="0"/>
        <w:adjustRightInd/>
        <w:snapToGrid/>
        <w:spacing w:line="560" w:lineRule="exact"/>
        <w:ind w:firstLine="640"/>
        <w:textAlignment w:val="auto"/>
        <w:rPr>
          <w:rFonts w:hint="eastAsia" w:ascii="仿宋_GB2312" w:hAnsi="仿宋_GB2312" w:eastAsia="仿宋_GB2312" w:cs="仿宋_GB2312"/>
          <w:szCs w:val="32"/>
          <w:lang w:val="en-US" w:eastAsia="zh-CN"/>
        </w:rPr>
      </w:pPr>
      <w:r>
        <w:rPr>
          <w:rFonts w:hint="eastAsia"/>
          <w:szCs w:val="32"/>
          <w:lang w:val="en-US" w:eastAsia="zh-CN"/>
        </w:rPr>
        <w:t>绩效目标设置情况</w:t>
      </w:r>
      <w:r>
        <w:rPr>
          <w:rFonts w:hint="eastAsia" w:ascii="仿宋_GB2312" w:hAnsi="仿宋_GB2312" w:eastAsia="仿宋_GB2312" w:cs="仿宋_GB2312"/>
          <w:szCs w:val="32"/>
          <w:lang w:val="en-US" w:eastAsia="zh-CN"/>
        </w:rPr>
        <w:t>详见</w:t>
      </w:r>
      <w:r>
        <w:rPr>
          <w:rFonts w:hint="eastAsia" w:ascii="仿宋_GB2312" w:hAnsi="仿宋_GB2312" w:cs="仿宋_GB2312"/>
          <w:szCs w:val="32"/>
          <w:lang w:val="en-US" w:eastAsia="zh-CN"/>
        </w:rPr>
        <w:t>表2</w:t>
      </w:r>
      <w:r>
        <w:rPr>
          <w:rFonts w:hint="eastAsia" w:ascii="仿宋_GB2312" w:hAnsi="仿宋_GB2312" w:eastAsia="仿宋_GB2312" w:cs="仿宋_GB2312"/>
          <w:szCs w:val="32"/>
          <w:lang w:val="en-US" w:eastAsia="zh-CN"/>
        </w:rPr>
        <w:t>。</w:t>
      </w:r>
    </w:p>
    <w:p>
      <w:pPr>
        <w:pStyle w:val="4"/>
        <w:pageBreakBefore w:val="0"/>
        <w:widowControl w:val="0"/>
        <w:kinsoku/>
        <w:wordWrap/>
        <w:overflowPunct/>
        <w:topLinePunct w:val="0"/>
        <w:autoSpaceDE/>
        <w:autoSpaceDN/>
        <w:bidi w:val="0"/>
        <w:adjustRightInd/>
        <w:snapToGrid/>
        <w:spacing w:line="560" w:lineRule="exact"/>
        <w:ind w:firstLine="640"/>
        <w:textAlignment w:val="auto"/>
        <w:rPr>
          <w:rFonts w:hint="default" w:ascii="仿宋_GB2312" w:hAnsi="仿宋_GB2312" w:eastAsia="仿宋_GB2312" w:cs="仿宋_GB2312"/>
          <w:sz w:val="28"/>
          <w:szCs w:val="28"/>
          <w:lang w:val="en-US" w:eastAsia="zh-CN"/>
        </w:rPr>
      </w:pPr>
      <w:r>
        <w:rPr>
          <w:rFonts w:hint="eastAsia" w:ascii="仿宋_GB2312" w:hAnsi="仿宋_GB2312" w:cs="仿宋_GB2312"/>
          <w:sz w:val="28"/>
          <w:szCs w:val="28"/>
          <w:lang w:val="en-US" w:eastAsia="zh-CN"/>
        </w:rPr>
        <w:t xml:space="preserve">表2  </w:t>
      </w:r>
      <w:r>
        <w:rPr>
          <w:rFonts w:hint="eastAsia" w:ascii="仿宋_GB2312" w:hAnsi="仿宋_GB2312" w:cs="仿宋_GB2312"/>
          <w:sz w:val="28"/>
          <w:szCs w:val="28"/>
          <w:lang w:val="en-US"/>
        </w:rPr>
        <w:t>2021年度燃气发展与市政管廊行业监管项目绩效目标表</w:t>
      </w:r>
    </w:p>
    <w:tbl>
      <w:tblPr>
        <w:tblStyle w:val="21"/>
        <w:tblW w:w="8332"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autofit"/>
        <w:tblCellMar>
          <w:top w:w="0" w:type="dxa"/>
          <w:left w:w="108" w:type="dxa"/>
          <w:bottom w:w="0" w:type="dxa"/>
          <w:right w:w="108" w:type="dxa"/>
        </w:tblCellMar>
      </w:tblPr>
      <w:tblGrid>
        <w:gridCol w:w="1665"/>
        <w:gridCol w:w="1523"/>
        <w:gridCol w:w="3622"/>
        <w:gridCol w:w="1522"/>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blHeader/>
        </w:trPr>
        <w:tc>
          <w:tcPr>
            <w:tcW w:w="1665" w:type="dxa"/>
            <w:tcBorders>
              <w:top w:val="single" w:color="000000" w:sz="8"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top"/>
              <w:rPr>
                <w:rFonts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一级指标</w:t>
            </w:r>
          </w:p>
        </w:tc>
        <w:tc>
          <w:tcPr>
            <w:tcW w:w="1523" w:type="dxa"/>
            <w:tcBorders>
              <w:top w:val="single" w:color="000000" w:sz="8"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二级指标</w:t>
            </w:r>
          </w:p>
        </w:tc>
        <w:tc>
          <w:tcPr>
            <w:tcW w:w="3622" w:type="dxa"/>
            <w:tcBorders>
              <w:top w:val="single" w:color="000000" w:sz="8"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三级指标</w:t>
            </w:r>
          </w:p>
        </w:tc>
        <w:tc>
          <w:tcPr>
            <w:tcW w:w="1522" w:type="dxa"/>
            <w:tcBorders>
              <w:top w:val="single" w:color="000000" w:sz="8"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b/>
                <w:bCs/>
                <w:i w:val="0"/>
                <w:iCs w:val="0"/>
                <w:color w:val="000000"/>
                <w:sz w:val="21"/>
                <w:szCs w:val="21"/>
                <w:u w:val="none"/>
              </w:rPr>
            </w:pPr>
            <w:r>
              <w:rPr>
                <w:rFonts w:hint="default" w:ascii="仿宋_GB2312" w:hAnsi="宋体" w:eastAsia="仿宋_GB2312" w:cs="仿宋_GB2312"/>
                <w:b/>
                <w:bCs/>
                <w:i w:val="0"/>
                <w:iCs w:val="0"/>
                <w:color w:val="000000"/>
                <w:kern w:val="0"/>
                <w:sz w:val="21"/>
                <w:szCs w:val="21"/>
                <w:u w:val="none"/>
                <w:lang w:val="en-US" w:eastAsia="zh-CN" w:bidi="ar"/>
              </w:rPr>
              <w:t>指标值</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产出指标</w:t>
            </w:r>
          </w:p>
        </w:tc>
        <w:tc>
          <w:tcPr>
            <w:tcW w:w="15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数量指标</w:t>
            </w: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top"/>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“燃气管道安全保护学习”平台建立及运营维护分析报告</w:t>
            </w:r>
          </w:p>
        </w:tc>
        <w:tc>
          <w:tcPr>
            <w:tcW w:w="15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top"/>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检查燃气场站数量</w:t>
            </w:r>
          </w:p>
        </w:tc>
        <w:tc>
          <w:tcPr>
            <w:tcW w:w="15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top"/>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编制《深圳市非居民用户用气安全监督管理办法》数量</w:t>
            </w:r>
          </w:p>
        </w:tc>
        <w:tc>
          <w:tcPr>
            <w:tcW w:w="15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1份</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公共交通媒体普及燃气安全知识投放地铁线路</w:t>
            </w:r>
          </w:p>
        </w:tc>
        <w:tc>
          <w:tcPr>
            <w:tcW w:w="15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8条</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燃气安全进社区活动数量</w:t>
            </w:r>
          </w:p>
        </w:tc>
        <w:tc>
          <w:tcPr>
            <w:tcW w:w="15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燃气安全进校园活动数量</w:t>
            </w:r>
          </w:p>
        </w:tc>
        <w:tc>
          <w:tcPr>
            <w:tcW w:w="15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50个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燃气经营许可证到期换证企业复核数量（个）</w:t>
            </w:r>
          </w:p>
        </w:tc>
        <w:tc>
          <w:tcPr>
            <w:tcW w:w="15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top"/>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燃气工程质量监督抽检项目数量</w:t>
            </w:r>
          </w:p>
        </w:tc>
        <w:tc>
          <w:tcPr>
            <w:tcW w:w="15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top"/>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燃气企业信用档案信息化系统管理及维护季度工作报告</w:t>
            </w:r>
          </w:p>
        </w:tc>
        <w:tc>
          <w:tcPr>
            <w:tcW w:w="15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网格员培训人数</w:t>
            </w:r>
          </w:p>
        </w:tc>
        <w:tc>
          <w:tcPr>
            <w:tcW w:w="15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2500名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抽查餐饮场所数量</w:t>
            </w:r>
          </w:p>
        </w:tc>
        <w:tc>
          <w:tcPr>
            <w:tcW w:w="1522" w:type="dxa"/>
            <w:tcBorders>
              <w:top w:val="single" w:color="auto" w:sz="4"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120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深圳市瓶装燃气气瓶信息化监管平台每月升级维护次数</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行业统计信息按季、年度汇编印刷成册</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auto" w:sz="4" w:space="0"/>
              <w:left w:val="single" w:color="auto" w:sz="4"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液化石油气样品数量</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56个</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left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完成天然气储备（万立方米）</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1663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left w:val="single" w:color="000000" w:sz="8" w:space="0"/>
              <w:bottom w:val="single" w:color="auto" w:sz="4"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auto" w:sz="4"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完成液化石油气储备（吨）</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6795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eastAsia" w:ascii="仿宋_GB2312" w:hAnsi="宋体" w:eastAsia="仿宋_GB2312" w:cs="仿宋_GB2312"/>
                <w:i w:val="0"/>
                <w:iCs w:val="0"/>
                <w:color w:val="000000"/>
                <w:kern w:val="0"/>
                <w:sz w:val="21"/>
                <w:szCs w:val="21"/>
                <w:u w:val="none"/>
                <w:lang w:val="en-US" w:eastAsia="zh-CN" w:bidi="ar"/>
              </w:rPr>
              <w:t>质量</w:t>
            </w:r>
            <w:r>
              <w:rPr>
                <w:rFonts w:hint="default" w:ascii="仿宋_GB2312" w:hAnsi="宋体" w:eastAsia="仿宋_GB2312" w:cs="仿宋_GB2312"/>
                <w:i w:val="0"/>
                <w:iCs w:val="0"/>
                <w:color w:val="000000"/>
                <w:kern w:val="0"/>
                <w:sz w:val="21"/>
                <w:szCs w:val="21"/>
                <w:u w:val="none"/>
                <w:lang w:val="en-US" w:eastAsia="zh-CN" w:bidi="ar"/>
              </w:rPr>
              <w:t>指标</w:t>
            </w: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“燃气管道安全保护学习”平台运维工作验收合格率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lang w:val="en-US"/>
              </w:rPr>
            </w:pPr>
            <w:r>
              <w:rPr>
                <w:rFonts w:hint="default" w:ascii="仿宋_GB2312" w:hAnsi="宋体" w:eastAsia="仿宋_GB2312" w:cs="仿宋_GB2312"/>
                <w:i w:val="0"/>
                <w:iCs w:val="0"/>
                <w:color w:val="000000"/>
                <w:kern w:val="0"/>
                <w:sz w:val="21"/>
                <w:szCs w:val="21"/>
                <w:u w:val="none"/>
                <w:lang w:val="en-US" w:eastAsia="zh-CN" w:bidi="ar"/>
              </w:rPr>
              <w:t>100</w:t>
            </w:r>
            <w:r>
              <w:rPr>
                <w:rFonts w:hint="eastAsia" w:ascii="仿宋_GB2312" w:hAnsi="宋体" w:eastAsia="仿宋_GB2312" w:cs="仿宋_GB2312"/>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2021年深圳市燃气场站委托第三方安全检查隐患整改率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《深圳市非居民用户用气安全监督管理办法》专家评审通过率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媒体普及工作覆盖率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lang w:val="en-US"/>
              </w:rPr>
            </w:pPr>
            <w:r>
              <w:rPr>
                <w:rFonts w:hint="default" w:ascii="仿宋_GB2312" w:hAnsi="宋体" w:eastAsia="仿宋_GB2312" w:cs="仿宋_GB2312"/>
                <w:i w:val="0"/>
                <w:iCs w:val="0"/>
                <w:color w:val="000000"/>
                <w:kern w:val="0"/>
                <w:sz w:val="21"/>
                <w:szCs w:val="21"/>
                <w:u w:val="none"/>
                <w:lang w:val="en-US" w:eastAsia="zh-CN" w:bidi="ar"/>
              </w:rPr>
              <w:t>100</w:t>
            </w:r>
            <w:r>
              <w:rPr>
                <w:rFonts w:hint="eastAsia" w:ascii="仿宋_GB2312" w:hAnsi="宋体" w:eastAsia="仿宋_GB2312" w:cs="仿宋_GB2312"/>
                <w:i w:val="0"/>
                <w:iCs w:val="0"/>
                <w:color w:val="000000"/>
                <w:kern w:val="0"/>
                <w:sz w:val="21"/>
                <w:szCs w:val="21"/>
                <w:u w:val="none"/>
                <w:lang w:val="en-US" w:eastAsia="zh-CN" w:bidi="ar"/>
              </w:rPr>
              <w:t>%</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燃气行业统计信息系统升级维护验收合格率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燃气燃烧器具气源适配性标识发放准确率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深圳市餐饮场所用气安全专项监督抽查隐患整改率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灶前气质、压力和瓶装气抽检工作年度报告合格率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天然气储备达标率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液化石油气储备达标率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restart"/>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时效指标</w:t>
            </w: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“燃气管道安全保护学习”平台运维工作完成时间</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2021年12月31日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2021年深圳市燃气场站委托第三方安全检查工作完成及时率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《深圳市非居民用户用气安全监督管理办法》编制完成时间</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2021年12月31日</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公共交通媒体普及燃气安全知识播放时（周）</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32</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完成燃气经营企业换证时间</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2021年12月31日前</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深圳市燃气行业统计信息系统2021年运维工作完成及时率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深圳市餐饮场所用气安全专项监督抽查工作完成及时率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深圳市瓶装燃气气瓶信息化监管平台2021年运维工作完成及时率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auto" w:sz="4" w:space="0"/>
              <w:left w:val="single" w:color="auto" w:sz="4" w:space="0"/>
              <w:bottom w:val="single" w:color="auto" w:sz="4" w:space="0"/>
              <w:right w:val="single" w:color="auto" w:sz="4"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auto" w:sz="4" w:space="0"/>
              <w:left w:val="single" w:color="auto" w:sz="4" w:space="0"/>
              <w:bottom w:val="single" w:color="auto" w:sz="4" w:space="0"/>
              <w:right w:val="single" w:color="auto" w:sz="4"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编制《深圳市燃气场站安全检查指引》工作完成及时率</w:t>
            </w:r>
          </w:p>
        </w:tc>
        <w:tc>
          <w:tcPr>
            <w:tcW w:w="1522" w:type="dxa"/>
            <w:tcBorders>
              <w:top w:val="single" w:color="000000" w:sz="8" w:space="0"/>
              <w:left w:val="single" w:color="auto" w:sz="4"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restart"/>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成本指标</w:t>
            </w:r>
          </w:p>
        </w:tc>
        <w:tc>
          <w:tcPr>
            <w:tcW w:w="3622" w:type="dxa"/>
            <w:tcBorders>
              <w:top w:val="single" w:color="auto" w:sz="4"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聘请高级专家人均成本（元/人天）</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液化石油气抽样样本（元/样）</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500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top"/>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液化石油气储备成本（万元）</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auto" w:sz="4"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天然气储备成本（万元）</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≤4929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效益指标</w:t>
            </w:r>
          </w:p>
        </w:tc>
        <w:tc>
          <w:tcPr>
            <w:tcW w:w="15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经济效益指标</w:t>
            </w: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社会效益指标</w:t>
            </w: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有效降低在役燃气管道破坏事故发生率</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是否提高全市燃气企业安全管理水平</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建立系统性的非居民用户用气安全管理机制</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提高市民安全用气意识，共建和谐安全城市</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有效提高市民安全用气意识</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促进燃气管廊行业的规范化管理与健康发展</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有效促进</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对我市在建燃气工程的PE 管材、镀锌钢管实施现场抽检，维持阀门、调压器的供应商抽检，及时发现和解决材料及工艺在燃气工程应用中存在的问题，推动燃气管道工程高质量发展。</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100%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是否做到燃气行业统计数据及时准确</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为政府决策、行业发展提供数据支持</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规范我市燃气具市场</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对从业人员进行培训，营造人人参与、齐抓共管的良好氛围</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是否提高餐饮场所燃气用户燃气安全水平</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是否做到气瓶全流程可追溯</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是否提高全市燃气企业安全管理水平</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规范我市行业监管</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为行业发展提供数据支持</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是</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提升我市燃气应急储备能力</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有效提升</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生态效益指标</w:t>
            </w: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无</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满意度指标</w:t>
            </w: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“燃气管道安全保护学习”平台使用单位满意度</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≥90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67" w:hRule="atLeast"/>
        </w:trPr>
        <w:tc>
          <w:tcPr>
            <w:tcW w:w="1665"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1523"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default" w:ascii="仿宋_GB2312" w:hAnsi="宋体" w:eastAsia="仿宋_GB2312" w:cs="仿宋_GB2312"/>
                <w:i w:val="0"/>
                <w:iCs w:val="0"/>
                <w:color w:val="000000"/>
                <w:sz w:val="21"/>
                <w:szCs w:val="21"/>
                <w:u w:val="none"/>
              </w:rPr>
            </w:pPr>
          </w:p>
        </w:tc>
        <w:tc>
          <w:tcPr>
            <w:tcW w:w="36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both"/>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课题成果满意度</w:t>
            </w:r>
          </w:p>
        </w:tc>
        <w:tc>
          <w:tcPr>
            <w:tcW w:w="1522"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default" w:ascii="仿宋_GB2312" w:hAnsi="宋体" w:eastAsia="仿宋_GB2312" w:cs="仿宋_GB2312"/>
                <w:i w:val="0"/>
                <w:iCs w:val="0"/>
                <w:color w:val="000000"/>
                <w:sz w:val="21"/>
                <w:szCs w:val="21"/>
                <w:u w:val="none"/>
              </w:rPr>
            </w:pPr>
            <w:r>
              <w:rPr>
                <w:rFonts w:hint="default" w:ascii="仿宋_GB2312" w:hAnsi="宋体" w:eastAsia="仿宋_GB2312" w:cs="仿宋_GB2312"/>
                <w:i w:val="0"/>
                <w:iCs w:val="0"/>
                <w:color w:val="000000"/>
                <w:kern w:val="0"/>
                <w:sz w:val="21"/>
                <w:szCs w:val="21"/>
                <w:u w:val="none"/>
                <w:lang w:val="en-US" w:eastAsia="zh-CN" w:bidi="ar"/>
              </w:rPr>
              <w:t>课题成果满足合同要求</w:t>
            </w:r>
          </w:p>
        </w:tc>
      </w:tr>
    </w:tbl>
    <w:p>
      <w:pPr>
        <w:pStyle w:val="4"/>
        <w:pageBreakBefore w:val="0"/>
        <w:widowControl w:val="0"/>
        <w:kinsoku/>
        <w:wordWrap/>
        <w:overflowPunct/>
        <w:topLinePunct w:val="0"/>
        <w:autoSpaceDE/>
        <w:autoSpaceDN/>
        <w:bidi w:val="0"/>
        <w:adjustRightInd/>
        <w:snapToGrid/>
        <w:spacing w:line="560" w:lineRule="exact"/>
        <w:ind w:firstLine="640"/>
        <w:textAlignment w:val="auto"/>
        <w:outlineLvl w:val="0"/>
        <w:rPr>
          <w:rFonts w:hint="eastAsia" w:ascii="黑体" w:hAnsi="黑体" w:eastAsia="黑体" w:cs="黑体"/>
          <w:szCs w:val="32"/>
          <w:lang w:val="en-US"/>
        </w:rPr>
      </w:pPr>
      <w:r>
        <w:rPr>
          <w:rFonts w:hint="eastAsia" w:ascii="黑体" w:hAnsi="黑体" w:eastAsia="黑体" w:cs="黑体"/>
          <w:szCs w:val="32"/>
          <w:lang w:val="en-US"/>
        </w:rPr>
        <w:t>二、绩效评价工作开展情况</w:t>
      </w:r>
    </w:p>
    <w:p>
      <w:pPr>
        <w:pStyle w:val="4"/>
        <w:spacing w:before="0" w:after="0" w:line="560" w:lineRule="exact"/>
        <w:ind w:firstLine="640"/>
        <w:outlineLvl w:val="1"/>
        <w:rPr>
          <w:rFonts w:hint="eastAsia" w:ascii="楷体_GB2312" w:hAnsi="楷体_GB2312" w:eastAsia="楷体_GB2312" w:cs="楷体_GB2312"/>
          <w:szCs w:val="32"/>
          <w:lang w:val="en-US"/>
        </w:rPr>
      </w:pPr>
      <w:r>
        <w:rPr>
          <w:rFonts w:hint="eastAsia" w:ascii="楷体_GB2312" w:hAnsi="楷体_GB2312" w:eastAsia="楷体_GB2312" w:cs="楷体_GB2312"/>
          <w:szCs w:val="32"/>
          <w:lang w:val="en-US"/>
        </w:rPr>
        <w:t>（一）绩效评价目的、对象和范围</w:t>
      </w:r>
    </w:p>
    <w:p>
      <w:pPr>
        <w:pStyle w:val="4"/>
        <w:spacing w:before="0" w:after="0" w:line="560" w:lineRule="exact"/>
        <w:ind w:firstLine="640"/>
        <w:rPr>
          <w:rFonts w:hint="eastAsia" w:ascii="仿宋_GB2312" w:hAnsi="仿宋_GB2312" w:eastAsia="仿宋_GB2312" w:cs="仿宋_GB2312"/>
          <w:b w:val="0"/>
          <w:bCs w:val="0"/>
          <w:szCs w:val="32"/>
          <w:lang w:val="en-US"/>
        </w:rPr>
      </w:pPr>
      <w:r>
        <w:rPr>
          <w:rFonts w:hint="eastAsia" w:ascii="仿宋_GB2312" w:hAnsi="仿宋_GB2312" w:eastAsia="仿宋_GB2312" w:cs="仿宋_GB2312"/>
          <w:b w:val="0"/>
          <w:bCs w:val="0"/>
          <w:szCs w:val="32"/>
          <w:lang w:val="en-US"/>
        </w:rPr>
        <w:t>为加强项目管理，提升财政预算资金使用效益，选取本项目开展202</w:t>
      </w:r>
      <w:r>
        <w:rPr>
          <w:rFonts w:hint="eastAsia" w:ascii="仿宋_GB2312" w:hAnsi="仿宋_GB2312" w:eastAsia="仿宋_GB2312" w:cs="仿宋_GB2312"/>
          <w:b w:val="0"/>
          <w:bCs w:val="0"/>
          <w:szCs w:val="32"/>
          <w:lang w:val="zh-CN" w:eastAsia="zh-CN"/>
        </w:rPr>
        <w:t>1</w:t>
      </w:r>
      <w:r>
        <w:rPr>
          <w:rFonts w:hint="eastAsia" w:ascii="仿宋_GB2312" w:hAnsi="仿宋_GB2312" w:eastAsia="仿宋_GB2312" w:cs="仿宋_GB2312"/>
          <w:b w:val="0"/>
          <w:bCs w:val="0"/>
          <w:szCs w:val="32"/>
          <w:lang w:val="en-US"/>
        </w:rPr>
        <w:t>年度重点项目绩效评价，评价范围为202</w:t>
      </w:r>
      <w:r>
        <w:rPr>
          <w:rFonts w:hint="eastAsia" w:ascii="仿宋_GB2312" w:hAnsi="仿宋_GB2312" w:eastAsia="仿宋_GB2312" w:cs="仿宋_GB2312"/>
          <w:b w:val="0"/>
          <w:bCs w:val="0"/>
          <w:szCs w:val="32"/>
          <w:lang w:val="zh-CN" w:eastAsia="zh-CN"/>
        </w:rPr>
        <w:t>1</w:t>
      </w:r>
      <w:r>
        <w:rPr>
          <w:rFonts w:hint="eastAsia" w:ascii="仿宋_GB2312" w:hAnsi="仿宋_GB2312" w:eastAsia="仿宋_GB2312" w:cs="仿宋_GB2312"/>
          <w:b w:val="0"/>
          <w:bCs w:val="0"/>
          <w:szCs w:val="32"/>
          <w:lang w:val="en-US"/>
        </w:rPr>
        <w:t>年1月1日至12月31日</w:t>
      </w:r>
      <w:r>
        <w:rPr>
          <w:rFonts w:hint="eastAsia" w:ascii="仿宋_GB2312" w:hAnsi="仿宋_GB2312" w:cs="仿宋_GB2312"/>
          <w:b w:val="0"/>
          <w:bCs w:val="0"/>
          <w:szCs w:val="32"/>
          <w:lang w:val="en-US" w:eastAsia="zh-CN"/>
        </w:rPr>
        <w:t>，</w:t>
      </w:r>
      <w:r>
        <w:rPr>
          <w:rFonts w:hint="eastAsia" w:ascii="仿宋_GB2312" w:hAnsi="仿宋_GB2312" w:eastAsia="仿宋_GB2312" w:cs="仿宋_GB2312"/>
          <w:b w:val="0"/>
          <w:bCs w:val="0"/>
          <w:szCs w:val="32"/>
          <w:lang w:val="en-US"/>
        </w:rPr>
        <w:t>评价内容主要包括项目决策情况、资金管理和使用情况、相关管理制度和办法健全性及执行情况、实现的产出和效益情况。</w:t>
      </w:r>
      <w:bookmarkStart w:id="4" w:name="_Toc64647749"/>
    </w:p>
    <w:p>
      <w:pPr>
        <w:pStyle w:val="4"/>
        <w:spacing w:before="0" w:after="0" w:line="560" w:lineRule="exact"/>
        <w:ind w:firstLine="640"/>
        <w:outlineLvl w:val="1"/>
        <w:rPr>
          <w:rFonts w:hint="eastAsia" w:ascii="楷体_GB2312" w:hAnsi="楷体_GB2312" w:eastAsia="楷体_GB2312" w:cs="楷体_GB2312"/>
          <w:b w:val="0"/>
          <w:bCs w:val="0"/>
          <w:lang w:val="en-US"/>
        </w:rPr>
      </w:pPr>
      <w:r>
        <w:rPr>
          <w:rFonts w:hint="eastAsia" w:ascii="楷体_GB2312" w:hAnsi="楷体_GB2312" w:eastAsia="楷体_GB2312" w:cs="楷体_GB2312"/>
          <w:b w:val="0"/>
          <w:bCs w:val="0"/>
          <w:lang w:val="en-US" w:eastAsia="zh-CN"/>
        </w:rPr>
        <w:t>（二）</w:t>
      </w:r>
      <w:r>
        <w:rPr>
          <w:rFonts w:hint="eastAsia" w:ascii="楷体_GB2312" w:hAnsi="楷体_GB2312" w:eastAsia="楷体_GB2312" w:cs="楷体_GB2312"/>
          <w:b w:val="0"/>
          <w:bCs w:val="0"/>
          <w:lang w:val="en-US"/>
        </w:rPr>
        <w:t>绩效评价原则</w:t>
      </w:r>
    </w:p>
    <w:p>
      <w:pPr>
        <w:pStyle w:val="4"/>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cs="仿宋_GB2312"/>
          <w:szCs w:val="32"/>
        </w:rPr>
      </w:pPr>
      <w:r>
        <w:rPr>
          <w:rFonts w:hint="eastAsia" w:ascii="仿宋_GB2312" w:hAnsi="仿宋_GB2312" w:cs="仿宋_GB2312"/>
          <w:szCs w:val="32"/>
          <w:lang w:val="en-US"/>
        </w:rPr>
        <w:t>1.</w:t>
      </w:r>
      <w:r>
        <w:rPr>
          <w:rFonts w:hint="eastAsia" w:ascii="仿宋_GB2312" w:hAnsi="仿宋_GB2312" w:cs="仿宋_GB2312"/>
          <w:szCs w:val="32"/>
        </w:rPr>
        <w:t>科学规范,公开透明。绩效评价运用科学合理的方法，按照规范的程序，对项目绩效进行客观、公正的反映。绩效评价结果依法依规公开，并自觉接受社会监督。</w:t>
      </w:r>
    </w:p>
    <w:p>
      <w:pPr>
        <w:pStyle w:val="4"/>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cs="仿宋_GB2312"/>
          <w:szCs w:val="32"/>
        </w:rPr>
      </w:pPr>
      <w:r>
        <w:rPr>
          <w:rFonts w:hint="eastAsia" w:ascii="仿宋_GB2312" w:hAnsi="仿宋_GB2312" w:cs="仿宋_GB2312"/>
          <w:szCs w:val="32"/>
          <w:lang w:val="en-US"/>
        </w:rPr>
        <w:t>2.</w:t>
      </w:r>
      <w:r>
        <w:rPr>
          <w:rFonts w:hint="eastAsia" w:ascii="仿宋_GB2312" w:hAnsi="仿宋_GB2312" w:cs="仿宋_GB2312"/>
          <w:szCs w:val="32"/>
        </w:rPr>
        <w:t>统筹兼顾，权责对等。单位自评、部门评价职责明确，各有侧重，相互衔接。单位自评由项目单位自主实施，即“谁支出、谁自评”。部门评价在单位自评的基础上开展。</w:t>
      </w:r>
    </w:p>
    <w:p>
      <w:pPr>
        <w:pStyle w:val="4"/>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cs="仿宋_GB2312"/>
          <w:szCs w:val="32"/>
        </w:rPr>
      </w:pPr>
      <w:r>
        <w:rPr>
          <w:rFonts w:hint="eastAsia" w:ascii="仿宋_GB2312" w:hAnsi="仿宋_GB2312" w:cs="仿宋_GB2312"/>
          <w:szCs w:val="32"/>
          <w:lang w:val="en-US"/>
        </w:rPr>
        <w:t>3.</w:t>
      </w:r>
      <w:r>
        <w:rPr>
          <w:rFonts w:hint="eastAsia" w:ascii="仿宋_GB2312" w:hAnsi="仿宋_GB2312" w:cs="仿宋_GB2312"/>
          <w:szCs w:val="32"/>
        </w:rPr>
        <w:t>问题导向，注重质量。绩效评价全面深入挖掘、剖析项目决策、实施和管理中存在的问题，聚焦重大政策和重点项目的实施效果。</w:t>
      </w:r>
    </w:p>
    <w:p>
      <w:pPr>
        <w:pStyle w:val="4"/>
        <w:spacing w:before="0" w:after="0" w:line="560" w:lineRule="exact"/>
        <w:ind w:firstLine="640"/>
        <w:rPr>
          <w:rFonts w:hint="eastAsia" w:ascii="仿宋_GB2312" w:hAnsi="仿宋_GB2312" w:cs="仿宋_GB2312"/>
          <w:szCs w:val="32"/>
        </w:rPr>
      </w:pPr>
      <w:r>
        <w:rPr>
          <w:rFonts w:hint="eastAsia" w:ascii="仿宋_GB2312" w:hAnsi="仿宋_GB2312" w:cs="仿宋_GB2312"/>
          <w:szCs w:val="32"/>
          <w:lang w:val="en-US"/>
        </w:rPr>
        <w:t>4.</w:t>
      </w:r>
      <w:r>
        <w:rPr>
          <w:rFonts w:hint="eastAsia" w:ascii="仿宋_GB2312" w:hAnsi="仿宋_GB2312" w:cs="仿宋_GB2312"/>
          <w:szCs w:val="32"/>
        </w:rPr>
        <w:t>强化应用,约束有力。绩效评价结果与预算安排、政策调整、改进管理实质性挂钩，体现奖优罚劣和激励相容导向，有效要安排、低效要压减、无效要问责。</w:t>
      </w:r>
    </w:p>
    <w:p>
      <w:pPr>
        <w:pStyle w:val="4"/>
        <w:spacing w:before="0" w:after="0" w:line="560" w:lineRule="exact"/>
        <w:ind w:firstLine="640"/>
        <w:outlineLvl w:val="1"/>
        <w:rPr>
          <w:rFonts w:ascii="楷体_GB2312" w:hAnsi="楷体_GB2312" w:eastAsia="楷体_GB2312" w:cs="楷体_GB2312"/>
          <w:b w:val="0"/>
          <w:bCs w:val="0"/>
          <w:lang w:val="en-US"/>
        </w:rPr>
      </w:pPr>
      <w:r>
        <w:rPr>
          <w:rFonts w:hint="eastAsia" w:ascii="楷体_GB2312" w:hAnsi="楷体_GB2312" w:eastAsia="楷体_GB2312" w:cs="楷体_GB2312"/>
          <w:b w:val="0"/>
          <w:bCs w:val="0"/>
          <w:lang w:val="en-US" w:eastAsia="zh-CN"/>
        </w:rPr>
        <w:t>（三）</w:t>
      </w:r>
      <w:r>
        <w:rPr>
          <w:rFonts w:hint="eastAsia" w:ascii="楷体_GB2312" w:hAnsi="楷体_GB2312" w:eastAsia="楷体_GB2312" w:cs="楷体_GB2312"/>
          <w:b w:val="0"/>
          <w:bCs w:val="0"/>
          <w:lang w:val="en-US"/>
        </w:rPr>
        <w:t>评价指标体系</w:t>
      </w:r>
    </w:p>
    <w:bookmarkEnd w:id="4"/>
    <w:p>
      <w:pPr>
        <w:pStyle w:val="4"/>
        <w:spacing w:before="0" w:after="0" w:line="560" w:lineRule="exact"/>
        <w:ind w:firstLine="640"/>
        <w:rPr>
          <w:rFonts w:hint="eastAsia" w:ascii="仿宋_GB2312" w:hAnsi="仿宋_GB2312" w:cs="仿宋_GB2312"/>
          <w:szCs w:val="32"/>
          <w:lang w:val="en-US"/>
        </w:rPr>
      </w:pPr>
      <w:r>
        <w:rPr>
          <w:rFonts w:hint="eastAsia" w:ascii="仿宋_GB2312" w:hAnsi="仿宋_GB2312" w:cs="仿宋_GB2312"/>
          <w:szCs w:val="32"/>
          <w:lang w:val="en-US"/>
        </w:rPr>
        <w:t>根据</w:t>
      </w:r>
      <w:r>
        <w:rPr>
          <w:rFonts w:hint="eastAsia" w:ascii="仿宋_GB2312" w:hAnsi="仿宋_GB2312" w:cs="仿宋_GB2312"/>
          <w:szCs w:val="32"/>
        </w:rPr>
        <w:t>《深圳市财政局关于印发</w:t>
      </w:r>
      <w:r>
        <w:rPr>
          <w:rFonts w:ascii="仿宋_GB2312" w:hAnsi="仿宋_GB2312" w:cs="仿宋_GB2312"/>
          <w:szCs w:val="32"/>
        </w:rPr>
        <w:t>&lt;深圳市市级项目支出绩效评价工作规程&gt;的通知》（深财绩〔2020〕14号）</w:t>
      </w:r>
      <w:r>
        <w:rPr>
          <w:rFonts w:hint="eastAsia" w:ascii="仿宋_GB2312" w:hAnsi="仿宋_GB2312" w:cs="仿宋_GB2312"/>
          <w:szCs w:val="32"/>
          <w:lang w:val="en-US"/>
        </w:rPr>
        <w:t>中的《项目支出绩效评价指标体系框架》</w:t>
      </w:r>
      <w:r>
        <w:rPr>
          <w:rFonts w:hint="eastAsia" w:ascii="仿宋_GB2312" w:hAnsi="仿宋_GB2312" w:cs="仿宋_GB2312"/>
          <w:szCs w:val="32"/>
          <w:highlight w:val="none"/>
          <w:lang w:val="en-US" w:eastAsia="zh-CN"/>
        </w:rPr>
        <w:t>，结合本项目实际</w:t>
      </w:r>
      <w:r>
        <w:rPr>
          <w:rFonts w:hint="eastAsia" w:ascii="仿宋_GB2312" w:hAnsi="仿宋_GB2312" w:cs="仿宋_GB2312"/>
          <w:szCs w:val="32"/>
          <w:highlight w:val="none"/>
          <w:lang w:val="en-US"/>
        </w:rPr>
        <w:t>设计了本项目绩效评价指标体系，共</w:t>
      </w:r>
      <w:r>
        <w:rPr>
          <w:rFonts w:hint="eastAsia" w:ascii="仿宋_GB2312" w:hAnsi="仿宋_GB2312" w:cs="仿宋_GB2312"/>
          <w:szCs w:val="32"/>
          <w:lang w:val="en-US"/>
        </w:rPr>
        <w:t>设置17条三级评价指标，总分值为100分制，指标体系详见</w:t>
      </w:r>
      <w:r>
        <w:rPr>
          <w:rFonts w:hint="eastAsia" w:ascii="仿宋_GB2312" w:hAnsi="仿宋_GB2312" w:cs="仿宋_GB2312"/>
          <w:szCs w:val="32"/>
          <w:lang w:val="en-US" w:eastAsia="zh-CN"/>
        </w:rPr>
        <w:t>表3</w:t>
      </w:r>
      <w:r>
        <w:rPr>
          <w:rFonts w:hint="eastAsia" w:ascii="仿宋_GB2312" w:hAnsi="仿宋_GB2312" w:cs="仿宋_GB2312"/>
          <w:szCs w:val="32"/>
          <w:lang w:val="en-US"/>
        </w:rPr>
        <w:t>。</w:t>
      </w:r>
    </w:p>
    <w:p>
      <w:pPr>
        <w:pStyle w:val="4"/>
        <w:spacing w:line="579" w:lineRule="exact"/>
        <w:ind w:firstLine="640"/>
        <w:jc w:val="center"/>
        <w:rPr>
          <w:rFonts w:hint="eastAsia" w:ascii="仿宋_GB2312" w:hAnsi="仿宋_GB2312" w:cs="仿宋_GB2312"/>
          <w:sz w:val="28"/>
          <w:szCs w:val="28"/>
          <w:highlight w:val="none"/>
          <w:lang w:val="en-US"/>
        </w:rPr>
      </w:pPr>
      <w:r>
        <w:rPr>
          <w:rFonts w:hint="eastAsia" w:ascii="仿宋_GB2312" w:hAnsi="仿宋_GB2312" w:cs="仿宋_GB2312"/>
          <w:sz w:val="28"/>
          <w:szCs w:val="28"/>
          <w:highlight w:val="none"/>
          <w:lang w:val="en-US"/>
        </w:rPr>
        <w:t>表</w:t>
      </w:r>
      <w:r>
        <w:rPr>
          <w:rFonts w:hint="eastAsia" w:ascii="仿宋_GB2312" w:hAnsi="仿宋_GB2312" w:cs="仿宋_GB2312"/>
          <w:sz w:val="28"/>
          <w:szCs w:val="28"/>
          <w:highlight w:val="none"/>
          <w:lang w:val="en-US" w:eastAsia="zh-CN"/>
        </w:rPr>
        <w:t>3</w:t>
      </w:r>
      <w:r>
        <w:rPr>
          <w:rFonts w:hint="eastAsia" w:ascii="仿宋_GB2312" w:hAnsi="仿宋_GB2312" w:cs="仿宋_GB2312"/>
          <w:sz w:val="28"/>
          <w:szCs w:val="28"/>
          <w:highlight w:val="none"/>
          <w:lang w:val="en-US"/>
        </w:rPr>
        <w:t xml:space="preserve">  绩效评价指标体系框架</w:t>
      </w:r>
    </w:p>
    <w:tbl>
      <w:tblPr>
        <w:tblStyle w:val="21"/>
        <w:tblW w:w="8299" w:type="dxa"/>
        <w:tblInd w:w="9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931"/>
        <w:gridCol w:w="864"/>
        <w:gridCol w:w="1404"/>
        <w:gridCol w:w="1080"/>
        <w:gridCol w:w="2604"/>
        <w:gridCol w:w="141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90" w:hRule="atLeast"/>
          <w:tblHeader/>
        </w:trPr>
        <w:tc>
          <w:tcPr>
            <w:tcW w:w="1795"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一级指标</w:t>
            </w:r>
          </w:p>
        </w:tc>
        <w:tc>
          <w:tcPr>
            <w:tcW w:w="2484"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二级指标</w:t>
            </w:r>
          </w:p>
        </w:tc>
        <w:tc>
          <w:tcPr>
            <w:tcW w:w="4020"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三级指标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blHeader/>
        </w:trPr>
        <w:tc>
          <w:tcPr>
            <w:tcW w:w="931"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86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决策</w:t>
            </w:r>
          </w:p>
        </w:tc>
        <w:tc>
          <w:tcPr>
            <w:tcW w:w="86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项目立项</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6</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立项依据充分性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立项程序规范性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绩效目标</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绩效目标合理性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绩效指标明确性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资金投入</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6</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预算编制科学性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资金分配合理性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过程</w:t>
            </w:r>
          </w:p>
        </w:tc>
        <w:tc>
          <w:tcPr>
            <w:tcW w:w="86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资金管理</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12</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资金到位率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预算执行率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资金使用合规性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组织实施</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管理制度健全性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制度执行有效性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w:t>
            </w:r>
          </w:p>
        </w:tc>
        <w:tc>
          <w:tcPr>
            <w:tcW w:w="864"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产出数量</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实际完成率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产出质量</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质量达标率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产出时效</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完成及时性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产出成本</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成本节约率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12"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效益</w:t>
            </w:r>
          </w:p>
        </w:tc>
        <w:tc>
          <w:tcPr>
            <w:tcW w:w="864"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项目效益</w:t>
            </w:r>
          </w:p>
        </w:tc>
        <w:tc>
          <w:tcPr>
            <w:tcW w:w="1080"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实施效益</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满意度</w:t>
            </w:r>
          </w:p>
        </w:tc>
        <w:tc>
          <w:tcPr>
            <w:tcW w:w="1416" w:type="dxa"/>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10</w:t>
            </w:r>
          </w:p>
        </w:tc>
      </w:tr>
    </w:tbl>
    <w:p>
      <w:pPr>
        <w:pStyle w:val="4"/>
        <w:spacing w:before="0" w:after="0" w:line="560" w:lineRule="exact"/>
        <w:ind w:firstLine="640"/>
        <w:outlineLvl w:val="1"/>
        <w:rPr>
          <w:rFonts w:ascii="楷体_GB2312" w:hAnsi="楷体_GB2312" w:eastAsia="楷体_GB2312" w:cs="楷体_GB2312"/>
          <w:b w:val="0"/>
          <w:bCs w:val="0"/>
          <w:lang w:val="en-US"/>
        </w:rPr>
      </w:pPr>
      <w:r>
        <w:rPr>
          <w:rFonts w:hint="eastAsia" w:ascii="楷体_GB2312" w:hAnsi="楷体_GB2312" w:eastAsia="楷体_GB2312" w:cs="楷体_GB2312"/>
          <w:b w:val="0"/>
          <w:bCs w:val="0"/>
          <w:lang w:val="en-US" w:eastAsia="zh-CN"/>
        </w:rPr>
        <w:t>（四）</w:t>
      </w:r>
      <w:r>
        <w:rPr>
          <w:rFonts w:hint="eastAsia" w:ascii="楷体_GB2312" w:hAnsi="楷体_GB2312" w:eastAsia="楷体_GB2312" w:cs="楷体_GB2312"/>
          <w:b w:val="0"/>
          <w:bCs w:val="0"/>
          <w:lang w:val="en-US"/>
        </w:rPr>
        <w:t>评价方法、评价标准</w:t>
      </w:r>
    </w:p>
    <w:p>
      <w:pPr>
        <w:pStyle w:val="4"/>
        <w:spacing w:before="0" w:after="0" w:line="560" w:lineRule="exact"/>
        <w:ind w:firstLine="640"/>
        <w:rPr>
          <w:szCs w:val="32"/>
          <w:lang w:val="en-US"/>
        </w:rPr>
      </w:pPr>
      <w:r>
        <w:rPr>
          <w:rFonts w:hint="eastAsia"/>
          <w:szCs w:val="32"/>
          <w:lang w:val="en-US"/>
        </w:rPr>
        <w:t>绩效评价的方法主要包括比较法、因素分析法、公众评判法等。绩效</w:t>
      </w:r>
      <w:r>
        <w:rPr>
          <w:szCs w:val="32"/>
          <w:lang w:val="en-US"/>
        </w:rPr>
        <w:t>评价标准包括计划标准、行业标准、历史标准等，对绩效指标完成情况进行比较。</w:t>
      </w:r>
    </w:p>
    <w:p>
      <w:pPr>
        <w:pStyle w:val="4"/>
        <w:spacing w:before="0" w:after="0" w:line="560" w:lineRule="exact"/>
        <w:ind w:firstLine="640"/>
        <w:outlineLvl w:val="1"/>
        <w:rPr>
          <w:rFonts w:ascii="楷体_GB2312" w:hAnsi="楷体_GB2312" w:eastAsia="楷体_GB2312" w:cs="楷体_GB2312"/>
          <w:b w:val="0"/>
          <w:bCs w:val="0"/>
          <w:lang w:val="en-US"/>
        </w:rPr>
      </w:pPr>
      <w:r>
        <w:rPr>
          <w:rFonts w:hint="eastAsia" w:ascii="楷体_GB2312" w:hAnsi="楷体_GB2312" w:eastAsia="楷体_GB2312" w:cs="楷体_GB2312"/>
          <w:b w:val="0"/>
          <w:bCs w:val="0"/>
          <w:lang w:val="en-US" w:eastAsia="zh-CN"/>
        </w:rPr>
        <w:t>（五）</w:t>
      </w:r>
      <w:r>
        <w:rPr>
          <w:rFonts w:hint="eastAsia" w:ascii="楷体_GB2312" w:hAnsi="楷体_GB2312" w:eastAsia="楷体_GB2312" w:cs="楷体_GB2312"/>
          <w:b w:val="0"/>
          <w:bCs w:val="0"/>
          <w:lang w:val="en-US"/>
        </w:rPr>
        <w:t>绩效评价工作过程</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绩效评价包括前期准备、组织实施、报告撰写、归档整理四个步骤。主要内容及工作安排如下：</w:t>
      </w:r>
    </w:p>
    <w:p>
      <w:pPr>
        <w:pStyle w:val="71"/>
        <w:pageBreakBefore w:val="0"/>
        <w:widowControl w:val="0"/>
        <w:tabs>
          <w:tab w:val="left" w:pos="1425"/>
        </w:tabs>
        <w:kinsoku/>
        <w:wordWrap/>
        <w:overflowPunct/>
        <w:topLinePunct w:val="0"/>
        <w:autoSpaceDE/>
        <w:autoSpaceDN/>
        <w:bidi w:val="0"/>
        <w:adjustRightInd/>
        <w:snapToGrid/>
        <w:spacing w:line="560" w:lineRule="exact"/>
        <w:ind w:firstLine="643" w:firstLineChars="200"/>
        <w:textAlignment w:val="auto"/>
        <w:outlineLvl w:val="2"/>
        <w:rPr>
          <w:rFonts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1.前期准备</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确定评价对象、范围和责任分工；成立评价小组，</w:t>
      </w:r>
      <w:r>
        <w:rPr>
          <w:rFonts w:hint="eastAsia" w:ascii="仿宋_GB2312" w:hAnsi="仿宋_GB2312" w:eastAsia="仿宋_GB2312" w:cs="仿宋_GB2312"/>
          <w:sz w:val="32"/>
          <w:szCs w:val="32"/>
          <w:lang w:val="en-US" w:eastAsia="zh-CN"/>
        </w:rPr>
        <w:t>召开专题</w:t>
      </w:r>
      <w:r>
        <w:rPr>
          <w:rFonts w:hint="eastAsia" w:ascii="仿宋_GB2312" w:hAnsi="仿宋_GB2312" w:eastAsia="仿宋_GB2312" w:cs="仿宋_GB2312"/>
          <w:sz w:val="32"/>
          <w:szCs w:val="32"/>
        </w:rPr>
        <w:t>会议；确定评价重点，设计评价指标体系初稿，撰写报告大纲。</w:t>
      </w:r>
    </w:p>
    <w:p>
      <w:pPr>
        <w:pStyle w:val="71"/>
        <w:pageBreakBefore w:val="0"/>
        <w:widowControl w:val="0"/>
        <w:tabs>
          <w:tab w:val="left" w:pos="1425"/>
        </w:tabs>
        <w:kinsoku/>
        <w:wordWrap/>
        <w:overflowPunct/>
        <w:topLinePunct w:val="0"/>
        <w:autoSpaceDE/>
        <w:autoSpaceDN/>
        <w:bidi w:val="0"/>
        <w:adjustRightInd/>
        <w:snapToGrid/>
        <w:spacing w:line="560" w:lineRule="exact"/>
        <w:ind w:firstLine="643" w:firstLineChars="200"/>
        <w:textAlignment w:val="auto"/>
        <w:outlineLvl w:val="2"/>
        <w:rPr>
          <w:rFonts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2.组织实施</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采集项目资料，确定指标体系；现场调研与访谈，数据分析；评价资料分析与论证，形成初步评价结论。</w:t>
      </w:r>
    </w:p>
    <w:p>
      <w:pPr>
        <w:pStyle w:val="71"/>
        <w:pageBreakBefore w:val="0"/>
        <w:widowControl w:val="0"/>
        <w:tabs>
          <w:tab w:val="left" w:pos="1425"/>
        </w:tabs>
        <w:kinsoku/>
        <w:wordWrap/>
        <w:overflowPunct/>
        <w:topLinePunct w:val="0"/>
        <w:autoSpaceDE/>
        <w:autoSpaceDN/>
        <w:bidi w:val="0"/>
        <w:adjustRightInd/>
        <w:snapToGrid/>
        <w:spacing w:line="560" w:lineRule="exact"/>
        <w:ind w:firstLine="643" w:firstLineChars="200"/>
        <w:textAlignment w:val="auto"/>
        <w:outlineLvl w:val="2"/>
        <w:rPr>
          <w:rFonts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3.报告撰写</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评价资料补充采集，问题梳理与改善建议；撰写报告初稿，开展内部研讨与问题论证；形成绩效评价报告征求意见稿并征求意见；意见采纳，形成正式绩效评价报告。</w:t>
      </w:r>
    </w:p>
    <w:p>
      <w:pPr>
        <w:pStyle w:val="71"/>
        <w:pageBreakBefore w:val="0"/>
        <w:widowControl w:val="0"/>
        <w:tabs>
          <w:tab w:val="left" w:pos="1425"/>
        </w:tabs>
        <w:kinsoku/>
        <w:wordWrap/>
        <w:overflowPunct/>
        <w:topLinePunct w:val="0"/>
        <w:autoSpaceDE/>
        <w:autoSpaceDN/>
        <w:bidi w:val="0"/>
        <w:adjustRightInd/>
        <w:snapToGrid/>
        <w:spacing w:line="560" w:lineRule="exact"/>
        <w:ind w:firstLine="643" w:firstLineChars="200"/>
        <w:textAlignment w:val="auto"/>
        <w:outlineLvl w:val="2"/>
        <w:rPr>
          <w:rFonts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4.归档整理</w:t>
      </w:r>
    </w:p>
    <w:p>
      <w:pPr>
        <w:pageBreakBefore w:val="0"/>
        <w:widowControl w:val="0"/>
        <w:kinsoku/>
        <w:wordWrap/>
        <w:overflowPunct/>
        <w:topLinePunct w:val="0"/>
        <w:autoSpaceDE/>
        <w:autoSpaceDN/>
        <w:bidi w:val="0"/>
        <w:adjustRightInd/>
        <w:snapToGrid/>
        <w:spacing w:line="560" w:lineRule="exact"/>
        <w:ind w:firstLine="640" w:firstLineChars="200"/>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报告定稿后5个工作日内，评价小组及时建立绩效评价档案，将绩效评价各环节相关资料整理归档。</w:t>
      </w:r>
    </w:p>
    <w:p>
      <w:pPr>
        <w:pStyle w:val="3"/>
        <w:numPr>
          <w:ilvl w:val="-1"/>
          <w:numId w:val="0"/>
        </w:numPr>
        <w:spacing w:before="0" w:after="0" w:line="560" w:lineRule="exact"/>
        <w:ind w:leftChars="0" w:firstLine="640"/>
        <w:rPr>
          <w:rFonts w:hint="eastAsia"/>
          <w:lang w:val="en-US"/>
        </w:rPr>
      </w:pPr>
      <w:r>
        <w:rPr>
          <w:rFonts w:hint="eastAsia"/>
          <w:lang w:val="en-US" w:eastAsia="zh-CN"/>
        </w:rPr>
        <w:t>三、</w:t>
      </w:r>
      <w:r>
        <w:rPr>
          <w:rFonts w:hint="eastAsia"/>
          <w:lang w:val="en-US"/>
        </w:rPr>
        <w:t>综合评价情况及评价结论</w:t>
      </w:r>
    </w:p>
    <w:p>
      <w:pPr>
        <w:pStyle w:val="4"/>
        <w:pageBreakBefore w:val="0"/>
        <w:widowControl w:val="0"/>
        <w:kinsoku/>
        <w:wordWrap/>
        <w:overflowPunct/>
        <w:topLinePunct w:val="0"/>
        <w:autoSpaceDE/>
        <w:autoSpaceDN/>
        <w:bidi w:val="0"/>
        <w:adjustRightInd/>
        <w:snapToGrid/>
        <w:spacing w:line="560" w:lineRule="exact"/>
        <w:ind w:firstLine="640"/>
        <w:textAlignment w:val="auto"/>
        <w:rPr>
          <w:rFonts w:ascii="仿宋_GB2312" w:hAnsi="仿宋_GB2312" w:cs="仿宋_GB2312"/>
          <w:szCs w:val="32"/>
        </w:rPr>
      </w:pPr>
      <w:r>
        <w:rPr>
          <w:rFonts w:hint="eastAsia" w:ascii="仿宋_GB2312" w:hAnsi="仿宋_GB2312" w:cs="仿宋_GB2312"/>
          <w:szCs w:val="32"/>
        </w:rPr>
        <w:t>评价小组根据指标体系，结合项目相关资料、现场调研及问卷调查等获取的信息，对</w:t>
      </w:r>
      <w:r>
        <w:rPr>
          <w:rFonts w:hint="eastAsia" w:ascii="仿宋_GB2312" w:hAnsi="仿宋_GB2312" w:cs="仿宋_GB2312"/>
          <w:szCs w:val="32"/>
          <w:lang w:val="en-US"/>
        </w:rPr>
        <w:t>本项目</w:t>
      </w:r>
      <w:r>
        <w:rPr>
          <w:rFonts w:hint="eastAsia" w:ascii="仿宋_GB2312" w:hAnsi="仿宋_GB2312" w:cs="仿宋_GB2312"/>
          <w:szCs w:val="32"/>
        </w:rPr>
        <w:t>进行综合评价，最终评价结果为</w:t>
      </w:r>
      <w:r>
        <w:rPr>
          <w:rFonts w:hint="eastAsia" w:ascii="仿宋_GB2312" w:hAnsi="仿宋_GB2312" w:cs="仿宋_GB2312"/>
          <w:szCs w:val="32"/>
          <w:lang w:val="en-US" w:eastAsia="zh-CN"/>
        </w:rPr>
        <w:t>94.09</w:t>
      </w:r>
      <w:r>
        <w:rPr>
          <w:rFonts w:hint="eastAsia" w:ascii="仿宋_GB2312" w:hAnsi="仿宋_GB2312" w:cs="仿宋_GB2312"/>
          <w:szCs w:val="32"/>
        </w:rPr>
        <w:t>分。综合评价等级为“</w:t>
      </w:r>
      <w:r>
        <w:rPr>
          <w:rFonts w:hint="eastAsia" w:ascii="仿宋_GB2312" w:hAnsi="仿宋_GB2312" w:cs="仿宋_GB2312"/>
          <w:szCs w:val="32"/>
          <w:lang w:val="en-US"/>
        </w:rPr>
        <w:t>优</w:t>
      </w:r>
      <w:r>
        <w:rPr>
          <w:rFonts w:hint="eastAsia" w:ascii="仿宋_GB2312" w:hAnsi="仿宋_GB2312" w:cs="仿宋_GB2312"/>
          <w:szCs w:val="32"/>
        </w:rPr>
        <w:t>”</w:t>
      </w:r>
      <w:r>
        <w:rPr>
          <w:rStyle w:val="26"/>
          <w:rFonts w:hint="eastAsia" w:ascii="仿宋_GB2312" w:hAnsi="仿宋_GB2312" w:cs="仿宋_GB2312"/>
          <w:szCs w:val="32"/>
        </w:rPr>
        <w:footnoteReference w:id="1"/>
      </w:r>
      <w:r>
        <w:rPr>
          <w:rFonts w:hint="eastAsia" w:ascii="仿宋_GB2312" w:hAnsi="仿宋_GB2312" w:cs="仿宋_GB2312"/>
          <w:szCs w:val="32"/>
        </w:rPr>
        <w:t>。各指标具体得分详见表</w:t>
      </w:r>
      <w:r>
        <w:rPr>
          <w:rFonts w:hint="eastAsia" w:ascii="仿宋_GB2312" w:hAnsi="仿宋_GB2312" w:cs="仿宋_GB2312"/>
          <w:szCs w:val="32"/>
          <w:lang w:val="en-US" w:eastAsia="zh-CN"/>
        </w:rPr>
        <w:t>3</w:t>
      </w:r>
      <w:r>
        <w:rPr>
          <w:rFonts w:hint="eastAsia" w:ascii="仿宋_GB2312" w:hAnsi="仿宋_GB2312" w:cs="仿宋_GB2312"/>
          <w:szCs w:val="32"/>
        </w:rPr>
        <w:t>，</w:t>
      </w:r>
      <w:r>
        <w:rPr>
          <w:rFonts w:hint="eastAsia" w:ascii="仿宋_GB2312" w:hAnsi="仿宋_GB2312" w:cs="仿宋_GB2312"/>
          <w:szCs w:val="32"/>
          <w:lang w:val="en-US"/>
        </w:rPr>
        <w:t>各指标得分情况及扣分原因见附件</w:t>
      </w:r>
      <w:r>
        <w:rPr>
          <w:rFonts w:hint="eastAsia" w:ascii="仿宋_GB2312" w:hAnsi="仿宋_GB2312" w:cs="仿宋_GB2312"/>
          <w:szCs w:val="32"/>
          <w:lang w:val="en-US" w:eastAsia="zh-CN"/>
        </w:rPr>
        <w:t>1</w:t>
      </w:r>
      <w:r>
        <w:rPr>
          <w:rFonts w:hint="eastAsia" w:ascii="仿宋_GB2312" w:hAnsi="仿宋_GB2312" w:cs="仿宋_GB2312"/>
          <w:szCs w:val="32"/>
        </w:rPr>
        <w:t>。</w:t>
      </w:r>
    </w:p>
    <w:p>
      <w:pPr>
        <w:pStyle w:val="66"/>
        <w:spacing w:before="0" w:after="0" w:line="579" w:lineRule="exact"/>
        <w:rPr>
          <w:rFonts w:hint="eastAsia" w:ascii="仿宋_GB2312" w:hAnsi="仿宋_GB2312" w:eastAsia="仿宋_GB2312" w:cs="仿宋_GB2312"/>
          <w:b w:val="0"/>
          <w:bCs/>
          <w:highlight w:val="none"/>
        </w:rPr>
      </w:pPr>
      <w:r>
        <w:rPr>
          <w:rFonts w:hint="eastAsia" w:ascii="仿宋_GB2312" w:hAnsi="仿宋_GB2312" w:eastAsia="仿宋_GB2312" w:cs="仿宋_GB2312"/>
          <w:b w:val="0"/>
          <w:bCs/>
          <w:highlight w:val="none"/>
        </w:rPr>
        <w:t>表</w:t>
      </w:r>
      <w:r>
        <w:rPr>
          <w:rFonts w:hint="eastAsia" w:ascii="仿宋_GB2312" w:hAnsi="仿宋_GB2312" w:eastAsia="仿宋_GB2312" w:cs="仿宋_GB2312"/>
          <w:b w:val="0"/>
          <w:bCs/>
          <w:highlight w:val="none"/>
          <w:lang w:val="en-US" w:eastAsia="zh-CN"/>
        </w:rPr>
        <w:t>3</w:t>
      </w:r>
      <w:r>
        <w:rPr>
          <w:rFonts w:hint="eastAsia" w:ascii="仿宋_GB2312" w:hAnsi="仿宋_GB2312" w:eastAsia="仿宋_GB2312" w:cs="仿宋_GB2312"/>
          <w:b w:val="0"/>
          <w:bCs/>
          <w:highlight w:val="none"/>
        </w:rPr>
        <w:t xml:space="preserve">  本项目各项指标得分</w:t>
      </w:r>
      <w:r>
        <w:rPr>
          <w:rFonts w:hint="eastAsia" w:ascii="仿宋_GB2312" w:hAnsi="仿宋_GB2312" w:eastAsia="仿宋_GB2312" w:cs="仿宋_GB2312"/>
          <w:b w:val="0"/>
          <w:bCs/>
          <w:highlight w:val="none"/>
          <w:lang w:val="en-US" w:eastAsia="zh-CN"/>
        </w:rPr>
        <w:t>情况</w:t>
      </w:r>
      <w:r>
        <w:rPr>
          <w:rFonts w:hint="eastAsia" w:ascii="仿宋_GB2312" w:hAnsi="仿宋_GB2312" w:eastAsia="仿宋_GB2312" w:cs="仿宋_GB2312"/>
          <w:b w:val="0"/>
          <w:bCs/>
          <w:highlight w:val="none"/>
        </w:rPr>
        <w:t>表</w:t>
      </w:r>
    </w:p>
    <w:tbl>
      <w:tblPr>
        <w:tblStyle w:val="21"/>
        <w:tblW w:w="8517" w:type="dxa"/>
        <w:tblInd w:w="0" w:type="dxa"/>
        <w:tblLayout w:type="fixed"/>
        <w:tblCellMar>
          <w:top w:w="0" w:type="dxa"/>
          <w:left w:w="108" w:type="dxa"/>
          <w:bottom w:w="0" w:type="dxa"/>
          <w:right w:w="108" w:type="dxa"/>
        </w:tblCellMar>
      </w:tblPr>
      <w:tblGrid>
        <w:gridCol w:w="1391"/>
        <w:gridCol w:w="808"/>
        <w:gridCol w:w="956"/>
        <w:gridCol w:w="1103"/>
        <w:gridCol w:w="1391"/>
        <w:gridCol w:w="808"/>
        <w:gridCol w:w="956"/>
        <w:gridCol w:w="1104"/>
      </w:tblGrid>
      <w:tr>
        <w:tblPrEx>
          <w:tblCellMar>
            <w:top w:w="0" w:type="dxa"/>
            <w:left w:w="108" w:type="dxa"/>
            <w:bottom w:w="0" w:type="dxa"/>
            <w:right w:w="108" w:type="dxa"/>
          </w:tblCellMar>
        </w:tblPrEx>
        <w:trPr>
          <w:trHeight w:val="23" w:hRule="atLeast"/>
          <w:tblHeader/>
        </w:trPr>
        <w:tc>
          <w:tcPr>
            <w:tcW w:w="13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color w:val="000000"/>
                <w:kern w:val="0"/>
                <w:sz w:val="21"/>
                <w:szCs w:val="21"/>
                <w:lang w:bidi="ar"/>
              </w:rPr>
              <w:t>一级指标</w:t>
            </w:r>
          </w:p>
        </w:tc>
        <w:tc>
          <w:tcPr>
            <w:tcW w:w="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color w:val="000000"/>
                <w:kern w:val="0"/>
                <w:sz w:val="21"/>
                <w:szCs w:val="21"/>
                <w:lang w:bidi="ar"/>
              </w:rPr>
              <w:t>分值</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color w:val="000000"/>
                <w:kern w:val="0"/>
                <w:sz w:val="21"/>
                <w:szCs w:val="21"/>
                <w:lang w:bidi="ar"/>
              </w:rPr>
              <w:t>得分</w:t>
            </w:r>
          </w:p>
        </w:tc>
        <w:tc>
          <w:tcPr>
            <w:tcW w:w="1103"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color w:val="000000"/>
                <w:kern w:val="0"/>
                <w:sz w:val="21"/>
                <w:szCs w:val="21"/>
                <w:lang w:bidi="ar"/>
              </w:rPr>
              <w:t>得分率</w:t>
            </w:r>
          </w:p>
        </w:tc>
        <w:tc>
          <w:tcPr>
            <w:tcW w:w="13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color w:val="000000"/>
                <w:kern w:val="0"/>
                <w:sz w:val="21"/>
                <w:szCs w:val="21"/>
                <w:lang w:bidi="ar"/>
              </w:rPr>
              <w:t>二级指标</w:t>
            </w:r>
          </w:p>
        </w:tc>
        <w:tc>
          <w:tcPr>
            <w:tcW w:w="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color w:val="000000"/>
                <w:kern w:val="0"/>
                <w:sz w:val="21"/>
                <w:szCs w:val="21"/>
                <w:lang w:bidi="ar"/>
              </w:rPr>
              <w:t>分值</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color w:val="000000"/>
                <w:kern w:val="0"/>
                <w:sz w:val="21"/>
                <w:szCs w:val="21"/>
                <w:lang w:bidi="ar"/>
              </w:rPr>
              <w:t>得分</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color w:val="000000"/>
                <w:kern w:val="0"/>
                <w:sz w:val="21"/>
                <w:szCs w:val="21"/>
                <w:lang w:bidi="ar"/>
              </w:rPr>
              <w:t>得分率</w:t>
            </w:r>
          </w:p>
        </w:tc>
      </w:tr>
      <w:tr>
        <w:tblPrEx>
          <w:tblCellMar>
            <w:top w:w="0" w:type="dxa"/>
            <w:left w:w="108" w:type="dxa"/>
            <w:bottom w:w="0" w:type="dxa"/>
            <w:right w:w="108" w:type="dxa"/>
          </w:tblCellMar>
        </w:tblPrEx>
        <w:trPr>
          <w:trHeight w:val="23"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kern w:val="0"/>
                <w:sz w:val="21"/>
                <w:szCs w:val="21"/>
                <w:lang w:bidi="ar"/>
              </w:rPr>
              <w:t>决策</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19</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95%</w:t>
            </w:r>
          </w:p>
        </w:tc>
        <w:tc>
          <w:tcPr>
            <w:tcW w:w="13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项目立项</w:t>
            </w:r>
          </w:p>
        </w:tc>
        <w:tc>
          <w:tcPr>
            <w:tcW w:w="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6</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100%</w:t>
            </w:r>
          </w:p>
        </w:tc>
      </w:tr>
      <w:tr>
        <w:tblPrEx>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13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绩效目标</w:t>
            </w:r>
          </w:p>
        </w:tc>
        <w:tc>
          <w:tcPr>
            <w:tcW w:w="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7</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87.5%</w:t>
            </w:r>
          </w:p>
        </w:tc>
      </w:tr>
      <w:tr>
        <w:tblPrEx>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13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资金投入</w:t>
            </w:r>
          </w:p>
        </w:tc>
        <w:tc>
          <w:tcPr>
            <w:tcW w:w="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6</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6</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100%</w:t>
            </w:r>
          </w:p>
        </w:tc>
      </w:tr>
      <w:tr>
        <w:tblPrEx>
          <w:tblCellMar>
            <w:top w:w="0" w:type="dxa"/>
            <w:left w:w="108" w:type="dxa"/>
            <w:bottom w:w="0" w:type="dxa"/>
            <w:right w:w="108" w:type="dxa"/>
          </w:tblCellMar>
        </w:tblPrEx>
        <w:trPr>
          <w:trHeight w:val="23"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kern w:val="0"/>
                <w:sz w:val="21"/>
                <w:szCs w:val="21"/>
                <w:lang w:bidi="ar"/>
              </w:rPr>
              <w:t>过程</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20</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19.99</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99.95%</w:t>
            </w:r>
          </w:p>
        </w:tc>
        <w:tc>
          <w:tcPr>
            <w:tcW w:w="13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资金管理</w:t>
            </w:r>
          </w:p>
        </w:tc>
        <w:tc>
          <w:tcPr>
            <w:tcW w:w="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12</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11.99</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99.92%</w:t>
            </w:r>
          </w:p>
        </w:tc>
      </w:tr>
      <w:tr>
        <w:tblPrEx>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13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组织实施</w:t>
            </w:r>
          </w:p>
        </w:tc>
        <w:tc>
          <w:tcPr>
            <w:tcW w:w="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8</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100%</w:t>
            </w:r>
          </w:p>
        </w:tc>
      </w:tr>
      <w:tr>
        <w:tblPrEx>
          <w:tblCellMar>
            <w:top w:w="0" w:type="dxa"/>
            <w:left w:w="108" w:type="dxa"/>
            <w:bottom w:w="0" w:type="dxa"/>
            <w:right w:w="108" w:type="dxa"/>
          </w:tblCellMar>
        </w:tblPrEx>
        <w:trPr>
          <w:trHeight w:val="312" w:hRule="atLeast"/>
        </w:trPr>
        <w:tc>
          <w:tcPr>
            <w:tcW w:w="1391"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kern w:val="0"/>
                <w:sz w:val="21"/>
                <w:szCs w:val="21"/>
                <w:lang w:bidi="ar"/>
              </w:rPr>
              <w:t>产出</w:t>
            </w:r>
          </w:p>
        </w:tc>
        <w:tc>
          <w:tcPr>
            <w:tcW w:w="808"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30</w:t>
            </w:r>
          </w:p>
        </w:tc>
        <w:tc>
          <w:tcPr>
            <w:tcW w:w="956"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26.1</w:t>
            </w:r>
          </w:p>
        </w:tc>
        <w:tc>
          <w:tcPr>
            <w:tcW w:w="1103" w:type="dxa"/>
            <w:vMerge w:val="restart"/>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87%</w:t>
            </w: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产出数量</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w:t>
            </w: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1391"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u w:val="none"/>
                <w:lang w:val="en-US" w:eastAsia="zh-CN" w:bidi="ar"/>
              </w:rPr>
            </w:pPr>
            <w:r>
              <w:rPr>
                <w:rFonts w:hint="eastAsia" w:ascii="仿宋_GB2312" w:hAnsi="仿宋_GB2312" w:eastAsia="仿宋_GB2312" w:cs="仿宋_GB2312"/>
                <w:sz w:val="21"/>
                <w:szCs w:val="21"/>
                <w:lang w:val="en-US" w:eastAsia="zh-CN"/>
              </w:rPr>
              <w:t>产出质量</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9</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9</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100%</w:t>
            </w: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1391"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r>
      <w:tr>
        <w:tblPrEx>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_GB2312" w:hAnsi="仿宋_GB2312" w:eastAsia="仿宋_GB2312" w:cs="仿宋_GB2312"/>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_GB2312" w:hAnsi="仿宋_GB2312" w:eastAsia="仿宋_GB2312" w:cs="仿宋_GB2312"/>
                <w:sz w:val="21"/>
                <w:szCs w:val="21"/>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FFFFFF"/>
            <w:vAlign w:val="center"/>
          </w:tcPr>
          <w:p>
            <w:pPr>
              <w:jc w:val="center"/>
              <w:rPr>
                <w:rFonts w:hint="eastAsia" w:ascii="仿宋_GB2312" w:hAnsi="仿宋_GB2312" w:eastAsia="仿宋_GB2312" w:cs="仿宋_GB2312"/>
                <w:sz w:val="21"/>
                <w:szCs w:val="21"/>
              </w:rPr>
            </w:pPr>
          </w:p>
        </w:tc>
        <w:tc>
          <w:tcPr>
            <w:tcW w:w="13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产出时效</w:t>
            </w:r>
          </w:p>
        </w:tc>
        <w:tc>
          <w:tcPr>
            <w:tcW w:w="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8</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100%</w:t>
            </w: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jc w:val="center"/>
              <w:rPr>
                <w:rFonts w:hint="eastAsia" w:ascii="仿宋_GB2312" w:hAnsi="仿宋_GB2312" w:eastAsia="仿宋_GB2312" w:cs="仿宋_GB2312"/>
                <w:sz w:val="21"/>
                <w:szCs w:val="21"/>
              </w:rPr>
            </w:pP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产出成本</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4</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0.1</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2.5%</w:t>
            </w: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1103"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1391"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808"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956"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c>
          <w:tcPr>
            <w:tcW w:w="1104" w:type="dxa"/>
            <w:vMerge w:val="continue"/>
            <w:tcBorders>
              <w:top w:val="single" w:color="000000" w:sz="4" w:space="0"/>
              <w:left w:val="single" w:color="000000" w:sz="4" w:space="0"/>
              <w:bottom w:val="single" w:color="000000" w:sz="4" w:space="0"/>
              <w:right w:val="single" w:color="000000" w:sz="4" w:space="0"/>
            </w:tcBorders>
            <w:vAlign w:val="center"/>
          </w:tcPr>
          <w:p>
            <w:pPr>
              <w:pStyle w:val="57"/>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rPr>
            </w:pPr>
          </w:p>
        </w:tc>
      </w:tr>
      <w:tr>
        <w:tblPrEx>
          <w:tblCellMar>
            <w:top w:w="0" w:type="dxa"/>
            <w:left w:w="108" w:type="dxa"/>
            <w:bottom w:w="0" w:type="dxa"/>
            <w:right w:w="108" w:type="dxa"/>
          </w:tblCellMar>
        </w:tblPrEx>
        <w:trPr>
          <w:trHeight w:val="23" w:hRule="atLeast"/>
        </w:trPr>
        <w:tc>
          <w:tcPr>
            <w:tcW w:w="13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color w:val="000000"/>
                <w:kern w:val="0"/>
                <w:sz w:val="21"/>
                <w:szCs w:val="21"/>
                <w:lang w:bidi="ar"/>
              </w:rPr>
              <w:t>效益</w:t>
            </w: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30</w:t>
            </w:r>
          </w:p>
        </w:tc>
        <w:tc>
          <w:tcPr>
            <w:tcW w:w="9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29</w:t>
            </w:r>
          </w:p>
        </w:tc>
        <w:tc>
          <w:tcPr>
            <w:tcW w:w="110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sz w:val="21"/>
                <w:szCs w:val="21"/>
                <w:lang w:val="en-US" w:eastAsia="zh-CN"/>
              </w:rPr>
              <w:t>96.67%</w:t>
            </w:r>
          </w:p>
        </w:tc>
        <w:tc>
          <w:tcPr>
            <w:tcW w:w="13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项目效益</w:t>
            </w:r>
          </w:p>
        </w:tc>
        <w:tc>
          <w:tcPr>
            <w:tcW w:w="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rPr>
            </w:pPr>
            <w:r>
              <w:rPr>
                <w:rFonts w:hint="eastAsia" w:ascii="仿宋_GB2312" w:hAnsi="仿宋_GB2312" w:eastAsia="仿宋_GB2312" w:cs="仿宋_GB2312"/>
                <w:i w:val="0"/>
                <w:iCs w:val="0"/>
                <w:color w:val="000000"/>
                <w:kern w:val="0"/>
                <w:sz w:val="21"/>
                <w:szCs w:val="21"/>
                <w:u w:val="none"/>
                <w:lang w:val="en-US" w:eastAsia="zh-CN" w:bidi="ar"/>
              </w:rPr>
              <w:t>30</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29</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lang w:val="en-US" w:eastAsia="zh-CN"/>
              </w:rPr>
            </w:pPr>
            <w:r>
              <w:rPr>
                <w:rFonts w:hint="eastAsia" w:ascii="仿宋_GB2312" w:hAnsi="仿宋_GB2312" w:eastAsia="仿宋_GB2312" w:cs="仿宋_GB2312"/>
                <w:sz w:val="21"/>
                <w:szCs w:val="21"/>
                <w:lang w:val="en-US" w:eastAsia="zh-CN"/>
              </w:rPr>
              <w:t>96.67%</w:t>
            </w:r>
          </w:p>
        </w:tc>
      </w:tr>
      <w:tr>
        <w:tblPrEx>
          <w:tblCellMar>
            <w:top w:w="0" w:type="dxa"/>
            <w:left w:w="108" w:type="dxa"/>
            <w:bottom w:w="0" w:type="dxa"/>
            <w:right w:w="108" w:type="dxa"/>
          </w:tblCellMar>
        </w:tblPrEx>
        <w:trPr>
          <w:trHeight w:val="23" w:hRule="atLeast"/>
        </w:trPr>
        <w:tc>
          <w:tcPr>
            <w:tcW w:w="1391" w:type="dxa"/>
            <w:tcBorders>
              <w:top w:val="single" w:color="000000" w:sz="4" w:space="0"/>
              <w:left w:val="single" w:color="000000" w:sz="4" w:space="0"/>
              <w:bottom w:val="single" w:color="000000" w:sz="4" w:space="0"/>
              <w:right w:val="single" w:color="000000" w:sz="4" w:space="0"/>
            </w:tcBorders>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color w:val="000000"/>
                <w:kern w:val="0"/>
                <w:sz w:val="21"/>
                <w:szCs w:val="21"/>
                <w:lang w:bidi="ar"/>
              </w:rPr>
              <w:t>总分</w:t>
            </w:r>
          </w:p>
        </w:tc>
        <w:tc>
          <w:tcPr>
            <w:tcW w:w="808"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i w:val="0"/>
                <w:iCs w:val="0"/>
                <w:color w:val="000000"/>
                <w:kern w:val="0"/>
                <w:sz w:val="21"/>
                <w:szCs w:val="21"/>
                <w:u w:val="none"/>
                <w:lang w:val="en-US" w:eastAsia="zh-CN" w:bidi="ar"/>
              </w:rPr>
              <w:t>100</w:t>
            </w:r>
          </w:p>
        </w:tc>
        <w:tc>
          <w:tcPr>
            <w:tcW w:w="956"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94.09</w:t>
            </w:r>
          </w:p>
        </w:tc>
        <w:tc>
          <w:tcPr>
            <w:tcW w:w="1103" w:type="dxa"/>
            <w:tcBorders>
              <w:top w:val="single" w:color="000000" w:sz="4" w:space="0"/>
              <w:left w:val="single" w:color="000000" w:sz="4" w:space="0"/>
              <w:bottom w:val="single" w:color="000000" w:sz="4" w:space="0"/>
              <w:right w:val="single" w:color="000000" w:sz="4" w:space="0"/>
            </w:tcBorders>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lang w:val="en-US" w:eastAsia="zh-CN"/>
              </w:rPr>
            </w:pPr>
            <w:r>
              <w:rPr>
                <w:rFonts w:hint="eastAsia" w:ascii="仿宋_GB2312" w:hAnsi="仿宋_GB2312" w:eastAsia="仿宋_GB2312" w:cs="仿宋_GB2312"/>
                <w:b/>
                <w:bCs/>
                <w:sz w:val="21"/>
                <w:szCs w:val="21"/>
                <w:lang w:val="en-US" w:eastAsia="zh-CN"/>
              </w:rPr>
              <w:t>94.09%</w:t>
            </w:r>
          </w:p>
        </w:tc>
        <w:tc>
          <w:tcPr>
            <w:tcW w:w="1391"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i w:val="0"/>
                <w:iCs w:val="0"/>
                <w:color w:val="000000"/>
                <w:kern w:val="0"/>
                <w:sz w:val="21"/>
                <w:szCs w:val="21"/>
                <w:u w:val="none"/>
                <w:lang w:val="en-US" w:eastAsia="zh-CN" w:bidi="ar"/>
              </w:rPr>
              <w:t>——</w:t>
            </w:r>
          </w:p>
        </w:tc>
        <w:tc>
          <w:tcPr>
            <w:tcW w:w="808"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i w:val="0"/>
                <w:iCs w:val="0"/>
                <w:color w:val="000000"/>
                <w:kern w:val="0"/>
                <w:sz w:val="21"/>
                <w:szCs w:val="21"/>
                <w:u w:val="none"/>
                <w:lang w:val="en-US" w:eastAsia="zh-CN" w:bidi="ar"/>
              </w:rPr>
              <w:t>100</w:t>
            </w:r>
          </w:p>
        </w:tc>
        <w:tc>
          <w:tcPr>
            <w:tcW w:w="956"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val="en-US" w:eastAsia="zh-CN"/>
              </w:rPr>
              <w:t>94.09</w:t>
            </w:r>
          </w:p>
        </w:tc>
        <w:tc>
          <w:tcPr>
            <w:tcW w:w="1104" w:type="dxa"/>
            <w:tcBorders>
              <w:top w:val="single" w:color="000000" w:sz="4" w:space="0"/>
              <w:left w:val="single" w:color="000000" w:sz="4" w:space="0"/>
              <w:bottom w:val="single" w:color="000000" w:sz="4" w:space="0"/>
              <w:right w:val="single" w:color="000000" w:sz="4" w:space="0"/>
            </w:tcBorders>
            <w:shd w:val="clear" w:color="auto" w:fill="FFFFFF"/>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rPr>
            </w:pPr>
            <w:r>
              <w:rPr>
                <w:rFonts w:hint="eastAsia" w:ascii="仿宋_GB2312" w:hAnsi="仿宋_GB2312" w:eastAsia="仿宋_GB2312" w:cs="仿宋_GB2312"/>
                <w:b/>
                <w:bCs/>
                <w:sz w:val="21"/>
                <w:szCs w:val="21"/>
                <w:lang w:val="en-US" w:eastAsia="zh-CN"/>
              </w:rPr>
              <w:t>94.09%</w:t>
            </w:r>
          </w:p>
        </w:tc>
      </w:tr>
    </w:tbl>
    <w:p>
      <w:pPr>
        <w:pStyle w:val="3"/>
        <w:numPr>
          <w:ilvl w:val="-1"/>
          <w:numId w:val="0"/>
        </w:numPr>
        <w:spacing w:before="0" w:after="0" w:line="560" w:lineRule="exact"/>
        <w:ind w:left="0" w:firstLine="640"/>
        <w:rPr>
          <w:lang w:val="en-US"/>
        </w:rPr>
      </w:pPr>
      <w:bookmarkStart w:id="5" w:name="_Toc64647750"/>
      <w:r>
        <w:rPr>
          <w:rFonts w:hint="eastAsia"/>
          <w:lang w:val="en-US" w:eastAsia="zh-CN"/>
        </w:rPr>
        <w:t>四、</w:t>
      </w:r>
      <w:r>
        <w:rPr>
          <w:rFonts w:hint="eastAsia"/>
          <w:lang w:val="en-US"/>
        </w:rPr>
        <w:t>绩效评价指标分析</w:t>
      </w:r>
      <w:bookmarkEnd w:id="5"/>
    </w:p>
    <w:p>
      <w:pPr>
        <w:pStyle w:val="5"/>
        <w:pageBreakBefore w:val="0"/>
        <w:widowControl w:val="0"/>
        <w:kinsoku/>
        <w:wordWrap/>
        <w:overflowPunct/>
        <w:topLinePunct w:val="0"/>
        <w:bidi w:val="0"/>
        <w:spacing w:before="0" w:after="0" w:line="560" w:lineRule="exact"/>
        <w:ind w:firstLine="640"/>
        <w:textAlignment w:val="auto"/>
        <w:rPr>
          <w:rFonts w:ascii="楷体_GB2312" w:hAnsi="楷体_GB2312" w:eastAsia="楷体_GB2312" w:cs="楷体_GB2312"/>
          <w:b w:val="0"/>
          <w:bCs w:val="0"/>
          <w:lang w:val="en-US"/>
        </w:rPr>
      </w:pPr>
      <w:r>
        <w:rPr>
          <w:rFonts w:hint="eastAsia" w:ascii="楷体_GB2312" w:hAnsi="楷体_GB2312" w:eastAsia="楷体_GB2312" w:cs="楷体_GB2312"/>
          <w:b w:val="0"/>
          <w:bCs w:val="0"/>
          <w:lang w:val="en-US"/>
        </w:rPr>
        <w:t>项目决策情况</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rPr>
      </w:pPr>
      <w:r>
        <w:rPr>
          <w:rFonts w:hint="eastAsia" w:ascii="仿宋_GB2312" w:hAnsi="仿宋_GB2312" w:cs="仿宋_GB2312"/>
          <w:szCs w:val="32"/>
          <w:lang w:val="en-US"/>
        </w:rPr>
        <w:t>决策</w:t>
      </w:r>
      <w:r>
        <w:rPr>
          <w:rFonts w:hint="eastAsia" w:ascii="仿宋_GB2312" w:hAnsi="仿宋_GB2312" w:cs="仿宋_GB2312"/>
          <w:szCs w:val="32"/>
        </w:rPr>
        <w:t>指标从“</w:t>
      </w:r>
      <w:r>
        <w:rPr>
          <w:rFonts w:hint="eastAsia" w:ascii="仿宋_GB2312" w:hAnsi="仿宋_GB2312" w:cs="仿宋_GB2312"/>
          <w:szCs w:val="32"/>
          <w:lang w:val="en-US"/>
        </w:rPr>
        <w:t>项目立项</w:t>
      </w:r>
      <w:r>
        <w:rPr>
          <w:rFonts w:hint="eastAsia" w:ascii="仿宋_GB2312" w:hAnsi="仿宋_GB2312" w:cs="仿宋_GB2312"/>
          <w:szCs w:val="32"/>
        </w:rPr>
        <w:t>”“</w:t>
      </w:r>
      <w:r>
        <w:rPr>
          <w:rFonts w:hint="eastAsia" w:ascii="仿宋_GB2312" w:hAnsi="仿宋_GB2312" w:cs="仿宋_GB2312"/>
          <w:szCs w:val="32"/>
          <w:lang w:val="en-US"/>
        </w:rPr>
        <w:t>绩效</w:t>
      </w:r>
      <w:r>
        <w:rPr>
          <w:rFonts w:hint="eastAsia" w:ascii="仿宋_GB2312" w:hAnsi="仿宋_GB2312" w:cs="仿宋_GB2312"/>
          <w:szCs w:val="32"/>
        </w:rPr>
        <w:t>目标”“</w:t>
      </w:r>
      <w:r>
        <w:rPr>
          <w:rFonts w:hint="eastAsia" w:ascii="仿宋_GB2312" w:hAnsi="仿宋_GB2312" w:cs="仿宋_GB2312"/>
          <w:szCs w:val="32"/>
          <w:lang w:val="en-US"/>
        </w:rPr>
        <w:t>资金投入</w:t>
      </w:r>
      <w:r>
        <w:rPr>
          <w:rFonts w:hint="eastAsia" w:ascii="仿宋_GB2312" w:hAnsi="仿宋_GB2312" w:cs="仿宋_GB2312"/>
          <w:szCs w:val="32"/>
        </w:rPr>
        <w:t>”三个方面进行考察，满分</w:t>
      </w:r>
      <w:r>
        <w:rPr>
          <w:rFonts w:hint="eastAsia" w:ascii="仿宋_GB2312" w:hAnsi="仿宋_GB2312" w:cs="仿宋_GB2312"/>
          <w:szCs w:val="32"/>
          <w:lang w:val="en-US"/>
        </w:rPr>
        <w:t>20</w:t>
      </w:r>
      <w:r>
        <w:rPr>
          <w:rFonts w:hint="eastAsia" w:ascii="仿宋_GB2312" w:hAnsi="仿宋_GB2312" w:cs="仿宋_GB2312"/>
          <w:szCs w:val="32"/>
        </w:rPr>
        <w:t>分，得分</w:t>
      </w:r>
      <w:r>
        <w:rPr>
          <w:rFonts w:hint="eastAsia" w:ascii="仿宋_GB2312" w:hAnsi="仿宋_GB2312" w:cs="仿宋_GB2312"/>
          <w:szCs w:val="32"/>
          <w:lang w:val="en-US"/>
        </w:rPr>
        <w:t>1</w:t>
      </w:r>
      <w:r>
        <w:rPr>
          <w:rFonts w:hint="eastAsia" w:ascii="仿宋_GB2312" w:hAnsi="仿宋_GB2312" w:cs="仿宋_GB2312"/>
          <w:szCs w:val="32"/>
          <w:lang w:val="en-US" w:eastAsia="zh-CN"/>
        </w:rPr>
        <w:t>9</w:t>
      </w:r>
      <w:r>
        <w:rPr>
          <w:rFonts w:hint="eastAsia" w:ascii="仿宋_GB2312" w:hAnsi="仿宋_GB2312" w:cs="仿宋_GB2312"/>
          <w:szCs w:val="32"/>
        </w:rPr>
        <w:t>分，得分率为</w:t>
      </w:r>
      <w:r>
        <w:rPr>
          <w:rFonts w:hint="eastAsia" w:ascii="仿宋_GB2312" w:hAnsi="仿宋_GB2312" w:cs="仿宋_GB2312"/>
          <w:szCs w:val="32"/>
          <w:lang w:val="en-US"/>
        </w:rPr>
        <w:t>9</w:t>
      </w:r>
      <w:r>
        <w:rPr>
          <w:rFonts w:hint="eastAsia" w:ascii="仿宋_GB2312" w:hAnsi="仿宋_GB2312" w:cs="仿宋_GB2312"/>
          <w:szCs w:val="32"/>
          <w:lang w:val="en-US" w:eastAsia="zh-CN"/>
        </w:rPr>
        <w:t>5</w:t>
      </w:r>
      <w:r>
        <w:rPr>
          <w:rFonts w:hint="eastAsia" w:ascii="仿宋_GB2312" w:hAnsi="仿宋_GB2312" w:cs="仿宋_GB2312"/>
          <w:szCs w:val="32"/>
        </w:rPr>
        <w:t>%。</w:t>
      </w:r>
    </w:p>
    <w:p>
      <w:pPr>
        <w:pStyle w:val="4"/>
        <w:pageBreakBefore w:val="0"/>
        <w:widowControl w:val="0"/>
        <w:kinsoku/>
        <w:wordWrap/>
        <w:overflowPunct/>
        <w:topLinePunct w:val="0"/>
        <w:bidi w:val="0"/>
        <w:spacing w:line="560" w:lineRule="exact"/>
        <w:ind w:firstLine="643"/>
        <w:textAlignment w:val="auto"/>
        <w:outlineLvl w:val="2"/>
        <w:rPr>
          <w:rFonts w:ascii="仿宋_GB2312" w:hAnsi="仿宋_GB2312" w:cs="仿宋_GB2312"/>
          <w:b/>
          <w:bCs/>
          <w:szCs w:val="32"/>
          <w:lang w:val="en-US"/>
        </w:rPr>
      </w:pPr>
      <w:r>
        <w:rPr>
          <w:rFonts w:hint="eastAsia" w:ascii="仿宋_GB2312" w:hAnsi="仿宋_GB2312" w:cs="仿宋_GB2312"/>
          <w:b/>
          <w:bCs/>
          <w:szCs w:val="32"/>
          <w:lang w:val="en-US"/>
        </w:rPr>
        <w:t>1.项目立项</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rPr>
        <w:t>1</w:t>
      </w:r>
      <w:r>
        <w:rPr>
          <w:rFonts w:hint="eastAsia" w:ascii="仿宋_GB2312" w:hAnsi="仿宋_GB2312" w:cs="仿宋_GB2312"/>
          <w:szCs w:val="32"/>
        </w:rPr>
        <w:t>）立项依据充分性</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rPr>
      </w:pPr>
      <w:r>
        <w:rPr>
          <w:rFonts w:hint="eastAsia" w:ascii="仿宋_GB2312" w:hAnsi="仿宋_GB2312" w:cs="仿宋_GB2312"/>
          <w:szCs w:val="32"/>
          <w:lang w:val="en-US"/>
        </w:rPr>
        <w:t>本</w:t>
      </w:r>
      <w:r>
        <w:rPr>
          <w:rFonts w:hint="eastAsia" w:ascii="仿宋_GB2312" w:hAnsi="仿宋_GB2312" w:cs="仿宋_GB2312"/>
          <w:szCs w:val="32"/>
        </w:rPr>
        <w:t>项目立项符合国家法律法规、国民经济发展规划和相关政策，符合行业发展规划和政策要求，与部门职责范围相符，属于部门履职所需，</w:t>
      </w:r>
      <w:r>
        <w:rPr>
          <w:rFonts w:hint="eastAsia" w:ascii="仿宋_GB2312" w:hAnsi="仿宋_GB2312" w:cs="仿宋_GB2312"/>
          <w:szCs w:val="32"/>
          <w:lang w:val="en-US"/>
        </w:rPr>
        <w:t>本</w:t>
      </w:r>
      <w:r>
        <w:rPr>
          <w:rFonts w:hint="eastAsia" w:ascii="仿宋_GB2312" w:hAnsi="仿宋_GB2312" w:cs="仿宋_GB2312"/>
          <w:szCs w:val="32"/>
        </w:rPr>
        <w:t>项目属于公共财政支持范围，符合中央、地方事权支出责任划</w:t>
      </w:r>
      <w:r>
        <w:rPr>
          <w:rFonts w:hint="eastAsia" w:ascii="仿宋_GB2312" w:hAnsi="仿宋_GB2312" w:cs="仿宋_GB2312"/>
          <w:szCs w:val="32"/>
          <w:lang w:val="en-US" w:eastAsia="zh-CN"/>
        </w:rPr>
        <w:t>分</w:t>
      </w:r>
      <w:r>
        <w:rPr>
          <w:rFonts w:hint="eastAsia" w:ascii="仿宋_GB2312" w:hAnsi="仿宋_GB2312" w:cs="仿宋_GB2312"/>
          <w:szCs w:val="32"/>
        </w:rPr>
        <w:t>原则，</w:t>
      </w:r>
      <w:r>
        <w:rPr>
          <w:rFonts w:hint="eastAsia" w:ascii="仿宋_GB2312" w:hAnsi="仿宋_GB2312" w:cs="仿宋_GB2312"/>
          <w:szCs w:val="32"/>
          <w:lang w:val="en-US"/>
        </w:rPr>
        <w:t>本</w:t>
      </w:r>
      <w:r>
        <w:rPr>
          <w:rFonts w:hint="eastAsia" w:ascii="仿宋_GB2312" w:hAnsi="仿宋_GB2312" w:cs="仿宋_GB2312"/>
          <w:szCs w:val="32"/>
        </w:rPr>
        <w:t>项目未与相关部门同类项目或部门内部相关项目重复。</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rPr>
        <w:t>2</w:t>
      </w:r>
      <w:r>
        <w:rPr>
          <w:rFonts w:hint="eastAsia" w:ascii="仿宋_GB2312" w:hAnsi="仿宋_GB2312" w:cs="仿宋_GB2312"/>
          <w:szCs w:val="32"/>
        </w:rPr>
        <w:t>）立项程序规范性</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rPr>
      </w:pPr>
      <w:r>
        <w:rPr>
          <w:rFonts w:hint="eastAsia" w:ascii="仿宋_GB2312" w:hAnsi="仿宋_GB2312" w:cs="仿宋_GB2312"/>
          <w:szCs w:val="32"/>
          <w:lang w:val="en-US"/>
        </w:rPr>
        <w:t>本项目按照规定的程序申请设立，审批文件、材料符合相关要求，事前已经过必要的可行性研究、专家论证、风险评估、绩效评估、集体决策</w:t>
      </w:r>
      <w:r>
        <w:rPr>
          <w:rFonts w:hint="eastAsia" w:ascii="仿宋_GB2312" w:hAnsi="仿宋_GB2312" w:cs="仿宋_GB2312"/>
          <w:szCs w:val="32"/>
        </w:rPr>
        <w:t>。</w:t>
      </w:r>
    </w:p>
    <w:p>
      <w:pPr>
        <w:pStyle w:val="4"/>
        <w:pageBreakBefore w:val="0"/>
        <w:widowControl w:val="0"/>
        <w:kinsoku/>
        <w:wordWrap/>
        <w:overflowPunct/>
        <w:topLinePunct w:val="0"/>
        <w:bidi w:val="0"/>
        <w:spacing w:line="560" w:lineRule="exact"/>
        <w:ind w:firstLine="643"/>
        <w:textAlignment w:val="auto"/>
        <w:outlineLvl w:val="2"/>
        <w:rPr>
          <w:rFonts w:ascii="仿宋_GB2312" w:hAnsi="仿宋_GB2312" w:cs="仿宋_GB2312"/>
          <w:b/>
          <w:bCs/>
          <w:szCs w:val="32"/>
        </w:rPr>
      </w:pPr>
      <w:r>
        <w:rPr>
          <w:rFonts w:hint="eastAsia" w:ascii="仿宋_GB2312" w:hAnsi="仿宋_GB2312" w:cs="仿宋_GB2312"/>
          <w:b/>
          <w:bCs/>
          <w:szCs w:val="32"/>
          <w:lang w:val="en-US"/>
        </w:rPr>
        <w:t>2.绩效目标</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lang w:val="en-US"/>
        </w:rPr>
      </w:pPr>
      <w:r>
        <w:rPr>
          <w:rFonts w:hint="eastAsia" w:ascii="仿宋_GB2312" w:hAnsi="仿宋_GB2312" w:cs="仿宋_GB2312"/>
          <w:szCs w:val="32"/>
          <w:lang w:val="en-US"/>
        </w:rPr>
        <w:t>（1）绩效目标合理</w:t>
      </w:r>
      <w:r>
        <w:rPr>
          <w:rFonts w:hint="eastAsia" w:ascii="仿宋_GB2312" w:hAnsi="仿宋_GB2312" w:cs="仿宋_GB2312"/>
          <w:szCs w:val="32"/>
        </w:rPr>
        <w:t>性</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rPr>
      </w:pPr>
      <w:r>
        <w:rPr>
          <w:rFonts w:hint="eastAsia" w:ascii="仿宋_GB2312" w:hAnsi="仿宋_GB2312" w:eastAsia="仿宋_GB2312" w:cs="仿宋_GB2312"/>
          <w:sz w:val="32"/>
          <w:szCs w:val="32"/>
          <w:highlight w:val="none"/>
          <w:lang w:val="en-US" w:eastAsia="zh-CN"/>
        </w:rPr>
        <w:t>本</w:t>
      </w:r>
      <w:r>
        <w:rPr>
          <w:rFonts w:hint="eastAsia" w:ascii="仿宋_GB2312" w:hAnsi="仿宋_GB2312" w:eastAsia="仿宋_GB2312" w:cs="仿宋_GB2312"/>
          <w:sz w:val="32"/>
          <w:szCs w:val="32"/>
          <w:highlight w:val="none"/>
        </w:rPr>
        <w:t>项</w:t>
      </w:r>
      <w:r>
        <w:rPr>
          <w:rFonts w:hint="eastAsia" w:ascii="仿宋_GB2312" w:hAnsi="仿宋_GB2312" w:eastAsia="仿宋_GB2312" w:cs="仿宋_GB2312"/>
          <w:sz w:val="32"/>
          <w:szCs w:val="32"/>
          <w:highlight w:val="none"/>
          <w:lang w:val="en-US" w:eastAsia="zh-CN"/>
        </w:rPr>
        <w:t>目</w:t>
      </w:r>
      <w:r>
        <w:rPr>
          <w:rFonts w:hint="eastAsia" w:ascii="仿宋_GB2312" w:hAnsi="仿宋_GB2312" w:cs="仿宋_GB2312"/>
          <w:sz w:val="32"/>
          <w:szCs w:val="32"/>
          <w:highlight w:val="none"/>
          <w:lang w:val="en-US" w:eastAsia="zh-CN"/>
        </w:rPr>
        <w:t>设</w:t>
      </w:r>
      <w:r>
        <w:rPr>
          <w:rFonts w:hint="eastAsia" w:ascii="仿宋_GB2312" w:hAnsi="仿宋_GB2312" w:eastAsia="仿宋_GB2312" w:cs="仿宋_GB2312"/>
          <w:sz w:val="32"/>
          <w:szCs w:val="32"/>
          <w:highlight w:val="none"/>
        </w:rPr>
        <w:t>有绩效目标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项目绩效目标与实际工作内容具有相关性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项目预期产出效益和效果符合正常的业绩水平</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项目绩效目标与预算确定的项目投资额或资金量相匹配</w:t>
      </w:r>
      <w:r>
        <w:rPr>
          <w:rFonts w:hint="eastAsia" w:ascii="仿宋_GB2312" w:hAnsi="仿宋_GB2312" w:cs="仿宋_GB2312"/>
          <w:szCs w:val="32"/>
          <w:lang w:val="en-US"/>
        </w:rPr>
        <w:t>。</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rPr>
      </w:pPr>
      <w:r>
        <w:rPr>
          <w:rFonts w:hint="eastAsia" w:ascii="仿宋_GB2312" w:hAnsi="仿宋_GB2312" w:cs="仿宋_GB2312"/>
          <w:szCs w:val="32"/>
          <w:lang w:val="en-US"/>
        </w:rPr>
        <w:t>（2）绩效指标明确</w:t>
      </w:r>
      <w:r>
        <w:rPr>
          <w:rFonts w:hint="eastAsia" w:ascii="仿宋_GB2312" w:hAnsi="仿宋_GB2312" w:cs="仿宋_GB2312"/>
          <w:szCs w:val="32"/>
        </w:rPr>
        <w:t>性</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lang w:val="en-US"/>
        </w:rPr>
      </w:pPr>
      <w:r>
        <w:rPr>
          <w:rFonts w:hint="eastAsia" w:ascii="仿宋_GB2312" w:hAnsi="仿宋_GB2312" w:cs="仿宋_GB2312"/>
          <w:szCs w:val="32"/>
          <w:lang w:val="en-US"/>
        </w:rPr>
        <w:t>本项目绩效目标与项目目标任务数或计划数相对应，将项目绩效目标细化分解为具体的绩效指标，但社会效益指标未通过清晰、可衡量的指标值予以体现，扣1分。</w:t>
      </w:r>
    </w:p>
    <w:p>
      <w:pPr>
        <w:pStyle w:val="4"/>
        <w:pageBreakBefore w:val="0"/>
        <w:widowControl w:val="0"/>
        <w:kinsoku/>
        <w:wordWrap/>
        <w:overflowPunct/>
        <w:topLinePunct w:val="0"/>
        <w:bidi w:val="0"/>
        <w:spacing w:line="560" w:lineRule="exact"/>
        <w:ind w:firstLine="643"/>
        <w:textAlignment w:val="auto"/>
        <w:outlineLvl w:val="2"/>
        <w:rPr>
          <w:rFonts w:ascii="仿宋_GB2312" w:hAnsi="仿宋_GB2312" w:cs="仿宋_GB2312"/>
          <w:b/>
          <w:bCs/>
          <w:szCs w:val="32"/>
          <w:lang w:val="en-US"/>
        </w:rPr>
      </w:pPr>
      <w:r>
        <w:rPr>
          <w:rFonts w:hint="eastAsia" w:ascii="仿宋_GB2312" w:hAnsi="仿宋_GB2312" w:cs="仿宋_GB2312"/>
          <w:b/>
          <w:bCs/>
          <w:szCs w:val="32"/>
          <w:lang w:val="en-US"/>
        </w:rPr>
        <w:t>3.资金投入</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rPr>
        <w:t>1</w:t>
      </w:r>
      <w:r>
        <w:rPr>
          <w:rFonts w:hint="eastAsia" w:ascii="仿宋_GB2312" w:hAnsi="仿宋_GB2312" w:cs="仿宋_GB2312"/>
          <w:szCs w:val="32"/>
        </w:rPr>
        <w:t>）预算编制科学性</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rPr>
      </w:pPr>
      <w:r>
        <w:rPr>
          <w:rFonts w:hint="eastAsia" w:ascii="仿宋_GB2312" w:hAnsi="仿宋_GB2312" w:cs="仿宋_GB2312"/>
          <w:szCs w:val="32"/>
          <w:lang w:val="en-US"/>
        </w:rPr>
        <w:t>本</w:t>
      </w:r>
      <w:r>
        <w:rPr>
          <w:rFonts w:hint="eastAsia" w:ascii="仿宋_GB2312" w:hAnsi="仿宋_GB2312" w:cs="仿宋_GB2312"/>
          <w:szCs w:val="32"/>
        </w:rPr>
        <w:t>项目预算编制经过科学论证，预算内容与项目内容匹配，预算</w:t>
      </w:r>
      <w:r>
        <w:rPr>
          <w:rFonts w:hint="eastAsia" w:ascii="仿宋_GB2312" w:hAnsi="仿宋_GB2312" w:cs="仿宋_GB2312"/>
          <w:szCs w:val="32"/>
          <w:lang w:val="en-US" w:eastAsia="zh-CN"/>
        </w:rPr>
        <w:t>资金</w:t>
      </w:r>
      <w:r>
        <w:rPr>
          <w:rFonts w:hint="eastAsia" w:ascii="仿宋_GB2312" w:hAnsi="仿宋_GB2312" w:cs="仿宋_GB2312"/>
          <w:szCs w:val="32"/>
        </w:rPr>
        <w:t>测算依据充分，按照标准编制，预算确定的项目投资额或资金量与工作任务相匹配。</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szCs w:val="32"/>
        </w:rPr>
      </w:pPr>
      <w:r>
        <w:rPr>
          <w:rFonts w:hint="eastAsia" w:ascii="仿宋_GB2312" w:hAnsi="仿宋_GB2312" w:cs="仿宋_GB2312"/>
          <w:szCs w:val="32"/>
        </w:rPr>
        <w:t>（</w:t>
      </w:r>
      <w:r>
        <w:rPr>
          <w:rFonts w:hint="eastAsia" w:ascii="仿宋_GB2312" w:hAnsi="仿宋_GB2312" w:cs="仿宋_GB2312"/>
          <w:szCs w:val="32"/>
          <w:lang w:val="en-US"/>
        </w:rPr>
        <w:t>2</w:t>
      </w:r>
      <w:r>
        <w:rPr>
          <w:rFonts w:hint="eastAsia" w:ascii="仿宋_GB2312" w:hAnsi="仿宋_GB2312" w:cs="仿宋_GB2312"/>
          <w:szCs w:val="32"/>
        </w:rPr>
        <w:t>）资金分配合理性</w:t>
      </w:r>
    </w:p>
    <w:p>
      <w:pPr>
        <w:pStyle w:val="4"/>
        <w:pageBreakBefore w:val="0"/>
        <w:widowControl w:val="0"/>
        <w:kinsoku/>
        <w:wordWrap/>
        <w:overflowPunct/>
        <w:topLinePunct w:val="0"/>
        <w:bidi w:val="0"/>
        <w:spacing w:line="560" w:lineRule="exact"/>
        <w:ind w:firstLine="640"/>
        <w:textAlignment w:val="auto"/>
        <w:rPr>
          <w:rFonts w:hint="eastAsia" w:ascii="仿宋_GB2312" w:hAnsi="仿宋_GB2312" w:cs="仿宋_GB2312"/>
          <w:szCs w:val="32"/>
        </w:rPr>
      </w:pPr>
      <w:r>
        <w:rPr>
          <w:rFonts w:hint="eastAsia" w:ascii="仿宋_GB2312" w:hAnsi="仿宋_GB2312" w:cs="仿宋_GB2312"/>
          <w:szCs w:val="32"/>
          <w:lang w:val="en-US"/>
        </w:rPr>
        <w:t>本项目预算资金分配依据充分，体现厉行节约从严从紧安排的导向，资金分配额度合理，与项目单位实际相适应</w:t>
      </w:r>
      <w:r>
        <w:rPr>
          <w:rFonts w:hint="eastAsia" w:ascii="仿宋_GB2312" w:hAnsi="仿宋_GB2312" w:cs="仿宋_GB2312"/>
          <w:szCs w:val="32"/>
        </w:rPr>
        <w:t>。</w:t>
      </w:r>
    </w:p>
    <w:p>
      <w:pPr>
        <w:pStyle w:val="4"/>
        <w:pageBreakBefore w:val="0"/>
        <w:widowControl w:val="0"/>
        <w:kinsoku/>
        <w:wordWrap/>
        <w:overflowPunct/>
        <w:topLinePunct w:val="0"/>
        <w:bidi w:val="0"/>
        <w:spacing w:line="560" w:lineRule="exact"/>
        <w:ind w:firstLine="640"/>
        <w:textAlignment w:val="auto"/>
        <w:outlineLvl w:val="1"/>
        <w:rPr>
          <w:rFonts w:ascii="楷体_GB2312" w:hAnsi="楷体_GB2312" w:eastAsia="楷体_GB2312" w:cs="楷体_GB2312"/>
          <w:b w:val="0"/>
          <w:bCs w:val="0"/>
          <w:lang w:val="en-US"/>
        </w:rPr>
      </w:pPr>
      <w:r>
        <w:rPr>
          <w:rFonts w:hint="eastAsia" w:ascii="楷体_GB2312" w:hAnsi="楷体_GB2312" w:eastAsia="楷体_GB2312" w:cs="楷体_GB2312"/>
          <w:b w:val="0"/>
          <w:bCs w:val="0"/>
          <w:lang w:val="en-US" w:eastAsia="zh-CN"/>
        </w:rPr>
        <w:t>（二）</w:t>
      </w:r>
      <w:r>
        <w:rPr>
          <w:rFonts w:hint="eastAsia" w:ascii="楷体_GB2312" w:hAnsi="楷体_GB2312" w:eastAsia="楷体_GB2312" w:cs="楷体_GB2312"/>
          <w:b w:val="0"/>
          <w:bCs w:val="0"/>
          <w:lang w:val="en-US"/>
        </w:rPr>
        <w:t>项目过程情况</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rPr>
      </w:pPr>
      <w:r>
        <w:rPr>
          <w:rFonts w:hint="eastAsia" w:ascii="仿宋_GB2312" w:hAnsi="仿宋_GB2312" w:cs="仿宋_GB2312"/>
          <w:lang w:val="en-US"/>
        </w:rPr>
        <w:t>过程</w:t>
      </w:r>
      <w:r>
        <w:rPr>
          <w:rFonts w:hint="eastAsia" w:ascii="仿宋_GB2312" w:hAnsi="仿宋_GB2312" w:cs="仿宋_GB2312"/>
        </w:rPr>
        <w:t>指标从“</w:t>
      </w:r>
      <w:r>
        <w:rPr>
          <w:rFonts w:hint="eastAsia" w:ascii="仿宋_GB2312" w:hAnsi="仿宋_GB2312" w:cs="仿宋_GB2312"/>
          <w:lang w:val="en-US"/>
        </w:rPr>
        <w:t>资金</w:t>
      </w:r>
      <w:r>
        <w:rPr>
          <w:rFonts w:hint="eastAsia" w:ascii="仿宋_GB2312" w:hAnsi="仿宋_GB2312" w:cs="仿宋_GB2312"/>
        </w:rPr>
        <w:t>管理”“</w:t>
      </w:r>
      <w:r>
        <w:rPr>
          <w:rFonts w:hint="eastAsia" w:ascii="仿宋_GB2312" w:hAnsi="仿宋_GB2312" w:cs="仿宋_GB2312"/>
          <w:lang w:val="en-US"/>
        </w:rPr>
        <w:t>组织实施</w:t>
      </w:r>
      <w:r>
        <w:rPr>
          <w:rFonts w:hint="eastAsia" w:ascii="仿宋_GB2312" w:hAnsi="仿宋_GB2312" w:cs="仿宋_GB2312"/>
        </w:rPr>
        <w:t>”</w:t>
      </w:r>
      <w:r>
        <w:rPr>
          <w:rFonts w:hint="eastAsia" w:ascii="仿宋_GB2312" w:hAnsi="仿宋_GB2312" w:cs="仿宋_GB2312"/>
          <w:lang w:val="en-US"/>
        </w:rPr>
        <w:t>两个</w:t>
      </w:r>
      <w:r>
        <w:rPr>
          <w:rFonts w:hint="eastAsia" w:ascii="仿宋_GB2312" w:hAnsi="仿宋_GB2312" w:cs="仿宋_GB2312"/>
        </w:rPr>
        <w:t>方面进行考察，满分</w:t>
      </w:r>
      <w:r>
        <w:rPr>
          <w:rFonts w:hint="eastAsia" w:ascii="仿宋_GB2312" w:hAnsi="仿宋_GB2312" w:cs="仿宋_GB2312"/>
          <w:lang w:val="en-US"/>
        </w:rPr>
        <w:t>20</w:t>
      </w:r>
      <w:r>
        <w:rPr>
          <w:rFonts w:hint="eastAsia" w:ascii="仿宋_GB2312" w:hAnsi="仿宋_GB2312" w:cs="仿宋_GB2312"/>
        </w:rPr>
        <w:t>分，得分</w:t>
      </w:r>
      <w:r>
        <w:rPr>
          <w:rFonts w:hint="eastAsia" w:ascii="仿宋_GB2312" w:hAnsi="仿宋_GB2312" w:cs="仿宋_GB2312"/>
          <w:lang w:val="en-US"/>
        </w:rPr>
        <w:t>1</w:t>
      </w:r>
      <w:r>
        <w:rPr>
          <w:rFonts w:hint="eastAsia" w:ascii="仿宋_GB2312" w:hAnsi="仿宋_GB2312" w:cs="仿宋_GB2312"/>
          <w:lang w:val="en-US" w:eastAsia="zh-CN"/>
        </w:rPr>
        <w:t>9</w:t>
      </w:r>
      <w:r>
        <w:rPr>
          <w:rFonts w:hint="eastAsia" w:ascii="仿宋_GB2312" w:hAnsi="仿宋_GB2312" w:cs="仿宋_GB2312"/>
          <w:lang w:val="en-US"/>
        </w:rPr>
        <w:t>.99</w:t>
      </w:r>
      <w:r>
        <w:rPr>
          <w:rFonts w:hint="eastAsia" w:ascii="仿宋_GB2312" w:hAnsi="仿宋_GB2312" w:cs="仿宋_GB2312"/>
        </w:rPr>
        <w:t>分，得分率为</w:t>
      </w:r>
      <w:r>
        <w:rPr>
          <w:rFonts w:hint="eastAsia" w:ascii="仿宋_GB2312" w:hAnsi="仿宋_GB2312" w:eastAsia="仿宋_GB2312" w:cs="仿宋_GB2312"/>
          <w:sz w:val="32"/>
          <w:szCs w:val="28"/>
          <w:lang w:val="en-US" w:eastAsia="zh-CN"/>
        </w:rPr>
        <w:t>99.95</w:t>
      </w:r>
      <w:r>
        <w:rPr>
          <w:rFonts w:hint="eastAsia" w:ascii="仿宋_GB2312" w:hAnsi="仿宋_GB2312" w:cs="仿宋_GB2312"/>
        </w:rPr>
        <w:t>%。</w:t>
      </w:r>
    </w:p>
    <w:p>
      <w:pPr>
        <w:pStyle w:val="4"/>
        <w:pageBreakBefore w:val="0"/>
        <w:widowControl w:val="0"/>
        <w:kinsoku/>
        <w:wordWrap/>
        <w:overflowPunct/>
        <w:topLinePunct w:val="0"/>
        <w:bidi w:val="0"/>
        <w:spacing w:line="560" w:lineRule="exact"/>
        <w:ind w:firstLine="643"/>
        <w:textAlignment w:val="auto"/>
        <w:outlineLvl w:val="2"/>
        <w:rPr>
          <w:rFonts w:ascii="仿宋_GB2312" w:hAnsi="仿宋_GB2312" w:cs="仿宋_GB2312"/>
          <w:b/>
          <w:bCs/>
          <w:lang w:val="en-US"/>
        </w:rPr>
      </w:pPr>
      <w:r>
        <w:rPr>
          <w:rFonts w:hint="eastAsia" w:ascii="仿宋_GB2312" w:hAnsi="仿宋_GB2312" w:cs="仿宋_GB2312"/>
          <w:b/>
          <w:bCs/>
          <w:lang w:val="en-US"/>
        </w:rPr>
        <w:t>1.资金</w:t>
      </w:r>
      <w:r>
        <w:rPr>
          <w:rFonts w:hint="eastAsia" w:ascii="仿宋_GB2312" w:hAnsi="仿宋_GB2312" w:cs="仿宋_GB2312"/>
          <w:b/>
          <w:bCs/>
        </w:rPr>
        <w:t>管理</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rPr>
      </w:pPr>
      <w:r>
        <w:rPr>
          <w:rFonts w:hint="eastAsia" w:ascii="仿宋_GB2312" w:hAnsi="仿宋_GB2312" w:cs="仿宋_GB2312"/>
        </w:rPr>
        <w:t>（</w:t>
      </w:r>
      <w:r>
        <w:rPr>
          <w:rFonts w:hint="eastAsia" w:ascii="仿宋_GB2312" w:hAnsi="仿宋_GB2312" w:cs="仿宋_GB2312"/>
          <w:lang w:val="en-US"/>
        </w:rPr>
        <w:t>1</w:t>
      </w:r>
      <w:r>
        <w:rPr>
          <w:rFonts w:hint="eastAsia" w:ascii="仿宋_GB2312" w:hAnsi="仿宋_GB2312" w:cs="仿宋_GB2312"/>
        </w:rPr>
        <w:t>）资金到位率</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lang w:val="en-US"/>
        </w:rPr>
      </w:pPr>
      <w:r>
        <w:rPr>
          <w:rFonts w:hint="eastAsia" w:ascii="仿宋_GB2312" w:hAnsi="仿宋_GB2312" w:cs="仿宋_GB2312"/>
          <w:lang w:val="en-US"/>
        </w:rPr>
        <w:t>本</w:t>
      </w:r>
      <w:r>
        <w:rPr>
          <w:rFonts w:hint="eastAsia" w:ascii="仿宋_GB2312" w:hAnsi="仿宋_GB2312" w:cs="仿宋_GB2312"/>
        </w:rPr>
        <w:t>项目全年预算</w:t>
      </w:r>
      <w:r>
        <w:rPr>
          <w:rFonts w:hint="eastAsia" w:ascii="仿宋_GB2312" w:hAnsi="仿宋_GB2312" w:cs="仿宋_GB2312"/>
          <w:szCs w:val="32"/>
          <w:highlight w:val="none"/>
          <w:lang w:val="en-US"/>
        </w:rPr>
        <w:t>6,959.35</w:t>
      </w:r>
      <w:r>
        <w:rPr>
          <w:rFonts w:hint="eastAsia" w:ascii="仿宋_GB2312" w:hAnsi="仿宋_GB2312" w:cs="仿宋_GB2312"/>
          <w:lang w:val="en-US"/>
        </w:rPr>
        <w:t>万元，实际到位资金</w:t>
      </w:r>
      <w:r>
        <w:rPr>
          <w:rFonts w:hint="eastAsia" w:ascii="仿宋_GB2312" w:hAnsi="仿宋_GB2312" w:cs="仿宋_GB2312"/>
          <w:szCs w:val="32"/>
          <w:highlight w:val="none"/>
          <w:lang w:val="en-US"/>
        </w:rPr>
        <w:t>6,959.35</w:t>
      </w:r>
      <w:r>
        <w:rPr>
          <w:rFonts w:hint="eastAsia" w:ascii="仿宋_GB2312" w:hAnsi="仿宋_GB2312" w:cs="仿宋_GB2312"/>
          <w:lang w:val="en-US"/>
        </w:rPr>
        <w:t>万元，资金到位率为100%。</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rPr>
      </w:pPr>
      <w:r>
        <w:rPr>
          <w:rFonts w:hint="eastAsia" w:ascii="仿宋_GB2312" w:hAnsi="仿宋_GB2312" w:cs="仿宋_GB2312"/>
          <w:lang w:val="en-US"/>
        </w:rPr>
        <w:t>（2）</w:t>
      </w:r>
      <w:r>
        <w:rPr>
          <w:rFonts w:hint="eastAsia" w:ascii="仿宋_GB2312" w:hAnsi="仿宋_GB2312" w:cs="仿宋_GB2312"/>
        </w:rPr>
        <w:t>预算执行率</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lang w:val="en-US"/>
        </w:rPr>
      </w:pPr>
      <w:r>
        <w:rPr>
          <w:rFonts w:hint="eastAsia" w:ascii="仿宋_GB2312" w:hAnsi="仿宋_GB2312" w:cs="仿宋_GB2312"/>
          <w:lang w:val="en-US"/>
        </w:rPr>
        <w:t>本项目</w:t>
      </w:r>
      <w:r>
        <w:rPr>
          <w:rFonts w:hint="eastAsia" w:ascii="仿宋_GB2312" w:hAnsi="仿宋_GB2312" w:cs="仿宋_GB2312"/>
        </w:rPr>
        <w:t>全年预算</w:t>
      </w:r>
      <w:r>
        <w:rPr>
          <w:rFonts w:hint="eastAsia" w:ascii="仿宋_GB2312" w:hAnsi="仿宋_GB2312" w:cs="仿宋_GB2312"/>
          <w:szCs w:val="32"/>
          <w:highlight w:val="none"/>
          <w:lang w:val="en-US"/>
        </w:rPr>
        <w:t>6,959.35</w:t>
      </w:r>
      <w:r>
        <w:rPr>
          <w:rFonts w:hint="eastAsia" w:ascii="仿宋_GB2312" w:hAnsi="仿宋_GB2312" w:cs="仿宋_GB2312"/>
          <w:lang w:val="en-US"/>
        </w:rPr>
        <w:t>万元，</w:t>
      </w:r>
      <w:r>
        <w:rPr>
          <w:rFonts w:hint="eastAsia" w:ascii="仿宋_GB2312" w:hAnsi="仿宋_GB2312" w:cs="仿宋_GB2312"/>
          <w:lang w:val="en-US" w:eastAsia="zh-CN"/>
        </w:rPr>
        <w:t>全年</w:t>
      </w:r>
      <w:r>
        <w:rPr>
          <w:rFonts w:hint="eastAsia" w:ascii="仿宋_GB2312" w:hAnsi="仿宋_GB2312" w:cs="仿宋_GB2312"/>
          <w:lang w:val="en-US"/>
        </w:rPr>
        <w:t>实际支出</w:t>
      </w:r>
      <w:r>
        <w:rPr>
          <w:rFonts w:hint="eastAsia" w:ascii="仿宋_GB2312" w:hAnsi="仿宋_GB2312" w:cs="仿宋_GB2312"/>
          <w:szCs w:val="32"/>
        </w:rPr>
        <w:t>6,950.32</w:t>
      </w:r>
      <w:r>
        <w:rPr>
          <w:rFonts w:hint="eastAsia" w:ascii="仿宋_GB2312" w:hAnsi="仿宋_GB2312" w:cs="仿宋_GB2312"/>
          <w:lang w:val="en-US"/>
        </w:rPr>
        <w:t>元，预算执行率为</w:t>
      </w:r>
      <w:r>
        <w:rPr>
          <w:rFonts w:hint="eastAsia" w:ascii="仿宋_GB2312" w:hAnsi="仿宋_GB2312" w:cs="仿宋_GB2312"/>
          <w:lang w:val="en-US" w:eastAsia="zh-CN"/>
        </w:rPr>
        <w:t>99.87</w:t>
      </w:r>
      <w:r>
        <w:rPr>
          <w:rFonts w:hint="eastAsia" w:ascii="仿宋_GB2312" w:hAnsi="仿宋_GB2312" w:cs="仿宋_GB2312"/>
          <w:lang w:val="en-US"/>
        </w:rPr>
        <w:t>%，扣0.01分。</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lang w:val="en-US"/>
        </w:rPr>
      </w:pPr>
      <w:r>
        <w:rPr>
          <w:rFonts w:hint="eastAsia" w:ascii="仿宋_GB2312" w:hAnsi="仿宋_GB2312" w:cs="仿宋_GB2312"/>
          <w:lang w:val="en-US"/>
        </w:rPr>
        <w:t>（3）资金使用合规性</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rPr>
      </w:pPr>
      <w:r>
        <w:rPr>
          <w:rFonts w:hint="eastAsia" w:ascii="仿宋_GB2312" w:hAnsi="仿宋_GB2312" w:cs="仿宋_GB2312"/>
          <w:lang w:val="en-US"/>
        </w:rPr>
        <w:t>本项目资金支出符合国家财经法规和财务管理制度以及有关专项资金管理规程的规定，资金的拨付有完整的审批程序和手续，符合项目预算批复或合同规定的用途，不存在截留、挤占、挪用、虚列支出等情况</w:t>
      </w:r>
      <w:r>
        <w:rPr>
          <w:rFonts w:hint="eastAsia" w:ascii="仿宋_GB2312" w:hAnsi="仿宋_GB2312" w:cs="仿宋_GB2312"/>
        </w:rPr>
        <w:t>。</w:t>
      </w:r>
    </w:p>
    <w:p>
      <w:pPr>
        <w:pStyle w:val="4"/>
        <w:pageBreakBefore w:val="0"/>
        <w:widowControl w:val="0"/>
        <w:kinsoku/>
        <w:wordWrap/>
        <w:overflowPunct/>
        <w:topLinePunct w:val="0"/>
        <w:bidi w:val="0"/>
        <w:spacing w:line="560" w:lineRule="exact"/>
        <w:ind w:firstLine="643"/>
        <w:textAlignment w:val="auto"/>
        <w:outlineLvl w:val="2"/>
        <w:rPr>
          <w:rFonts w:ascii="仿宋_GB2312" w:hAnsi="仿宋_GB2312" w:cs="仿宋_GB2312"/>
          <w:b/>
          <w:bCs/>
        </w:rPr>
      </w:pPr>
      <w:r>
        <w:rPr>
          <w:rFonts w:hint="eastAsia" w:ascii="仿宋_GB2312" w:hAnsi="仿宋_GB2312" w:cs="仿宋_GB2312"/>
          <w:b/>
          <w:bCs/>
          <w:lang w:val="en-US"/>
        </w:rPr>
        <w:t>2.组织实施</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lang w:val="en-US"/>
        </w:rPr>
      </w:pPr>
      <w:r>
        <w:rPr>
          <w:rFonts w:hint="eastAsia" w:ascii="仿宋_GB2312" w:hAnsi="仿宋_GB2312" w:cs="仿宋_GB2312"/>
          <w:lang w:val="en-US"/>
        </w:rPr>
        <w:t>（1）管理制度健全性</w:t>
      </w:r>
    </w:p>
    <w:p>
      <w:pPr>
        <w:pStyle w:val="4"/>
        <w:spacing w:line="560" w:lineRule="exact"/>
        <w:ind w:firstLine="640"/>
        <w:rPr>
          <w:rFonts w:hint="eastAsia" w:ascii="仿宋_GB2312" w:hAnsi="仿宋_GB2312" w:cs="仿宋_GB2312"/>
          <w:lang w:val="en-US"/>
        </w:rPr>
      </w:pPr>
      <w:r>
        <w:rPr>
          <w:rFonts w:hint="eastAsia" w:ascii="仿宋_GB2312" w:hAnsi="仿宋_GB2312" w:cs="仿宋_GB2312"/>
          <w:highlight w:val="none"/>
          <w:lang w:val="en-US"/>
        </w:rPr>
        <w:t>市住建局已制订</w:t>
      </w:r>
      <w:r>
        <w:rPr>
          <w:rFonts w:hint="eastAsia" w:ascii="仿宋_GB2312" w:hAnsi="仿宋_GB2312" w:cs="仿宋_GB2312"/>
          <w:highlight w:val="none"/>
          <w:lang w:val="en-US" w:eastAsia="zh-CN"/>
        </w:rPr>
        <w:t>财务管理制度和业务管理制度，财务管理制度和业务管理制度的内容</w:t>
      </w:r>
      <w:r>
        <w:rPr>
          <w:rFonts w:hint="eastAsia" w:ascii="仿宋_GB2312" w:hAnsi="仿宋_GB2312" w:cs="仿宋_GB2312"/>
          <w:highlight w:val="none"/>
          <w:lang w:val="en-US"/>
        </w:rPr>
        <w:t>合法、合规、完整</w:t>
      </w:r>
      <w:r>
        <w:rPr>
          <w:rFonts w:hint="eastAsia" w:ascii="仿宋_GB2312" w:hAnsi="仿宋_GB2312" w:cs="仿宋_GB2312"/>
          <w:highlight w:val="none"/>
        </w:rPr>
        <w:t>。</w:t>
      </w:r>
      <w:r>
        <w:rPr>
          <w:rFonts w:hint="eastAsia" w:ascii="仿宋_GB2312" w:hAnsi="仿宋_GB2312" w:cs="仿宋_GB2312"/>
          <w:highlight w:val="none"/>
          <w:lang w:val="en-US" w:eastAsia="zh-CN"/>
        </w:rPr>
        <w:t>本项目的管理制度较为健全。</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lang w:val="en-US"/>
        </w:rPr>
      </w:pPr>
      <w:r>
        <w:rPr>
          <w:rFonts w:hint="eastAsia" w:ascii="仿宋_GB2312" w:hAnsi="仿宋_GB2312" w:cs="仿宋_GB2312"/>
        </w:rPr>
        <w:t>（</w:t>
      </w:r>
      <w:r>
        <w:rPr>
          <w:rFonts w:hint="eastAsia" w:ascii="仿宋_GB2312" w:hAnsi="仿宋_GB2312" w:cs="仿宋_GB2312"/>
          <w:lang w:val="en-US"/>
        </w:rPr>
        <w:t>2</w:t>
      </w:r>
      <w:r>
        <w:rPr>
          <w:rFonts w:hint="eastAsia" w:ascii="仿宋_GB2312" w:hAnsi="仿宋_GB2312" w:cs="仿宋_GB2312"/>
        </w:rPr>
        <w:t>）</w:t>
      </w:r>
      <w:r>
        <w:rPr>
          <w:rFonts w:hint="eastAsia" w:ascii="仿宋_GB2312" w:hAnsi="仿宋_GB2312" w:cs="仿宋_GB2312"/>
          <w:lang w:val="en-US"/>
        </w:rPr>
        <w:t>制度执行有效性</w:t>
      </w:r>
    </w:p>
    <w:p>
      <w:pPr>
        <w:pStyle w:val="4"/>
        <w:pageBreakBefore w:val="0"/>
        <w:widowControl w:val="0"/>
        <w:kinsoku/>
        <w:wordWrap/>
        <w:overflowPunct/>
        <w:topLinePunct w:val="0"/>
        <w:bidi w:val="0"/>
        <w:spacing w:line="560" w:lineRule="exact"/>
        <w:ind w:firstLine="640"/>
        <w:textAlignment w:val="auto"/>
        <w:rPr>
          <w:rFonts w:hint="eastAsia" w:ascii="仿宋_GB2312" w:hAnsi="仿宋_GB2312" w:cs="仿宋_GB2312"/>
          <w:lang w:val="en-US"/>
        </w:rPr>
      </w:pPr>
      <w:r>
        <w:rPr>
          <w:rFonts w:hint="eastAsia" w:ascii="仿宋_GB2312" w:hAnsi="仿宋_GB2312" w:cs="仿宋_GB2312"/>
          <w:lang w:val="en-US"/>
        </w:rPr>
        <w:t>本项目实施过程遵守相关法律法规和相关管理规定，项目调整及支出调整手续完备，项目合同书、验收报告、技术鉴定等资料齐全并及时归档，项目实施的人员条件、场地设备、信息支撑等落实到位。</w:t>
      </w:r>
    </w:p>
    <w:p>
      <w:pPr>
        <w:pStyle w:val="4"/>
        <w:pageBreakBefore w:val="0"/>
        <w:widowControl w:val="0"/>
        <w:kinsoku/>
        <w:wordWrap/>
        <w:overflowPunct/>
        <w:topLinePunct w:val="0"/>
        <w:bidi w:val="0"/>
        <w:spacing w:line="560" w:lineRule="exact"/>
        <w:ind w:firstLine="640"/>
        <w:textAlignment w:val="auto"/>
        <w:outlineLvl w:val="1"/>
        <w:rPr>
          <w:rFonts w:ascii="楷体_GB2312" w:hAnsi="楷体_GB2312" w:eastAsia="楷体_GB2312" w:cs="楷体_GB2312"/>
          <w:b w:val="0"/>
          <w:bCs w:val="0"/>
          <w:lang w:val="en-US"/>
        </w:rPr>
      </w:pPr>
      <w:r>
        <w:rPr>
          <w:rFonts w:hint="eastAsia" w:ascii="仿宋_GB2312" w:hAnsi="仿宋_GB2312" w:eastAsia="楷体_GB2312" w:cs="仿宋_GB2312"/>
          <w:lang w:val="en-US" w:eastAsia="zh-CN"/>
        </w:rPr>
        <w:t>（三）</w:t>
      </w:r>
      <w:r>
        <w:rPr>
          <w:rFonts w:hint="eastAsia" w:ascii="楷体_GB2312" w:hAnsi="楷体_GB2312" w:eastAsia="楷体_GB2312" w:cs="楷体_GB2312"/>
          <w:b w:val="0"/>
          <w:bCs w:val="0"/>
          <w:lang w:val="en-US"/>
        </w:rPr>
        <w:t>项目产出情况</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rPr>
      </w:pPr>
      <w:r>
        <w:rPr>
          <w:rFonts w:hint="eastAsia" w:ascii="仿宋_GB2312" w:hAnsi="仿宋_GB2312" w:cs="仿宋_GB2312"/>
          <w:lang w:val="en-US"/>
        </w:rPr>
        <w:t>产出</w:t>
      </w:r>
      <w:r>
        <w:rPr>
          <w:rFonts w:hint="eastAsia" w:ascii="仿宋_GB2312" w:hAnsi="仿宋_GB2312" w:cs="仿宋_GB2312"/>
        </w:rPr>
        <w:t>指标从产出数量、产出质量、产出时效和产出成本</w:t>
      </w:r>
      <w:r>
        <w:rPr>
          <w:rFonts w:hint="eastAsia" w:ascii="仿宋_GB2312" w:hAnsi="仿宋_GB2312" w:cs="仿宋_GB2312"/>
          <w:lang w:val="en-US"/>
        </w:rPr>
        <w:t>四</w:t>
      </w:r>
      <w:r>
        <w:rPr>
          <w:rFonts w:hint="eastAsia" w:ascii="仿宋_GB2312" w:hAnsi="仿宋_GB2312" w:cs="仿宋_GB2312"/>
        </w:rPr>
        <w:t>个方面进行考察，满分</w:t>
      </w:r>
      <w:r>
        <w:rPr>
          <w:rFonts w:hint="eastAsia" w:ascii="仿宋_GB2312" w:hAnsi="仿宋_GB2312" w:cs="仿宋_GB2312"/>
          <w:lang w:val="en-US"/>
        </w:rPr>
        <w:t>30</w:t>
      </w:r>
      <w:r>
        <w:rPr>
          <w:rFonts w:hint="eastAsia" w:ascii="仿宋_GB2312" w:hAnsi="仿宋_GB2312" w:cs="仿宋_GB2312"/>
        </w:rPr>
        <w:t>分，得分</w:t>
      </w:r>
      <w:r>
        <w:rPr>
          <w:rFonts w:hint="eastAsia" w:ascii="仿宋_GB2312" w:hAnsi="仿宋_GB2312" w:cs="仿宋_GB2312"/>
          <w:lang w:val="en-US" w:eastAsia="zh-CN"/>
        </w:rPr>
        <w:t>26.1</w:t>
      </w:r>
      <w:r>
        <w:rPr>
          <w:rFonts w:hint="eastAsia" w:ascii="仿宋_GB2312" w:hAnsi="仿宋_GB2312" w:cs="仿宋_GB2312"/>
        </w:rPr>
        <w:t>分，得分率为</w:t>
      </w:r>
      <w:r>
        <w:rPr>
          <w:rFonts w:hint="eastAsia" w:ascii="仿宋_GB2312" w:hAnsi="仿宋_GB2312" w:cs="仿宋_GB2312"/>
          <w:lang w:val="en-US" w:eastAsia="zh-CN"/>
        </w:rPr>
        <w:t>87</w:t>
      </w:r>
      <w:r>
        <w:rPr>
          <w:rFonts w:hint="eastAsia" w:ascii="仿宋_GB2312" w:hAnsi="仿宋_GB2312" w:cs="仿宋_GB2312"/>
        </w:rPr>
        <w:t>%。</w:t>
      </w:r>
    </w:p>
    <w:p>
      <w:pPr>
        <w:pStyle w:val="4"/>
        <w:pageBreakBefore w:val="0"/>
        <w:widowControl w:val="0"/>
        <w:kinsoku/>
        <w:wordWrap/>
        <w:overflowPunct/>
        <w:topLinePunct w:val="0"/>
        <w:bidi w:val="0"/>
        <w:spacing w:line="560" w:lineRule="exact"/>
        <w:ind w:firstLine="643"/>
        <w:textAlignment w:val="auto"/>
        <w:outlineLvl w:val="2"/>
        <w:rPr>
          <w:rFonts w:ascii="仿宋_GB2312" w:hAnsi="仿宋_GB2312" w:cs="仿宋_GB2312"/>
          <w:b/>
          <w:bCs/>
          <w:lang w:val="en-US"/>
        </w:rPr>
      </w:pPr>
      <w:r>
        <w:rPr>
          <w:rFonts w:hint="eastAsia" w:ascii="仿宋_GB2312" w:hAnsi="仿宋_GB2312" w:cs="仿宋_GB2312"/>
          <w:b/>
          <w:bCs/>
          <w:lang w:val="en-US"/>
        </w:rPr>
        <w:t>1.产出数量——实际完成率</w:t>
      </w:r>
    </w:p>
    <w:p>
      <w:pPr>
        <w:pStyle w:val="4"/>
        <w:spacing w:line="560" w:lineRule="exact"/>
        <w:ind w:firstLine="640"/>
        <w:rPr>
          <w:rFonts w:ascii="仿宋_GB2312" w:hAnsi="仿宋_GB2312" w:cs="仿宋_GB2312"/>
        </w:rPr>
      </w:pPr>
      <w:r>
        <w:rPr>
          <w:rFonts w:hint="eastAsia" w:ascii="仿宋_GB2312" w:hAnsi="仿宋_GB2312" w:cs="仿宋_GB2312"/>
          <w:highlight w:val="none"/>
          <w:lang w:val="en-US"/>
        </w:rPr>
        <w:t>本项目的16个数量指标完成率均达到100%，“‘燃气管道安全保护学习’平台建立及运营维护分析报告”“检查燃气场站数量”“编制《深圳市非居民用户用气安全监督管理办法》数量”“公共交通媒体普及燃气安全知识投放地铁线路”“燃气安全进社区活动数量”“燃气安全进校园活动数量”“燃气经营许可证到期换证企业复核数量（个）”“燃气工程质量监督抽检项目数量”“燃气企业信用档案信息化系统管理及维护季度工作报告”“网格员培训人数”“抽查餐饮场所数量”“深圳市瓶装燃气气瓶信息化监管平台每月升级维护次数”“行业统计信息按季、年度汇编印刷成册”“液化石油气样品数量”“完成天然气储备（万立方米）”“完成液化石油气储备（吨）”均已全部达标</w:t>
      </w:r>
      <w:r>
        <w:rPr>
          <w:rFonts w:hint="eastAsia" w:ascii="仿宋_GB2312" w:hAnsi="仿宋_GB2312" w:cs="仿宋_GB2312"/>
        </w:rPr>
        <w:t>。</w:t>
      </w:r>
    </w:p>
    <w:p>
      <w:pPr>
        <w:pStyle w:val="4"/>
        <w:pageBreakBefore w:val="0"/>
        <w:widowControl w:val="0"/>
        <w:kinsoku/>
        <w:wordWrap/>
        <w:overflowPunct/>
        <w:topLinePunct w:val="0"/>
        <w:bidi w:val="0"/>
        <w:spacing w:line="560" w:lineRule="exact"/>
        <w:ind w:firstLine="643"/>
        <w:textAlignment w:val="auto"/>
        <w:outlineLvl w:val="2"/>
        <w:rPr>
          <w:rFonts w:ascii="仿宋_GB2312" w:hAnsi="仿宋_GB2312" w:cs="仿宋_GB2312"/>
          <w:b/>
          <w:bCs/>
          <w:lang w:val="en-US"/>
        </w:rPr>
      </w:pPr>
      <w:r>
        <w:rPr>
          <w:rFonts w:hint="eastAsia" w:ascii="仿宋_GB2312" w:hAnsi="仿宋_GB2312" w:cs="仿宋_GB2312"/>
          <w:b/>
          <w:bCs/>
          <w:lang w:val="en-US"/>
        </w:rPr>
        <w:t>2.产出质量——质量达标率</w:t>
      </w:r>
    </w:p>
    <w:p>
      <w:pPr>
        <w:pStyle w:val="4"/>
        <w:pageBreakBefore w:val="0"/>
        <w:widowControl w:val="0"/>
        <w:kinsoku/>
        <w:wordWrap/>
        <w:overflowPunct/>
        <w:topLinePunct w:val="0"/>
        <w:bidi w:val="0"/>
        <w:spacing w:line="560" w:lineRule="exact"/>
        <w:ind w:firstLine="640"/>
        <w:textAlignment w:val="auto"/>
        <w:rPr>
          <w:rFonts w:hint="eastAsia" w:ascii="仿宋_GB2312" w:hAnsi="仿宋_GB2312" w:cs="仿宋_GB2312"/>
          <w:highlight w:val="none"/>
          <w:lang w:val="en-US"/>
        </w:rPr>
      </w:pPr>
      <w:r>
        <w:rPr>
          <w:rFonts w:hint="eastAsia" w:ascii="仿宋_GB2312" w:hAnsi="仿宋_GB2312" w:cs="仿宋_GB2312"/>
          <w:highlight w:val="none"/>
          <w:lang w:val="en-US"/>
        </w:rPr>
        <w:t>本项目的10个质量指标全部完成，“‘燃气管道安全保护学习’平台运维工作验收合格率”“2021年深圳市燃气场站委托第三方安全检查隐患整改率”“《深圳市非居民用户用气安全监督管理办法》专家评审通过率”“媒体普及工作覆盖率”“燃气行业统计信息系统升级维护验收合格率”“燃气燃烧器具气源适配性标识发放准确率”“深圳市餐饮场所用气安全专项监督抽查隐患整改率”“灶前气质、压力和瓶装气抽检工作年度报告合格率”“天然气储备达标率”“液化石油气储备达标率”均已全部达标。</w:t>
      </w:r>
    </w:p>
    <w:p>
      <w:pPr>
        <w:pStyle w:val="4"/>
        <w:pageBreakBefore w:val="0"/>
        <w:widowControl w:val="0"/>
        <w:kinsoku/>
        <w:wordWrap/>
        <w:overflowPunct/>
        <w:topLinePunct w:val="0"/>
        <w:bidi w:val="0"/>
        <w:spacing w:line="560" w:lineRule="exact"/>
        <w:ind w:firstLine="643"/>
        <w:textAlignment w:val="auto"/>
        <w:outlineLvl w:val="2"/>
        <w:rPr>
          <w:rFonts w:ascii="仿宋_GB2312" w:hAnsi="仿宋_GB2312" w:cs="仿宋_GB2312"/>
          <w:b/>
          <w:bCs/>
          <w:lang w:val="en-US"/>
        </w:rPr>
      </w:pPr>
      <w:r>
        <w:rPr>
          <w:rFonts w:hint="eastAsia" w:ascii="仿宋_GB2312" w:hAnsi="仿宋_GB2312" w:cs="仿宋_GB2312"/>
          <w:b/>
          <w:bCs/>
          <w:lang w:val="en-US"/>
        </w:rPr>
        <w:t>3.产出时效——完成及时性</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rPr>
      </w:pPr>
      <w:r>
        <w:rPr>
          <w:rFonts w:hint="eastAsia" w:ascii="仿宋_GB2312" w:hAnsi="仿宋_GB2312" w:cs="仿宋_GB2312"/>
          <w:lang w:val="en-US"/>
        </w:rPr>
        <w:t>本项目及时性绩效目标达成，项目进度按计划进行，无明显滞后</w:t>
      </w:r>
      <w:r>
        <w:rPr>
          <w:rFonts w:hint="eastAsia"/>
        </w:rPr>
        <w:t>。</w:t>
      </w:r>
    </w:p>
    <w:p>
      <w:pPr>
        <w:pStyle w:val="4"/>
        <w:pageBreakBefore w:val="0"/>
        <w:widowControl w:val="0"/>
        <w:kinsoku/>
        <w:wordWrap/>
        <w:overflowPunct/>
        <w:topLinePunct w:val="0"/>
        <w:bidi w:val="0"/>
        <w:spacing w:line="560" w:lineRule="exact"/>
        <w:ind w:firstLine="643"/>
        <w:textAlignment w:val="auto"/>
        <w:outlineLvl w:val="2"/>
        <w:rPr>
          <w:rFonts w:ascii="仿宋_GB2312" w:hAnsi="仿宋_GB2312" w:cs="仿宋_GB2312"/>
          <w:b/>
          <w:bCs/>
          <w:highlight w:val="none"/>
          <w:lang w:val="en-US"/>
        </w:rPr>
      </w:pPr>
      <w:r>
        <w:rPr>
          <w:rFonts w:hint="eastAsia" w:ascii="仿宋_GB2312" w:hAnsi="仿宋_GB2312" w:cs="仿宋_GB2312"/>
          <w:b/>
          <w:bCs/>
          <w:highlight w:val="none"/>
          <w:lang w:val="en-US"/>
        </w:rPr>
        <w:t>4.产出成本——成本节约情况</w:t>
      </w:r>
    </w:p>
    <w:p>
      <w:pPr>
        <w:pStyle w:val="4"/>
        <w:pageBreakBefore w:val="0"/>
        <w:widowControl w:val="0"/>
        <w:kinsoku/>
        <w:wordWrap/>
        <w:overflowPunct/>
        <w:topLinePunct w:val="0"/>
        <w:bidi w:val="0"/>
        <w:spacing w:line="560" w:lineRule="exact"/>
        <w:ind w:firstLine="640"/>
        <w:textAlignment w:val="auto"/>
        <w:rPr>
          <w:rFonts w:hint="eastAsia" w:ascii="仿宋_GB2312" w:hAnsi="仿宋_GB2312" w:cs="仿宋_GB2312"/>
          <w:highlight w:val="none"/>
          <w:lang w:val="en-US" w:eastAsia="zh-CN"/>
        </w:rPr>
      </w:pPr>
      <w:r>
        <w:rPr>
          <w:rFonts w:hint="eastAsia" w:ascii="仿宋_GB2312" w:hAnsi="仿宋_GB2312" w:cs="仿宋_GB2312"/>
          <w:highlight w:val="none"/>
          <w:lang w:val="en-US"/>
        </w:rPr>
        <w:t>本项目</w:t>
      </w:r>
      <w:r>
        <w:rPr>
          <w:rFonts w:hint="eastAsia" w:ascii="仿宋_GB2312" w:hAnsi="仿宋_GB2312" w:cs="仿宋_GB2312"/>
          <w:highlight w:val="none"/>
        </w:rPr>
        <w:t>计划成本6</w:t>
      </w:r>
      <w:r>
        <w:rPr>
          <w:rFonts w:hint="eastAsia" w:ascii="仿宋_GB2312" w:hAnsi="仿宋_GB2312" w:cs="仿宋_GB2312"/>
          <w:highlight w:val="none"/>
          <w:lang w:val="en-US" w:eastAsia="zh-CN"/>
        </w:rPr>
        <w:t>,</w:t>
      </w:r>
      <w:r>
        <w:rPr>
          <w:rFonts w:hint="eastAsia" w:ascii="仿宋_GB2312" w:hAnsi="仿宋_GB2312" w:cs="仿宋_GB2312"/>
          <w:highlight w:val="none"/>
        </w:rPr>
        <w:t>959.</w:t>
      </w:r>
      <w:r>
        <w:rPr>
          <w:rFonts w:hint="eastAsia" w:ascii="仿宋_GB2312" w:hAnsi="仿宋_GB2312" w:cs="仿宋_GB2312"/>
          <w:highlight w:val="none"/>
          <w:lang w:val="en-US" w:eastAsia="zh-CN"/>
        </w:rPr>
        <w:t>35</w:t>
      </w:r>
      <w:r>
        <w:rPr>
          <w:rFonts w:hint="eastAsia" w:ascii="仿宋_GB2312" w:hAnsi="仿宋_GB2312" w:cs="仿宋_GB2312"/>
          <w:highlight w:val="none"/>
          <w:lang w:val="en-US"/>
        </w:rPr>
        <w:t>万元，</w:t>
      </w:r>
      <w:r>
        <w:rPr>
          <w:rFonts w:hint="eastAsia" w:ascii="仿宋_GB2312" w:hAnsi="仿宋_GB2312" w:cs="仿宋_GB2312"/>
          <w:highlight w:val="none"/>
        </w:rPr>
        <w:t>实际成本6</w:t>
      </w:r>
      <w:r>
        <w:rPr>
          <w:rFonts w:hint="eastAsia" w:ascii="仿宋_GB2312" w:hAnsi="仿宋_GB2312" w:cs="仿宋_GB2312"/>
          <w:highlight w:val="none"/>
          <w:lang w:val="en-US" w:eastAsia="zh-CN"/>
        </w:rPr>
        <w:t>,</w:t>
      </w:r>
      <w:r>
        <w:rPr>
          <w:rFonts w:hint="eastAsia" w:ascii="仿宋_GB2312" w:hAnsi="仿宋_GB2312" w:cs="仿宋_GB2312"/>
          <w:highlight w:val="none"/>
        </w:rPr>
        <w:t>950.3</w:t>
      </w:r>
      <w:r>
        <w:rPr>
          <w:rFonts w:hint="eastAsia" w:ascii="仿宋_GB2312" w:hAnsi="仿宋_GB2312" w:cs="仿宋_GB2312"/>
          <w:highlight w:val="none"/>
          <w:lang w:val="en-US" w:eastAsia="zh-CN"/>
        </w:rPr>
        <w:t>2</w:t>
      </w:r>
      <w:r>
        <w:rPr>
          <w:rFonts w:hint="eastAsia" w:ascii="仿宋_GB2312" w:hAnsi="仿宋_GB2312" w:cs="仿宋_GB2312"/>
          <w:highlight w:val="none"/>
          <w:lang w:val="en-US"/>
        </w:rPr>
        <w:t>万元，成本节约率为</w:t>
      </w:r>
      <w:r>
        <w:rPr>
          <w:rFonts w:hint="eastAsia" w:ascii="仿宋_GB2312" w:hAnsi="仿宋_GB2312" w:cs="仿宋_GB2312"/>
          <w:highlight w:val="none"/>
          <w:lang w:val="en-US" w:eastAsia="zh-CN"/>
        </w:rPr>
        <w:t>0.13</w:t>
      </w:r>
      <w:r>
        <w:rPr>
          <w:rFonts w:hint="eastAsia" w:ascii="仿宋_GB2312" w:hAnsi="仿宋_GB2312" w:cs="仿宋_GB2312"/>
          <w:highlight w:val="none"/>
          <w:lang w:val="en-US"/>
        </w:rPr>
        <w:t>%，设定成本节约率5%为基准</w:t>
      </w:r>
      <w:r>
        <w:rPr>
          <w:rFonts w:hint="eastAsia" w:ascii="仿宋_GB2312" w:hAnsi="仿宋_GB2312" w:cs="仿宋_GB2312"/>
          <w:highlight w:val="none"/>
          <w:lang w:val="en-US" w:eastAsia="zh-CN"/>
        </w:rPr>
        <w:t>，</w:t>
      </w:r>
      <w:r>
        <w:rPr>
          <w:rFonts w:hint="eastAsia" w:ascii="仿宋_GB2312" w:hAnsi="仿宋_GB2312" w:cs="仿宋_GB2312"/>
          <w:highlight w:val="none"/>
          <w:lang w:val="en-US"/>
        </w:rPr>
        <w:t>扣</w:t>
      </w:r>
      <w:r>
        <w:rPr>
          <w:rFonts w:hint="eastAsia" w:ascii="仿宋_GB2312" w:hAnsi="仿宋_GB2312" w:cs="仿宋_GB2312"/>
          <w:highlight w:val="none"/>
          <w:lang w:val="en-US" w:eastAsia="zh-CN"/>
        </w:rPr>
        <w:t>3.9分</w:t>
      </w:r>
    </w:p>
    <w:p>
      <w:pPr>
        <w:pStyle w:val="4"/>
        <w:pageBreakBefore w:val="0"/>
        <w:widowControl w:val="0"/>
        <w:kinsoku/>
        <w:wordWrap/>
        <w:overflowPunct/>
        <w:topLinePunct w:val="0"/>
        <w:bidi w:val="0"/>
        <w:spacing w:line="560" w:lineRule="exact"/>
        <w:ind w:firstLine="640"/>
        <w:textAlignment w:val="auto"/>
        <w:outlineLvl w:val="1"/>
        <w:rPr>
          <w:rFonts w:ascii="楷体_GB2312" w:hAnsi="楷体_GB2312" w:eastAsia="楷体_GB2312" w:cs="楷体_GB2312"/>
          <w:b w:val="0"/>
          <w:bCs w:val="0"/>
          <w:lang w:val="en-US"/>
        </w:rPr>
      </w:pPr>
      <w:r>
        <w:rPr>
          <w:rFonts w:hint="eastAsia" w:ascii="仿宋_GB2312" w:hAnsi="仿宋_GB2312" w:cs="仿宋_GB2312"/>
          <w:highlight w:val="none"/>
          <w:lang w:val="en-US" w:eastAsia="zh-CN"/>
        </w:rPr>
        <w:t>（四）</w:t>
      </w:r>
      <w:r>
        <w:rPr>
          <w:rFonts w:hint="eastAsia" w:ascii="楷体_GB2312" w:hAnsi="楷体_GB2312" w:eastAsia="楷体_GB2312" w:cs="楷体_GB2312"/>
          <w:b w:val="0"/>
          <w:bCs w:val="0"/>
          <w:lang w:val="en-US"/>
        </w:rPr>
        <w:t>项目效益情况</w:t>
      </w:r>
    </w:p>
    <w:p>
      <w:pPr>
        <w:pStyle w:val="4"/>
        <w:pageBreakBefore w:val="0"/>
        <w:widowControl w:val="0"/>
        <w:kinsoku/>
        <w:wordWrap/>
        <w:overflowPunct/>
        <w:topLinePunct w:val="0"/>
        <w:bidi w:val="0"/>
        <w:spacing w:line="560" w:lineRule="exact"/>
        <w:ind w:firstLine="640"/>
        <w:textAlignment w:val="auto"/>
        <w:rPr>
          <w:rFonts w:hint="default" w:ascii="仿宋_GB2312" w:hAnsi="仿宋_GB2312" w:eastAsia="仿宋_GB2312" w:cs="仿宋_GB2312"/>
          <w:lang w:val="en-US" w:eastAsia="zh-CN"/>
        </w:rPr>
      </w:pPr>
      <w:r>
        <w:rPr>
          <w:rFonts w:hint="eastAsia" w:ascii="仿宋_GB2312" w:hAnsi="仿宋_GB2312" w:cs="仿宋_GB2312"/>
          <w:lang w:val="en-US"/>
        </w:rPr>
        <w:t>效益</w:t>
      </w:r>
      <w:r>
        <w:rPr>
          <w:rFonts w:hint="eastAsia" w:ascii="仿宋_GB2312" w:hAnsi="仿宋_GB2312" w:cs="仿宋_GB2312"/>
        </w:rPr>
        <w:t>指标考察</w:t>
      </w:r>
      <w:r>
        <w:rPr>
          <w:rFonts w:hint="eastAsia" w:ascii="仿宋_GB2312" w:hAnsi="仿宋_GB2312" w:cs="仿宋_GB2312"/>
          <w:lang w:val="en-US"/>
        </w:rPr>
        <w:t>项目效益</w:t>
      </w:r>
      <w:r>
        <w:rPr>
          <w:rFonts w:hint="eastAsia" w:ascii="仿宋_GB2312" w:hAnsi="仿宋_GB2312" w:cs="仿宋_GB2312"/>
        </w:rPr>
        <w:t>，满分</w:t>
      </w:r>
      <w:r>
        <w:rPr>
          <w:rFonts w:hint="eastAsia" w:ascii="仿宋_GB2312" w:hAnsi="仿宋_GB2312" w:cs="仿宋_GB2312"/>
          <w:lang w:val="en-US"/>
        </w:rPr>
        <w:t>30</w:t>
      </w:r>
      <w:r>
        <w:rPr>
          <w:rFonts w:hint="eastAsia" w:ascii="仿宋_GB2312" w:hAnsi="仿宋_GB2312" w:cs="仿宋_GB2312"/>
        </w:rPr>
        <w:t>分，得分</w:t>
      </w:r>
      <w:r>
        <w:rPr>
          <w:rFonts w:hint="eastAsia" w:ascii="仿宋_GB2312" w:hAnsi="仿宋_GB2312" w:cs="仿宋_GB2312"/>
          <w:lang w:val="en-US" w:eastAsia="zh-CN"/>
        </w:rPr>
        <w:t>29</w:t>
      </w:r>
      <w:r>
        <w:rPr>
          <w:rFonts w:hint="eastAsia" w:ascii="仿宋_GB2312" w:hAnsi="仿宋_GB2312" w:cs="仿宋_GB2312"/>
        </w:rPr>
        <w:t>分，得分率为</w:t>
      </w:r>
      <w:r>
        <w:rPr>
          <w:rFonts w:hint="eastAsia" w:ascii="仿宋_GB2312" w:hAnsi="仿宋_GB2312" w:cs="仿宋_GB2312"/>
          <w:lang w:val="en-US"/>
        </w:rPr>
        <w:t>96.67%</w:t>
      </w:r>
      <w:r>
        <w:rPr>
          <w:rFonts w:hint="eastAsia" w:ascii="仿宋_GB2312" w:hAnsi="仿宋_GB2312" w:cs="仿宋_GB2312"/>
        </w:rPr>
        <w:t>。</w:t>
      </w:r>
    </w:p>
    <w:p>
      <w:pPr>
        <w:pStyle w:val="4"/>
        <w:pageBreakBefore w:val="0"/>
        <w:widowControl w:val="0"/>
        <w:kinsoku/>
        <w:wordWrap/>
        <w:overflowPunct/>
        <w:topLinePunct w:val="0"/>
        <w:bidi w:val="0"/>
        <w:spacing w:line="560" w:lineRule="exact"/>
        <w:ind w:firstLine="643"/>
        <w:textAlignment w:val="auto"/>
        <w:rPr>
          <w:rFonts w:ascii="仿宋_GB2312" w:hAnsi="仿宋_GB2312" w:cs="仿宋_GB2312"/>
          <w:b/>
          <w:bCs/>
        </w:rPr>
      </w:pPr>
      <w:r>
        <w:rPr>
          <w:rFonts w:hint="eastAsia" w:ascii="仿宋_GB2312" w:hAnsi="仿宋_GB2312" w:cs="仿宋_GB2312"/>
          <w:b/>
          <w:bCs/>
          <w:lang w:val="en-US"/>
        </w:rPr>
        <w:t>1.项目</w:t>
      </w:r>
      <w:r>
        <w:rPr>
          <w:rFonts w:hint="eastAsia" w:ascii="仿宋_GB2312" w:hAnsi="仿宋_GB2312" w:cs="仿宋_GB2312"/>
          <w:b/>
          <w:bCs/>
        </w:rPr>
        <w:t>效益</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lang w:val="en-US"/>
        </w:rPr>
      </w:pPr>
      <w:r>
        <w:rPr>
          <w:rFonts w:hint="eastAsia" w:ascii="仿宋_GB2312" w:hAnsi="仿宋_GB2312" w:cs="仿宋_GB2312"/>
        </w:rPr>
        <w:t>（</w:t>
      </w:r>
      <w:r>
        <w:rPr>
          <w:rFonts w:hint="eastAsia" w:ascii="仿宋_GB2312" w:hAnsi="仿宋_GB2312" w:cs="仿宋_GB2312"/>
          <w:lang w:val="en-US"/>
        </w:rPr>
        <w:t>1</w:t>
      </w:r>
      <w:r>
        <w:rPr>
          <w:rFonts w:hint="eastAsia" w:ascii="仿宋_GB2312" w:hAnsi="仿宋_GB2312" w:cs="仿宋_GB2312"/>
        </w:rPr>
        <w:t>）</w:t>
      </w:r>
      <w:r>
        <w:rPr>
          <w:rFonts w:hint="eastAsia" w:ascii="仿宋_GB2312" w:hAnsi="仿宋_GB2312" w:cs="仿宋_GB2312"/>
          <w:lang w:val="en-US"/>
        </w:rPr>
        <w:t>实施效益</w:t>
      </w:r>
    </w:p>
    <w:p>
      <w:pPr>
        <w:pStyle w:val="4"/>
        <w:spacing w:line="560" w:lineRule="exact"/>
        <w:ind w:firstLine="640"/>
        <w:rPr>
          <w:rFonts w:hint="eastAsia" w:ascii="仿宋_GB2312" w:hAnsi="仿宋_GB2312" w:cs="仿宋_GB2312"/>
          <w:lang w:val="en-US"/>
        </w:rPr>
      </w:pPr>
      <w:r>
        <w:rPr>
          <w:rFonts w:hint="eastAsia" w:ascii="仿宋_GB2312" w:hAnsi="仿宋_GB2312" w:cs="仿宋_GB2312"/>
          <w:lang w:val="en-US"/>
        </w:rPr>
        <w:t>社会效益方面，本项目</w:t>
      </w:r>
      <w:r>
        <w:rPr>
          <w:rFonts w:hint="eastAsia" w:ascii="仿宋_GB2312" w:hAnsi="仿宋_GB2312" w:cs="仿宋_GB2312"/>
          <w:lang w:val="en-US" w:eastAsia="zh-CN"/>
        </w:rPr>
        <w:t>有效</w:t>
      </w:r>
      <w:r>
        <w:rPr>
          <w:rFonts w:hint="eastAsia" w:ascii="仿宋_GB2312" w:hAnsi="仿宋_GB2312" w:cs="仿宋_GB2312"/>
          <w:lang w:val="en-US"/>
        </w:rPr>
        <w:t>提升我市燃气应急储备能力</w:t>
      </w:r>
      <w:r>
        <w:rPr>
          <w:rFonts w:hint="eastAsia" w:ascii="仿宋_GB2312" w:hAnsi="仿宋_GB2312" w:cs="仿宋_GB2312"/>
          <w:lang w:val="en-US" w:eastAsia="zh-CN"/>
        </w:rPr>
        <w:t>，有效降低在役燃气管道破坏事故发生率，发现和解决材料及工艺在燃气工程应用中存在的问题，有效提高市民安全用气意识、共建和谐安全城市，有效提高全市燃气企业安全管理水平。</w:t>
      </w:r>
      <w:r>
        <w:rPr>
          <w:rFonts w:hint="eastAsia" w:ascii="仿宋_GB2312" w:hAnsi="仿宋_GB2312" w:cs="仿宋_GB2312"/>
          <w:lang w:val="en-US"/>
        </w:rPr>
        <w:t>本指标酌情扣1分。</w:t>
      </w:r>
    </w:p>
    <w:p>
      <w:pPr>
        <w:pStyle w:val="4"/>
        <w:pageBreakBefore w:val="0"/>
        <w:widowControl w:val="0"/>
        <w:kinsoku/>
        <w:wordWrap/>
        <w:overflowPunct/>
        <w:topLinePunct w:val="0"/>
        <w:bidi w:val="0"/>
        <w:spacing w:line="560" w:lineRule="exact"/>
        <w:ind w:firstLine="640"/>
        <w:textAlignment w:val="auto"/>
        <w:rPr>
          <w:rFonts w:ascii="仿宋_GB2312" w:hAnsi="仿宋_GB2312" w:cs="仿宋_GB2312"/>
          <w:lang w:val="en-US"/>
        </w:rPr>
      </w:pPr>
      <w:r>
        <w:rPr>
          <w:rFonts w:hint="eastAsia" w:ascii="仿宋_GB2312" w:hAnsi="仿宋_GB2312" w:cs="仿宋_GB2312"/>
          <w:lang w:val="en-US"/>
        </w:rPr>
        <w:t>（2）满意度</w:t>
      </w:r>
    </w:p>
    <w:p>
      <w:pPr>
        <w:pStyle w:val="4"/>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仿宋_GB2312" w:hAnsi="仿宋_GB2312" w:cs="仿宋_GB2312"/>
          <w:lang w:val="en-US"/>
        </w:rPr>
      </w:pPr>
      <w:r>
        <w:rPr>
          <w:rFonts w:hint="eastAsia" w:ascii="仿宋_GB2312" w:hAnsi="仿宋_GB2312" w:cs="仿宋_GB2312"/>
          <w:lang w:val="en-US" w:eastAsia="zh-CN"/>
        </w:rPr>
        <w:t>本项目共设置2个满意度指标，</w:t>
      </w:r>
      <w:r>
        <w:rPr>
          <w:rFonts w:hint="eastAsia" w:ascii="仿宋_GB2312" w:hAnsi="仿宋_GB2312" w:cs="仿宋_GB2312"/>
          <w:lang w:val="en-US"/>
        </w:rPr>
        <w:t>“燃气管道安全保护学习”平台使用单位满意度</w:t>
      </w:r>
      <w:r>
        <w:rPr>
          <w:rFonts w:hint="eastAsia" w:ascii="仿宋_GB2312" w:hAnsi="仿宋_GB2312" w:cs="仿宋_GB2312"/>
          <w:lang w:val="en-US" w:eastAsia="zh-CN"/>
        </w:rPr>
        <w:t>达100%；课题成果满足合同要求，</w:t>
      </w:r>
      <w:r>
        <w:rPr>
          <w:rFonts w:hint="eastAsia" w:ascii="仿宋_GB2312" w:hAnsi="仿宋_GB2312" w:cs="仿宋_GB2312"/>
          <w:lang w:val="en-US"/>
        </w:rPr>
        <w:t>课题成果满意度</w:t>
      </w:r>
      <w:r>
        <w:rPr>
          <w:rFonts w:hint="eastAsia" w:ascii="仿宋_GB2312" w:hAnsi="仿宋_GB2312" w:cs="仿宋_GB2312"/>
          <w:lang w:val="en-US" w:eastAsia="zh-CN"/>
        </w:rPr>
        <w:t>亦达到年度指标值要求</w:t>
      </w:r>
      <w:r>
        <w:rPr>
          <w:rFonts w:hint="eastAsia" w:ascii="仿宋_GB2312" w:hAnsi="仿宋_GB2312" w:cs="仿宋_GB2312"/>
          <w:lang w:val="en-US"/>
        </w:rPr>
        <w:t>。</w:t>
      </w:r>
    </w:p>
    <w:p>
      <w:pPr>
        <w:pStyle w:val="3"/>
        <w:numPr>
          <w:ilvl w:val="-1"/>
          <w:numId w:val="0"/>
        </w:numPr>
        <w:spacing w:before="0" w:after="0" w:line="560" w:lineRule="exact"/>
        <w:ind w:left="0" w:firstLine="640"/>
        <w:rPr>
          <w:rFonts w:hint="eastAsia"/>
          <w:lang w:val="en-US" w:eastAsia="en-US"/>
        </w:rPr>
      </w:pPr>
      <w:r>
        <w:rPr>
          <w:rFonts w:hint="eastAsia"/>
          <w:lang w:val="en-US" w:eastAsia="zh-CN"/>
        </w:rPr>
        <w:t>五</w:t>
      </w:r>
      <w:r>
        <w:rPr>
          <w:rFonts w:hint="eastAsia"/>
          <w:lang w:val="zh-CN" w:eastAsia="zh-CN"/>
        </w:rPr>
        <w:t>、</w:t>
      </w:r>
      <w:r>
        <w:rPr>
          <w:rFonts w:hint="eastAsia"/>
          <w:lang w:val="en-US" w:eastAsia="en-US"/>
        </w:rPr>
        <w:t>主要经验及做法</w:t>
      </w:r>
      <w:r>
        <w:rPr>
          <w:rFonts w:hint="eastAsia"/>
          <w:lang w:val="en-US" w:eastAsia="zh-CN"/>
        </w:rPr>
        <w:t>、存在的问题及原因分析</w:t>
      </w:r>
    </w:p>
    <w:p>
      <w:pPr>
        <w:pStyle w:val="4"/>
        <w:spacing w:before="0" w:after="0" w:line="560" w:lineRule="exact"/>
        <w:ind w:firstLine="640"/>
        <w:outlineLvl w:val="1"/>
        <w:rPr>
          <w:rFonts w:hint="default" w:ascii="楷体_GB2312" w:hAnsi="楷体_GB2312" w:eastAsia="楷体_GB2312" w:cs="楷体_GB2312"/>
          <w:szCs w:val="32"/>
          <w:lang w:val="en-US" w:eastAsia="zh-CN"/>
        </w:rPr>
      </w:pPr>
      <w:r>
        <w:rPr>
          <w:rFonts w:hint="eastAsia" w:ascii="楷体_GB2312" w:hAnsi="楷体_GB2312" w:eastAsia="楷体_GB2312" w:cs="楷体_GB2312"/>
          <w:szCs w:val="32"/>
          <w:lang w:val="en-US" w:eastAsia="zh-CN"/>
        </w:rPr>
        <w:t>（一）</w:t>
      </w:r>
      <w:r>
        <w:rPr>
          <w:rFonts w:hint="eastAsia" w:ascii="楷体_GB2312" w:hAnsi="楷体_GB2312" w:eastAsia="楷体_GB2312" w:cs="楷体_GB2312"/>
          <w:szCs w:val="32"/>
          <w:lang w:val="en-US" w:eastAsia="en-US"/>
        </w:rPr>
        <w:t>主要经验及做法</w:t>
      </w:r>
    </w:p>
    <w:p>
      <w:pPr>
        <w:keepNext w:val="0"/>
        <w:keepLines w:val="0"/>
        <w:pageBreakBefore w:val="0"/>
        <w:widowControl w:val="0"/>
        <w:kinsoku/>
        <w:wordWrap/>
        <w:overflowPunct/>
        <w:topLinePunct w:val="0"/>
        <w:bidi w:val="0"/>
        <w:adjustRightInd w:val="0"/>
        <w:snapToGrid w:val="0"/>
        <w:spacing w:line="560" w:lineRule="exact"/>
        <w:ind w:firstLine="643" w:firstLineChars="200"/>
        <w:textAlignment w:val="auto"/>
        <w:outlineLvl w:val="2"/>
        <w:rPr>
          <w:rFonts w:hint="eastAsia" w:ascii="仿宋_GB2312" w:hAnsi="仿宋_GB2312" w:eastAsia="仿宋_GB2312" w:cs="仿宋_GB2312"/>
          <w:b/>
          <w:bCs/>
          <w:sz w:val="32"/>
          <w:szCs w:val="32"/>
          <w:lang w:eastAsia="zh-CN"/>
        </w:rPr>
      </w:pPr>
      <w:r>
        <w:rPr>
          <w:rFonts w:hint="eastAsia" w:ascii="仿宋_GB2312" w:hAnsi="仿宋_GB2312" w:eastAsia="仿宋_GB2312" w:cs="仿宋_GB2312"/>
          <w:b/>
          <w:bCs/>
          <w:sz w:val="32"/>
          <w:szCs w:val="32"/>
          <w:lang w:val="en-US" w:eastAsia="zh-CN"/>
        </w:rPr>
        <w:t>1.</w:t>
      </w:r>
      <w:r>
        <w:rPr>
          <w:rFonts w:hint="eastAsia" w:ascii="仿宋_GB2312" w:hAnsi="仿宋_GB2312" w:eastAsia="仿宋_GB2312" w:cs="仿宋_GB2312"/>
          <w:b/>
          <w:bCs/>
          <w:sz w:val="32"/>
          <w:szCs w:val="32"/>
          <w:lang w:eastAsia="zh-CN"/>
        </w:rPr>
        <w:t>完善政策规划体系</w:t>
      </w:r>
      <w:r>
        <w:rPr>
          <w:rFonts w:hint="default" w:ascii="仿宋_GB2312" w:hAnsi="仿宋_GB2312" w:eastAsia="仿宋_GB2312" w:cs="仿宋_GB2312"/>
          <w:b/>
          <w:bCs/>
          <w:sz w:val="32"/>
          <w:szCs w:val="32"/>
          <w:lang w:val="en" w:eastAsia="zh-CN"/>
        </w:rPr>
        <w:t>，助力我市</w:t>
      </w:r>
      <w:r>
        <w:rPr>
          <w:rFonts w:hint="eastAsia" w:ascii="仿宋_GB2312" w:hAnsi="仿宋_GB2312" w:eastAsia="仿宋_GB2312" w:cs="仿宋_GB2312"/>
          <w:b/>
          <w:bCs/>
          <w:sz w:val="32"/>
          <w:szCs w:val="32"/>
          <w:lang w:eastAsia="zh-CN"/>
        </w:rPr>
        <w:t>燃气事业实现“十四五”良好开局</w:t>
      </w:r>
    </w:p>
    <w:p>
      <w:pPr>
        <w:keepNext w:val="0"/>
        <w:keepLines w:val="0"/>
        <w:pageBreakBefore w:val="0"/>
        <w:widowControl w:val="0"/>
        <w:kinsoku/>
        <w:wordWrap/>
        <w:overflowPunct/>
        <w:topLinePunct w:val="0"/>
        <w:bidi w:val="0"/>
        <w:adjustRightInd w:val="0"/>
        <w:snapToGrid w:val="0"/>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eastAsia="zh-CN"/>
        </w:rPr>
        <w:t>加强统筹规划，</w:t>
      </w:r>
      <w:r>
        <w:rPr>
          <w:rFonts w:hint="eastAsia" w:ascii="仿宋_GB2312" w:hAnsi="仿宋_GB2312" w:eastAsia="仿宋_GB2312" w:cs="仿宋_GB2312"/>
          <w:sz w:val="32"/>
          <w:szCs w:val="32"/>
          <w:lang w:val="en" w:eastAsia="zh-CN"/>
        </w:rPr>
        <w:t>认真</w:t>
      </w:r>
      <w:r>
        <w:rPr>
          <w:rFonts w:hint="default" w:ascii="仿宋_GB2312" w:hAnsi="仿宋_GB2312" w:eastAsia="仿宋_GB2312" w:cs="仿宋_GB2312"/>
          <w:sz w:val="32"/>
          <w:szCs w:val="32"/>
          <w:lang w:val="en"/>
        </w:rPr>
        <w:t>落实</w:t>
      </w:r>
      <w:r>
        <w:rPr>
          <w:rFonts w:hint="eastAsia" w:ascii="仿宋_GB2312" w:hAnsi="仿宋_GB2312" w:eastAsia="仿宋_GB2312" w:cs="仿宋_GB2312"/>
          <w:sz w:val="32"/>
          <w:szCs w:val="32"/>
        </w:rPr>
        <w:t>覃伟中市长</w:t>
      </w:r>
      <w:r>
        <w:rPr>
          <w:rFonts w:hint="default" w:ascii="仿宋_GB2312" w:hAnsi="仿宋_GB2312" w:eastAsia="仿宋_GB2312" w:cs="仿宋_GB2312"/>
          <w:sz w:val="32"/>
          <w:szCs w:val="32"/>
          <w:lang w:val="en"/>
        </w:rPr>
        <w:t>关于“</w:t>
      </w:r>
      <w:r>
        <w:rPr>
          <w:rFonts w:hint="eastAsia" w:ascii="仿宋_GB2312" w:hAnsi="仿宋_GB2312" w:eastAsia="仿宋_GB2312" w:cs="仿宋_GB2312"/>
          <w:sz w:val="32"/>
          <w:szCs w:val="32"/>
        </w:rPr>
        <w:t>加强对城市生命线系统的顶层规划</w:t>
      </w:r>
      <w:r>
        <w:rPr>
          <w:rFonts w:hint="default" w:ascii="仿宋_GB2312" w:hAnsi="仿宋_GB2312" w:eastAsia="仿宋_GB2312" w:cs="仿宋_GB2312"/>
          <w:sz w:val="32"/>
          <w:szCs w:val="32"/>
          <w:lang w:val="en"/>
        </w:rPr>
        <w:t>”的指示精神</w:t>
      </w:r>
      <w:r>
        <w:rPr>
          <w:rFonts w:hint="eastAsia" w:ascii="仿宋_GB2312" w:hAnsi="仿宋_GB2312" w:eastAsia="仿宋_GB2312" w:cs="仿宋_GB2312"/>
          <w:sz w:val="32"/>
          <w:szCs w:val="32"/>
        </w:rPr>
        <w:t>，于2021年底签订《深圳市城市燃气管网系统布局规划》及配套安评、环评项目委托合同</w:t>
      </w:r>
      <w:r>
        <w:rPr>
          <w:rFonts w:hint="eastAsia" w:ascii="仿宋_GB2312" w:hAnsi="仿宋_GB2312" w:eastAsia="仿宋_GB2312" w:cs="仿宋_GB2312"/>
          <w:sz w:val="32"/>
          <w:szCs w:val="32"/>
          <w:lang w:eastAsia="zh-CN"/>
        </w:rPr>
        <w:t>，开展</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《深圳市城市燃气管网系统布局规划（2021-2035年）》编制</w:t>
      </w:r>
      <w:r>
        <w:rPr>
          <w:rFonts w:hint="eastAsia" w:ascii="仿宋_GB2312" w:hAnsi="仿宋_GB2312" w:eastAsia="仿宋_GB2312" w:cs="仿宋_GB2312"/>
          <w:sz w:val="32"/>
          <w:szCs w:val="32"/>
        </w:rPr>
        <w:t>。本规划将以国土空间规划为引领，以“多元韧性、清洁低碳”的现代能源体系发展趋势为导向，全面完善城市管网系统“三类管道、七种场站”布局，打造安全可靠、韧性高效、智慧融合的城市燃气管网系统，进一步提升燃气管网系统的综合服务能力，助力实现“双碳”目标和推进“双区”建设。2021年，</w:t>
      </w:r>
      <w:r>
        <w:rPr>
          <w:rFonts w:hint="eastAsia" w:ascii="仿宋_GB2312" w:hAnsi="仿宋_GB2312" w:eastAsia="仿宋_GB2312" w:cs="仿宋_GB2312"/>
          <w:sz w:val="32"/>
          <w:szCs w:val="32"/>
          <w:lang w:eastAsia="zh-CN"/>
        </w:rPr>
        <w:t>我</w:t>
      </w:r>
      <w:r>
        <w:rPr>
          <w:rFonts w:hint="eastAsia" w:ascii="仿宋_GB2312" w:hAnsi="仿宋_GB2312" w:eastAsia="仿宋_GB2312" w:cs="仿宋_GB2312"/>
          <w:sz w:val="32"/>
          <w:szCs w:val="32"/>
        </w:rPr>
        <w:t>市新增城市燃气管道超过1100公里（其中，超额完成市政府民生实事任务100公里的142%，即142.23公里），总长度达到8481公里，同比2020年增长15.4%；市政燃气管网覆盖率达到88.75%，比2020年提高3.6个百分点；全市新增管道天然气用户113万户，超过“十三五”新增总量（100万户），总户数达到375万户（其中，超额完成市政府民生实事任务25万户的453%，即113.29万户），同比2020年增长约43%；管道天然气普及率74.4%，同比2020年提高22个百分点</w:t>
      </w:r>
      <w:r>
        <w:rPr>
          <w:rFonts w:hint="default" w:ascii="仿宋_GB2312" w:hAnsi="仿宋_GB2312" w:eastAsia="仿宋_GB2312" w:cs="仿宋_GB2312"/>
          <w:sz w:val="32"/>
          <w:szCs w:val="32"/>
          <w:lang w:val="en"/>
        </w:rPr>
        <w:t>；</w:t>
      </w:r>
      <w:r>
        <w:rPr>
          <w:rFonts w:hint="eastAsia" w:ascii="仿宋_GB2312" w:hAnsi="仿宋_GB2312" w:eastAsia="仿宋_GB2312" w:cs="仿宋_GB2312"/>
          <w:sz w:val="32"/>
          <w:szCs w:val="32"/>
        </w:rPr>
        <w:t>2021年城市天然气消费量21.1亿立方米，同比2020年增长10%</w:t>
      </w:r>
      <w:r>
        <w:rPr>
          <w:rFonts w:hint="default" w:ascii="仿宋_GB2312" w:hAnsi="仿宋_GB2312" w:eastAsia="仿宋_GB2312" w:cs="仿宋_GB2312"/>
          <w:sz w:val="32"/>
          <w:szCs w:val="32"/>
          <w:lang w:val="en"/>
        </w:rPr>
        <w:t>；</w:t>
      </w:r>
      <w:r>
        <w:rPr>
          <w:rFonts w:hint="eastAsia" w:ascii="仿宋_GB2312" w:hAnsi="仿宋_GB2312" w:eastAsia="仿宋_GB2312" w:cs="仿宋_GB2312"/>
          <w:sz w:val="32"/>
          <w:szCs w:val="32"/>
        </w:rPr>
        <w:t>液化石油气钢瓶减少60万只，同比2020年底减少20%。</w:t>
      </w:r>
    </w:p>
    <w:p>
      <w:pPr>
        <w:pStyle w:val="27"/>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outlineLvl w:val="2"/>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2.加强燃气安全全方位全流程监管，有效降低</w:t>
      </w:r>
      <w:r>
        <w:rPr>
          <w:rFonts w:hint="default" w:ascii="仿宋_GB2312" w:hAnsi="仿宋_GB2312" w:eastAsia="仿宋_GB2312" w:cs="仿宋_GB2312"/>
          <w:b/>
          <w:bCs/>
          <w:color w:val="auto"/>
          <w:kern w:val="2"/>
          <w:sz w:val="32"/>
          <w:szCs w:val="32"/>
          <w:lang w:val="en" w:eastAsia="zh-CN" w:bidi="ar-SA"/>
        </w:rPr>
        <w:t>燃气</w:t>
      </w:r>
      <w:r>
        <w:rPr>
          <w:rFonts w:hint="eastAsia" w:ascii="仿宋_GB2312" w:hAnsi="仿宋_GB2312" w:eastAsia="仿宋_GB2312" w:cs="仿宋_GB2312"/>
          <w:b/>
          <w:bCs/>
          <w:color w:val="auto"/>
          <w:kern w:val="2"/>
          <w:sz w:val="32"/>
          <w:szCs w:val="32"/>
          <w:lang w:val="en" w:eastAsia="zh-CN" w:bidi="ar-SA"/>
        </w:rPr>
        <w:t>事故</w:t>
      </w:r>
      <w:r>
        <w:rPr>
          <w:rFonts w:hint="eastAsia" w:ascii="仿宋_GB2312" w:hAnsi="仿宋_GB2312" w:eastAsia="仿宋_GB2312" w:cs="仿宋_GB2312"/>
          <w:b/>
          <w:bCs/>
          <w:color w:val="auto"/>
          <w:kern w:val="2"/>
          <w:sz w:val="32"/>
          <w:szCs w:val="32"/>
          <w:lang w:val="en-US" w:eastAsia="zh-CN" w:bidi="ar-SA"/>
        </w:rPr>
        <w:t>风险</w:t>
      </w:r>
    </w:p>
    <w:p>
      <w:pPr>
        <w:pStyle w:val="27"/>
        <w:keepNext w:val="0"/>
        <w:keepLines w:val="0"/>
        <w:pageBreakBefore w:val="0"/>
        <w:widowControl w:val="0"/>
        <w:kinsoku/>
        <w:wordWrap/>
        <w:overflowPunct/>
        <w:topLinePunct w:val="0"/>
        <w:autoSpaceDE w:val="0"/>
        <w:autoSpaceDN w:val="0"/>
        <w:bidi w:val="0"/>
        <w:adjustRightInd w:val="0"/>
        <w:snapToGrid/>
        <w:spacing w:line="560" w:lineRule="exact"/>
        <w:ind w:firstLine="640" w:firstLineChars="200"/>
        <w:jc w:val="both"/>
        <w:textAlignment w:val="auto"/>
        <w:rPr>
          <w:rFonts w:hint="eastAsia" w:ascii="仿宋_GB2312" w:hAnsi="仿宋_GB2312" w:eastAsia="仿宋_GB2312" w:cs="仿宋_GB2312"/>
          <w:sz w:val="32"/>
          <w:szCs w:val="32"/>
        </w:rPr>
      </w:pPr>
      <w:r>
        <w:rPr>
          <w:rFonts w:hint="eastAsia" w:ascii="仿宋_GB2312" w:hAnsi="仿宋_GB2312" w:eastAsia="仿宋_GB2312" w:cs="仿宋_GB2312"/>
          <w:color w:val="auto"/>
          <w:kern w:val="2"/>
          <w:sz w:val="32"/>
          <w:szCs w:val="32"/>
          <w:lang w:val="en-US" w:eastAsia="zh-CN" w:bidi="ar-SA"/>
        </w:rPr>
        <w:t>严格落实“三管三必须”要求，牢记安全生产“国之大者”，20</w:t>
      </w:r>
      <w:r>
        <w:rPr>
          <w:rFonts w:hint="default" w:ascii="仿宋_GB2312" w:hAnsi="仿宋_GB2312" w:eastAsia="仿宋_GB2312" w:cs="仿宋_GB2312"/>
          <w:color w:val="auto"/>
          <w:kern w:val="2"/>
          <w:sz w:val="32"/>
          <w:szCs w:val="32"/>
          <w:lang w:val="en" w:eastAsia="zh-CN" w:bidi="ar-SA"/>
        </w:rPr>
        <w:t>21</w:t>
      </w:r>
      <w:r>
        <w:rPr>
          <w:rFonts w:hint="eastAsia" w:ascii="仿宋_GB2312" w:hAnsi="仿宋_GB2312" w:eastAsia="仿宋_GB2312" w:cs="仿宋_GB2312"/>
          <w:color w:val="auto"/>
          <w:kern w:val="2"/>
          <w:sz w:val="32"/>
          <w:szCs w:val="32"/>
          <w:lang w:val="en-US" w:eastAsia="zh-CN" w:bidi="ar-SA"/>
        </w:rPr>
        <w:t>年共支出561.9万元，通过编制燃气场站安全检查指引</w:t>
      </w:r>
      <w:r>
        <w:rPr>
          <w:rFonts w:hint="default" w:ascii="仿宋_GB2312" w:hAnsi="仿宋_GB2312" w:eastAsia="仿宋_GB2312" w:cs="仿宋_GB2312"/>
          <w:color w:val="auto"/>
          <w:kern w:val="2"/>
          <w:sz w:val="32"/>
          <w:szCs w:val="32"/>
          <w:lang w:val="en" w:eastAsia="zh-CN" w:bidi="ar-SA"/>
        </w:rPr>
        <w:t>、</w:t>
      </w:r>
      <w:r>
        <w:rPr>
          <w:rFonts w:hint="eastAsia" w:ascii="仿宋_GB2312" w:hAnsi="仿宋_GB2312" w:eastAsia="仿宋_GB2312" w:cs="仿宋_GB2312"/>
          <w:color w:val="auto"/>
          <w:kern w:val="2"/>
          <w:sz w:val="32"/>
          <w:szCs w:val="32"/>
          <w:lang w:val="en-US" w:eastAsia="zh-CN" w:bidi="ar-SA"/>
        </w:rPr>
        <w:t>推动气源适配性标识工作</w:t>
      </w:r>
      <w:r>
        <w:rPr>
          <w:rFonts w:hint="default" w:ascii="仿宋_GB2312" w:hAnsi="仿宋_GB2312" w:eastAsia="仿宋_GB2312" w:cs="仿宋_GB2312"/>
          <w:color w:val="auto"/>
          <w:kern w:val="2"/>
          <w:sz w:val="32"/>
          <w:szCs w:val="32"/>
          <w:lang w:val="en" w:eastAsia="zh-CN" w:bidi="ar-SA"/>
        </w:rPr>
        <w:t>、</w:t>
      </w:r>
      <w:r>
        <w:rPr>
          <w:rFonts w:hint="eastAsia" w:ascii="仿宋_GB2312" w:hAnsi="仿宋_GB2312" w:eastAsia="仿宋_GB2312" w:cs="仿宋_GB2312"/>
          <w:color w:val="auto"/>
          <w:kern w:val="2"/>
          <w:sz w:val="32"/>
          <w:szCs w:val="32"/>
          <w:lang w:val="en" w:eastAsia="zh-CN" w:bidi="ar-SA"/>
        </w:rPr>
        <w:t>开发</w:t>
      </w:r>
      <w:r>
        <w:rPr>
          <w:rFonts w:hint="eastAsia" w:ascii="仿宋_GB2312" w:hAnsi="仿宋_GB2312" w:eastAsia="仿宋_GB2312" w:cs="仿宋_GB2312"/>
          <w:color w:val="auto"/>
          <w:kern w:val="2"/>
          <w:sz w:val="32"/>
          <w:szCs w:val="32"/>
          <w:lang w:val="en-US" w:eastAsia="zh-CN" w:bidi="ar-SA"/>
        </w:rPr>
        <w:t>瓶装燃气气瓶信息化监管平台</w:t>
      </w:r>
      <w:r>
        <w:rPr>
          <w:rFonts w:hint="default" w:ascii="仿宋_GB2312" w:hAnsi="仿宋_GB2312" w:eastAsia="仿宋_GB2312" w:cs="仿宋_GB2312"/>
          <w:color w:val="auto"/>
          <w:kern w:val="2"/>
          <w:sz w:val="32"/>
          <w:szCs w:val="32"/>
          <w:lang w:val="en" w:eastAsia="zh-CN" w:bidi="ar-SA"/>
        </w:rPr>
        <w:t>、</w:t>
      </w:r>
      <w:r>
        <w:rPr>
          <w:rFonts w:hint="eastAsia" w:ascii="仿宋_GB2312" w:hAnsi="仿宋_GB2312" w:eastAsia="仿宋_GB2312" w:cs="仿宋_GB2312"/>
          <w:color w:val="auto"/>
          <w:kern w:val="2"/>
          <w:sz w:val="32"/>
          <w:szCs w:val="32"/>
          <w:lang w:val="en-US" w:eastAsia="zh-CN" w:bidi="ar-SA"/>
        </w:rPr>
        <w:t>灶前气质、压力和瓶装气抽检</w:t>
      </w:r>
      <w:r>
        <w:rPr>
          <w:rFonts w:hint="default" w:ascii="仿宋_GB2312" w:hAnsi="仿宋_GB2312" w:eastAsia="仿宋_GB2312" w:cs="仿宋_GB2312"/>
          <w:color w:val="auto"/>
          <w:kern w:val="2"/>
          <w:sz w:val="32"/>
          <w:szCs w:val="32"/>
          <w:lang w:val="en" w:eastAsia="zh-CN" w:bidi="ar-SA"/>
        </w:rPr>
        <w:t>、</w:t>
      </w:r>
      <w:r>
        <w:rPr>
          <w:rFonts w:hint="eastAsia" w:ascii="仿宋_GB2312" w:hAnsi="仿宋_GB2312" w:eastAsia="仿宋_GB2312" w:cs="仿宋_GB2312"/>
          <w:color w:val="auto"/>
          <w:kern w:val="2"/>
          <w:sz w:val="32"/>
          <w:szCs w:val="32"/>
          <w:lang w:val="en" w:eastAsia="zh-CN" w:bidi="ar-SA"/>
        </w:rPr>
        <w:t>建立</w:t>
      </w:r>
      <w:r>
        <w:rPr>
          <w:rFonts w:hint="eastAsia" w:ascii="仿宋_GB2312" w:hAnsi="仿宋_GB2312" w:eastAsia="仿宋_GB2312" w:cs="仿宋_GB2312"/>
          <w:color w:val="auto"/>
          <w:kern w:val="2"/>
          <w:sz w:val="32"/>
          <w:szCs w:val="32"/>
          <w:lang w:val="en-US" w:eastAsia="zh-CN" w:bidi="ar-SA"/>
        </w:rPr>
        <w:t>“燃气管道安全保护学习”平台</w:t>
      </w:r>
      <w:r>
        <w:rPr>
          <w:rFonts w:hint="default" w:ascii="仿宋_GB2312" w:hAnsi="仿宋_GB2312" w:eastAsia="仿宋_GB2312" w:cs="仿宋_GB2312"/>
          <w:color w:val="auto"/>
          <w:kern w:val="2"/>
          <w:sz w:val="32"/>
          <w:szCs w:val="32"/>
          <w:lang w:val="en" w:eastAsia="zh-CN" w:bidi="ar-SA"/>
        </w:rPr>
        <w:t>、</w:t>
      </w:r>
      <w:r>
        <w:rPr>
          <w:rFonts w:hint="eastAsia" w:ascii="仿宋_GB2312" w:hAnsi="仿宋_GB2312" w:eastAsia="仿宋_GB2312" w:cs="仿宋_GB2312"/>
          <w:color w:val="auto"/>
          <w:kern w:val="2"/>
          <w:sz w:val="32"/>
          <w:szCs w:val="32"/>
          <w:lang w:val="en-US" w:eastAsia="zh-CN" w:bidi="ar-SA"/>
        </w:rPr>
        <w:t>餐饮场所用气安全监督抽查</w:t>
      </w:r>
      <w:r>
        <w:rPr>
          <w:rFonts w:hint="default" w:ascii="仿宋_GB2312" w:hAnsi="仿宋_GB2312" w:eastAsia="仿宋_GB2312" w:cs="仿宋_GB2312"/>
          <w:color w:val="auto"/>
          <w:kern w:val="2"/>
          <w:sz w:val="32"/>
          <w:szCs w:val="32"/>
          <w:lang w:val="en" w:eastAsia="zh-CN" w:bidi="ar-SA"/>
        </w:rPr>
        <w:t>、</w:t>
      </w:r>
      <w:r>
        <w:rPr>
          <w:rFonts w:hint="eastAsia" w:ascii="仿宋_GB2312" w:hAnsi="仿宋_GB2312" w:eastAsia="仿宋_GB2312" w:cs="仿宋_GB2312"/>
          <w:color w:val="auto"/>
          <w:kern w:val="2"/>
          <w:sz w:val="32"/>
          <w:szCs w:val="32"/>
          <w:lang w:val="en-US" w:eastAsia="zh-CN" w:bidi="ar-SA"/>
        </w:rPr>
        <w:t>委托开展燃气场站安全检查、燃气工程质量监督抽检</w:t>
      </w:r>
      <w:r>
        <w:rPr>
          <w:rFonts w:hint="default" w:ascii="仿宋_GB2312" w:hAnsi="仿宋_GB2312" w:eastAsia="仿宋_GB2312" w:cs="仿宋_GB2312"/>
          <w:color w:val="auto"/>
          <w:kern w:val="2"/>
          <w:sz w:val="32"/>
          <w:szCs w:val="32"/>
          <w:lang w:val="en" w:eastAsia="zh-CN" w:bidi="ar-SA"/>
        </w:rPr>
        <w:t>、</w:t>
      </w:r>
      <w:r>
        <w:rPr>
          <w:rFonts w:hint="eastAsia" w:ascii="仿宋_GB2312" w:hAnsi="仿宋_GB2312" w:eastAsia="仿宋_GB2312" w:cs="仿宋_GB2312"/>
          <w:color w:val="auto"/>
          <w:kern w:val="2"/>
          <w:sz w:val="32"/>
          <w:szCs w:val="32"/>
          <w:lang w:val="en-US" w:eastAsia="zh-CN" w:bidi="ar-SA"/>
        </w:rPr>
        <w:t>编制非居用气安全监督管理办法</w:t>
      </w:r>
      <w:r>
        <w:rPr>
          <w:rFonts w:hint="default" w:ascii="仿宋_GB2312" w:hAnsi="仿宋_GB2312" w:eastAsia="仿宋_GB2312" w:cs="仿宋_GB2312"/>
          <w:color w:val="auto"/>
          <w:kern w:val="2"/>
          <w:sz w:val="32"/>
          <w:szCs w:val="32"/>
          <w:lang w:val="en" w:eastAsia="zh-CN" w:bidi="ar-SA"/>
        </w:rPr>
        <w:t>多措并举</w:t>
      </w:r>
      <w:r>
        <w:rPr>
          <w:rFonts w:hint="eastAsia" w:ascii="仿宋_GB2312" w:hAnsi="仿宋_GB2312" w:eastAsia="仿宋_GB2312" w:cs="仿宋_GB2312"/>
          <w:color w:val="auto"/>
          <w:kern w:val="2"/>
          <w:sz w:val="32"/>
          <w:szCs w:val="32"/>
          <w:lang w:val="en" w:eastAsia="zh-CN" w:bidi="ar-SA"/>
        </w:rPr>
        <w:t>，全面提升燃气安全管理水平</w:t>
      </w:r>
      <w:r>
        <w:rPr>
          <w:rFonts w:hint="default" w:ascii="仿宋_GB2312" w:hAnsi="仿宋_GB2312" w:eastAsia="仿宋_GB2312" w:cs="仿宋_GB2312"/>
          <w:color w:val="auto"/>
          <w:kern w:val="2"/>
          <w:sz w:val="32"/>
          <w:szCs w:val="32"/>
          <w:lang w:val="en" w:eastAsia="zh-CN" w:bidi="ar-SA"/>
        </w:rPr>
        <w:t>。</w:t>
      </w:r>
      <w:r>
        <w:rPr>
          <w:rFonts w:hint="default" w:ascii="仿宋_GB2312" w:hAnsi="仿宋_GB2312" w:eastAsia="仿宋_GB2312" w:cs="仿宋_GB2312"/>
          <w:b/>
          <w:bCs/>
          <w:color w:val="auto"/>
          <w:kern w:val="2"/>
          <w:sz w:val="32"/>
          <w:szCs w:val="32"/>
          <w:lang w:val="en" w:eastAsia="zh-CN" w:bidi="ar-SA"/>
        </w:rPr>
        <w:t>一是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完成我市燃气场站检查的标准及操作指引编制，</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为燃气场站检查提供技术支持；</w:t>
      </w:r>
      <w:r>
        <w:rPr>
          <w:rFonts w:hint="default" w:ascii="仿宋_GB2312" w:hAnsi="仿宋_GB2312" w:eastAsia="仿宋_GB2312" w:cs="仿宋_GB2312"/>
          <w:b/>
          <w:bCs/>
          <w:color w:val="000000" w:themeColor="text1"/>
          <w:sz w:val="32"/>
          <w:szCs w:val="32"/>
          <w:lang w:val="en" w:eastAsia="zh-CN"/>
          <w14:textFill>
            <w14:solidFill>
              <w14:schemeClr w14:val="tx1"/>
            </w14:solidFill>
          </w14:textFill>
        </w:rPr>
        <w:t>二是</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组织</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对天然气98个居民用户气样样品和液化石油气56个气样样品</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抽检</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形成</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《2021年深圳市灶前气质、压力和瓶装气抽检工作报告》</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w:t>
      </w:r>
      <w:r>
        <w:rPr>
          <w:rFonts w:hint="eastAsia" w:ascii="仿宋_GB2312" w:hAnsi="仿宋_GB2312" w:eastAsia="仿宋_GB2312" w:cs="仿宋_GB2312"/>
          <w:color w:val="000000" w:themeColor="text1"/>
          <w:sz w:val="32"/>
          <w:szCs w:val="32"/>
          <w:lang w:val="en" w:eastAsia="zh-CN"/>
          <w14:textFill>
            <w14:solidFill>
              <w14:schemeClr w14:val="tx1"/>
            </w14:solidFill>
          </w14:textFill>
        </w:rPr>
        <w:t>强化</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气源质量安全</w:t>
      </w:r>
      <w:r>
        <w:rPr>
          <w:rFonts w:hint="eastAsia" w:ascii="仿宋_GB2312" w:hAnsi="仿宋_GB2312" w:eastAsia="仿宋_GB2312" w:cs="仿宋_GB2312"/>
          <w:color w:val="000000" w:themeColor="text1"/>
          <w:sz w:val="32"/>
          <w:szCs w:val="32"/>
          <w:lang w:val="en" w:eastAsia="zh-CN"/>
          <w14:textFill>
            <w14:solidFill>
              <w14:schemeClr w14:val="tx1"/>
            </w14:solidFill>
          </w14:textFill>
        </w:rPr>
        <w:t>管控</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w:t>
      </w:r>
      <w:r>
        <w:rPr>
          <w:rFonts w:hint="default" w:ascii="仿宋_GB2312" w:hAnsi="仿宋_GB2312" w:eastAsia="仿宋_GB2312" w:cs="仿宋_GB2312"/>
          <w:b/>
          <w:bCs/>
          <w:color w:val="000000" w:themeColor="text1"/>
          <w:sz w:val="32"/>
          <w:szCs w:val="32"/>
          <w:lang w:val="en" w:eastAsia="zh-CN"/>
          <w14:textFill>
            <w14:solidFill>
              <w14:schemeClr w14:val="tx1"/>
            </w14:solidFill>
          </w14:textFill>
        </w:rPr>
        <w:t>三是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开发深圳市燃气气瓶信息化管理软件，</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实现瓶装燃气气瓶登记、检测、报废全生命周期管理</w:t>
      </w:r>
      <w:r>
        <w:rPr>
          <w:rFonts w:hint="eastAsia" w:ascii="仿宋_GB2312" w:hAnsi="仿宋_GB2312" w:eastAsia="仿宋_GB2312" w:cs="仿宋_GB2312"/>
          <w:color w:val="000000" w:themeColor="text1"/>
          <w:sz w:val="32"/>
          <w:szCs w:val="32"/>
          <w:lang w:val="en" w:eastAsia="zh-CN"/>
          <w14:textFill>
            <w14:solidFill>
              <w14:schemeClr w14:val="tx1"/>
            </w14:solidFill>
          </w14:textFill>
        </w:rPr>
        <w:t>以及</w:t>
      </w:r>
      <w:r>
        <w:rPr>
          <w:rFonts w:hint="default" w:ascii="仿宋_GB2312" w:hAnsi="仿宋_GB2312" w:eastAsia="仿宋_GB2312" w:cs="仿宋_GB2312"/>
          <w:color w:val="000000" w:themeColor="text1"/>
          <w:sz w:val="32"/>
          <w:szCs w:val="32"/>
          <w:lang w:val="en" w:eastAsia="zh-CN"/>
          <w14:textFill>
            <w14:solidFill>
              <w14:schemeClr w14:val="tx1"/>
            </w14:solidFill>
          </w14:textFill>
        </w:rPr>
        <w:t>从充装、运输、储存、配送到使用的全过程监管</w:t>
      </w:r>
      <w:r>
        <w:rPr>
          <w:rFonts w:hint="eastAsia" w:ascii="仿宋_GB2312" w:hAnsi="仿宋_GB2312" w:eastAsia="仿宋_GB2312" w:cs="仿宋_GB2312"/>
          <w:color w:val="000000" w:themeColor="text1"/>
          <w:sz w:val="32"/>
          <w:szCs w:val="32"/>
          <w:lang w:val="en" w:eastAsia="zh-CN"/>
          <w14:textFill>
            <w14:solidFill>
              <w14:schemeClr w14:val="tx1"/>
            </w14:solidFill>
          </w14:textFill>
        </w:rPr>
        <w:t>；</w:t>
      </w:r>
      <w:r>
        <w:rPr>
          <w:rFonts w:hint="eastAsia" w:ascii="仿宋_GB2312" w:hAnsi="仿宋_GB2312" w:eastAsia="仿宋_GB2312" w:cs="仿宋_GB2312"/>
          <w:b/>
          <w:bCs/>
          <w:color w:val="000000" w:themeColor="text1"/>
          <w:sz w:val="32"/>
          <w:szCs w:val="32"/>
          <w:lang w:val="en" w:eastAsia="zh-CN"/>
          <w14:textFill>
            <w14:solidFill>
              <w14:schemeClr w14:val="tx1"/>
            </w14:solidFill>
          </w14:textFill>
        </w:rPr>
        <w:t>四是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进行燃气器具气源适配性标识市场粘贴率调查，发放气源适配性标识78万张，保障用户使用天然气的安全性；</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五是</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开发</w:t>
      </w:r>
      <w:r>
        <w:rPr>
          <w:rFonts w:hint="eastAsia" w:ascii="仿宋_GB2312" w:hAnsi="仿宋_GB2312" w:eastAsia="仿宋_GB2312" w:cs="仿宋_GB2312"/>
          <w:color w:val="auto"/>
          <w:kern w:val="2"/>
          <w:sz w:val="32"/>
          <w:szCs w:val="32"/>
          <w:lang w:val="en-US" w:eastAsia="zh-CN" w:bidi="ar-SA"/>
        </w:rPr>
        <w:t>“燃气管道安全保护学习”平台，实现第三方工地关键人员“先培训后上岗”，降低第三方事故率；</w:t>
      </w:r>
      <w:r>
        <w:rPr>
          <w:rFonts w:hint="eastAsia" w:ascii="仿宋_GB2312" w:hAnsi="仿宋_GB2312" w:eastAsia="仿宋_GB2312" w:cs="仿宋_GB2312"/>
          <w:b/>
          <w:bCs/>
          <w:color w:val="auto"/>
          <w:kern w:val="2"/>
          <w:sz w:val="32"/>
          <w:szCs w:val="32"/>
          <w:lang w:val="en-US" w:eastAsia="zh-CN" w:bidi="ar-SA"/>
        </w:rPr>
        <w:t>六是</w:t>
      </w:r>
      <w:r>
        <w:rPr>
          <w:rFonts w:hint="eastAsia" w:ascii="仿宋_GB2312" w:hAnsi="仿宋_GB2312" w:eastAsia="仿宋_GB2312" w:cs="仿宋_GB2312"/>
          <w:b w:val="0"/>
          <w:bCs w:val="0"/>
          <w:color w:val="auto"/>
          <w:kern w:val="2"/>
          <w:sz w:val="32"/>
          <w:szCs w:val="32"/>
          <w:lang w:val="en-US" w:eastAsia="zh-CN" w:bidi="ar-SA"/>
        </w:rPr>
        <w:t>紧盯重点行业，</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完成对我市120家餐饮场所的监督抽查，指导督促降低餐饮场所用气安全风险；</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七是</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聚焦高风险区域，完成对我市</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60个燃气场站的检查，形成《2021年度深圳市燃气场站安全检查总结报告》，防范化解场站端安全风险；</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八是</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关注工程建设环节，开展工程质量监督抽查、把好材料质量安全关，实现“本质安全”；</w:t>
      </w: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九是</w:t>
      </w:r>
      <w:r>
        <w:rPr>
          <w:rFonts w:hint="eastAsia" w:ascii="仿宋_GB2312" w:hAnsi="仿宋_GB2312" w:eastAsia="仿宋_GB2312" w:cs="仿宋_GB2312"/>
          <w:b w:val="0"/>
          <w:bCs w:val="0"/>
          <w:color w:val="000000" w:themeColor="text1"/>
          <w:sz w:val="32"/>
          <w:szCs w:val="32"/>
          <w:lang w:val="en-US" w:eastAsia="zh-CN"/>
          <w14:textFill>
            <w14:solidFill>
              <w14:schemeClr w14:val="tx1"/>
            </w14:solidFill>
          </w14:textFill>
        </w:rPr>
        <w:t>厘清用气主体、供气主体、监管部门等各方法律责任，起草《深圳市非居民用户用气安全监督管理办法》并通过专家评审。</w:t>
      </w:r>
      <w:r>
        <w:rPr>
          <w:rFonts w:hint="eastAsia" w:ascii="仿宋_GB2312" w:hAnsi="仿宋_GB2312" w:eastAsia="仿宋_GB2312" w:cs="仿宋_GB2312"/>
          <w:sz w:val="32"/>
          <w:szCs w:val="32"/>
          <w:lang w:val="en-US" w:eastAsia="zh-CN"/>
        </w:rPr>
        <w:t>2021年，我市</w:t>
      </w:r>
      <w:r>
        <w:rPr>
          <w:rFonts w:hint="eastAsia" w:ascii="仿宋_GB2312" w:hAnsi="仿宋_GB2312" w:eastAsia="仿宋_GB2312" w:cs="仿宋_GB2312"/>
          <w:sz w:val="32"/>
          <w:szCs w:val="32"/>
        </w:rPr>
        <w:t>未发生较大以上燃气安全生产事故，保持高压、次高压燃气管道零事故，第三方破坏中低压燃气管道事故9起，同比2020年降低44%，百</w:t>
      </w:r>
      <w:bookmarkStart w:id="13" w:name="_GoBack"/>
      <w:bookmarkEnd w:id="13"/>
      <w:r>
        <w:rPr>
          <w:rFonts w:hint="eastAsia" w:ascii="仿宋_GB2312" w:hAnsi="仿宋_GB2312" w:eastAsia="仿宋_GB2312" w:cs="仿宋_GB2312"/>
          <w:sz w:val="32"/>
          <w:szCs w:val="32"/>
        </w:rPr>
        <w:t>公里事故率降低到0.1，同比2020年降低52%。</w:t>
      </w:r>
    </w:p>
    <w:p>
      <w:pPr>
        <w:pStyle w:val="27"/>
        <w:keepNext w:val="0"/>
        <w:keepLines w:val="0"/>
        <w:pageBreakBefore w:val="0"/>
        <w:widowControl w:val="0"/>
        <w:kinsoku/>
        <w:wordWrap/>
        <w:overflowPunct/>
        <w:topLinePunct w:val="0"/>
        <w:autoSpaceDE w:val="0"/>
        <w:autoSpaceDN w:val="0"/>
        <w:bidi w:val="0"/>
        <w:adjustRightInd w:val="0"/>
        <w:snapToGrid/>
        <w:spacing w:line="560" w:lineRule="exact"/>
        <w:ind w:firstLine="643" w:firstLineChars="200"/>
        <w:textAlignment w:val="auto"/>
        <w:outlineLvl w:val="2"/>
        <w:rPr>
          <w:rFonts w:hint="eastAsia" w:ascii="仿宋_GB2312" w:hAnsi="仿宋_GB2312" w:eastAsia="仿宋_GB2312" w:cs="仿宋_GB2312"/>
          <w:b/>
          <w:bCs/>
          <w:color w:val="auto"/>
          <w:kern w:val="2"/>
          <w:sz w:val="32"/>
          <w:szCs w:val="32"/>
          <w:lang w:val="en-US" w:eastAsia="zh-CN" w:bidi="ar-SA"/>
        </w:rPr>
      </w:pPr>
      <w:r>
        <w:rPr>
          <w:rFonts w:hint="eastAsia" w:ascii="仿宋_GB2312" w:hAnsi="仿宋_GB2312" w:eastAsia="仿宋_GB2312" w:cs="仿宋_GB2312"/>
          <w:b/>
          <w:bCs/>
          <w:color w:val="auto"/>
          <w:kern w:val="2"/>
          <w:sz w:val="32"/>
          <w:szCs w:val="32"/>
          <w:lang w:val="en-US" w:eastAsia="zh-CN" w:bidi="ar-SA"/>
        </w:rPr>
        <w:t>3.强化重点人群安全宣传培训，进一步提升燃气安全意识</w:t>
      </w:r>
    </w:p>
    <w:p>
      <w:pPr>
        <w:pStyle w:val="71"/>
        <w:keepNext w:val="0"/>
        <w:keepLines w:val="0"/>
        <w:pageBreakBefore w:val="0"/>
        <w:widowControl w:val="0"/>
        <w:tabs>
          <w:tab w:val="left" w:pos="1425"/>
        </w:tabs>
        <w:kinsoku/>
        <w:wordWrap/>
        <w:overflowPunct/>
        <w:topLinePunct w:val="0"/>
        <w:autoSpaceDE/>
        <w:autoSpaceDN/>
        <w:bidi w:val="0"/>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val="en-US" w:eastAsia="zh-CN"/>
        </w:rPr>
        <w:t>高度重视培训工作，2021年共支出336.4万元，重点支持开展第三方工地施工从业人员、燃气商业用户及网格员等重点人群安全宣传培训，结合燃气安全进社区、进校园、公共交通媒体宣传等多种形式，提升市民群众燃气安全意识，在全市范围内营造浓厚的安全文化氛围。其中，</w:t>
      </w:r>
      <w:r>
        <w:rPr>
          <w:rFonts w:hint="eastAsia" w:ascii="仿宋_GB2312" w:hAnsi="仿宋_GB2312" w:eastAsia="仿宋_GB2312" w:cs="仿宋_GB2312"/>
          <w:color w:val="000000" w:themeColor="text1"/>
          <w:sz w:val="32"/>
          <w:szCs w:val="32"/>
          <w:lang w:val="en-US" w:eastAsia="zh-CN"/>
          <w14:textFill>
            <w14:solidFill>
              <w14:schemeClr w14:val="tx1"/>
            </w14:solidFill>
          </w14:textFill>
        </w:rPr>
        <w:t>在“燃气管道保护宣传及普法宣传资料印刷”方面，印刷燃气管道第三方施工工地档案文件夹10400个、燃气宣传折页3000份、燃气行业法律法规汇编3000册、宣传不干胶贴纸2600张；在“燃气安全进社区、进校园”方面，在50个学校开展“燃气安全系万家”校园行活动，开展“燃气安全系万家”社区行活动30场，开展板报评比活动并联合媒体播报；在“燃气商业用户和网格员宣传教育”方面，对8312名燃气商业用户、5973名网格员用户进行培训，培训人数为约定人数190%，总体好评率98%；在“公共交通媒体普及燃气安全知识”方面，委托地铁广告公司播放燃气安全系列视频，播放时间16周、屏幕播放频次960秒/天/屏，在深圳6处购物中心数字大屏视频播放2周、屏幕播放频次1200秒/天/屏。</w:t>
      </w:r>
    </w:p>
    <w:p>
      <w:pPr>
        <w:keepNext w:val="0"/>
        <w:keepLines w:val="0"/>
        <w:pageBreakBefore w:val="0"/>
        <w:widowControl w:val="0"/>
        <w:kinsoku/>
        <w:wordWrap/>
        <w:overflowPunct/>
        <w:topLinePunct w:val="0"/>
        <w:bidi w:val="0"/>
        <w:adjustRightInd w:val="0"/>
        <w:snapToGrid w:val="0"/>
        <w:spacing w:line="560" w:lineRule="exact"/>
        <w:ind w:firstLine="643" w:firstLineChars="200"/>
        <w:textAlignment w:val="auto"/>
        <w:outlineLvl w:val="2"/>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4.推动燃气应急保供和服务提升，助力燃气用气营商环境保持全国领先</w:t>
      </w:r>
    </w:p>
    <w:p>
      <w:pPr>
        <w:keepNext w:val="0"/>
        <w:keepLines w:val="0"/>
        <w:pageBreakBefore w:val="0"/>
        <w:widowControl w:val="0"/>
        <w:shd w:val="clear" w:color="auto" w:fill="auto"/>
        <w:kinsoku/>
        <w:wordWrap/>
        <w:overflowPunct/>
        <w:topLinePunct w:val="0"/>
        <w:autoSpaceDE/>
        <w:autoSpaceDN/>
        <w:bidi w:val="0"/>
        <w:adjustRightInd w:val="0"/>
        <w:snapToGrid w:val="0"/>
        <w:spacing w:before="0" w:after="0" w:line="560" w:lineRule="exact"/>
        <w:ind w:left="0" w:right="0" w:firstLine="640" w:firstLineChars="200"/>
        <w:jc w:val="both"/>
        <w:textAlignment w:val="auto"/>
        <w:rPr>
          <w:rFonts w:hint="eastAsia" w:ascii="仿宋_GB2312" w:hAnsi="仿宋_GB2312" w:eastAsia="仿宋_GB2312" w:cs="仿宋_GB2312"/>
          <w:color w:val="000000" w:themeColor="text1"/>
          <w:spacing w:val="0"/>
          <w:w w:val="100"/>
          <w:position w:val="0"/>
          <w:sz w:val="32"/>
          <w:szCs w:val="32"/>
          <w:lang w:bidi="zh-TW"/>
          <w14:textFill>
            <w14:solidFill>
              <w14:schemeClr w14:val="tx1"/>
            </w14:solidFill>
          </w14:textFill>
        </w:rPr>
      </w:pPr>
      <w:r>
        <w:rPr>
          <w:rFonts w:hint="eastAsia" w:ascii="仿宋_GB2312" w:hAnsi="仿宋_GB2312" w:eastAsia="仿宋_GB2312" w:cs="仿宋_GB2312"/>
          <w:sz w:val="32"/>
          <w:szCs w:val="32"/>
          <w:lang w:eastAsia="zh-CN"/>
        </w:rPr>
        <w:t>高度重视燃气应急保供和服务提升，</w:t>
      </w:r>
      <w:r>
        <w:rPr>
          <w:rFonts w:hint="eastAsia" w:ascii="仿宋_GB2312" w:hAnsi="仿宋_GB2312" w:eastAsia="仿宋_GB2312" w:cs="仿宋_GB2312"/>
          <w:b/>
          <w:bCs/>
          <w:sz w:val="32"/>
          <w:szCs w:val="32"/>
          <w:lang w:eastAsia="zh-CN"/>
        </w:rPr>
        <w:t>一是</w:t>
      </w:r>
      <w:r>
        <w:rPr>
          <w:rFonts w:hint="eastAsia" w:ascii="仿宋_GB2312" w:hAnsi="仿宋_GB2312" w:eastAsia="仿宋_GB2312" w:cs="仿宋_GB2312"/>
          <w:sz w:val="32"/>
          <w:szCs w:val="32"/>
          <w:lang w:eastAsia="zh-CN"/>
        </w:rPr>
        <w:t>委托</w:t>
      </w:r>
      <w:r>
        <w:rPr>
          <w:rFonts w:hint="eastAsia" w:ascii="仿宋_GB2312" w:hAnsi="仿宋_GB2312" w:eastAsia="仿宋_GB2312" w:cs="仿宋_GB2312"/>
          <w:sz w:val="32"/>
          <w:szCs w:val="32"/>
        </w:rPr>
        <w:t>深圳市燃气集团完成全市天然气储备1663万立方米</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液化石油气储备6795吨的任务，有效提升我市燃气应急储备能力，有效完善储备体系和机制</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eastAsia="zh-CN"/>
        </w:rPr>
        <w:t>二是</w:t>
      </w:r>
      <w:r>
        <w:rPr>
          <w:rFonts w:hint="eastAsia" w:ascii="仿宋_GB2312" w:hAnsi="仿宋_GB2312" w:eastAsia="仿宋_GB2312" w:cs="仿宋_GB2312"/>
          <w:sz w:val="32"/>
          <w:szCs w:val="32"/>
        </w:rPr>
        <w:t>联合市燃气集团推出零跑腿、零资料、零费用、零审批的燃气报装“四零”服务</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b/>
          <w:bCs/>
          <w:sz w:val="32"/>
          <w:szCs w:val="32"/>
          <w:lang w:eastAsia="zh-CN"/>
        </w:rPr>
        <w:t>三是</w:t>
      </w:r>
      <w:r>
        <w:rPr>
          <w:rFonts w:hint="eastAsia" w:ascii="仿宋_GB2312" w:hAnsi="仿宋_GB2312" w:eastAsia="仿宋_GB2312" w:cs="仿宋_GB2312"/>
          <w:b w:val="0"/>
          <w:bCs w:val="0"/>
          <w:sz w:val="32"/>
          <w:szCs w:val="32"/>
          <w:lang w:eastAsia="zh-CN"/>
        </w:rPr>
        <w:t>通过燃气企业信用档案信息化系统管理及维护、燃气行业统计信息系统维护、深圳市燃气信息统计等项目，加强行业企业管理，督促燃气企业提升服务水平。</w:t>
      </w:r>
      <w:r>
        <w:rPr>
          <w:rFonts w:hint="eastAsia" w:ascii="仿宋_GB2312" w:hAnsi="仿宋_GB2312" w:eastAsia="仿宋_GB2312" w:cs="仿宋_GB2312"/>
          <w:b w:val="0"/>
          <w:bCs w:val="0"/>
          <w:sz w:val="32"/>
          <w:szCs w:val="32"/>
          <w:lang w:val="en-US" w:eastAsia="zh-CN"/>
        </w:rPr>
        <w:t>2021年，</w:t>
      </w:r>
      <w:r>
        <w:rPr>
          <w:rFonts w:hint="eastAsia" w:ascii="仿宋_GB2312" w:hAnsi="仿宋_GB2312" w:eastAsia="仿宋_GB2312" w:cs="仿宋_GB2312"/>
          <w:sz w:val="32"/>
          <w:szCs w:val="32"/>
        </w:rPr>
        <w:t>在国家发展和改革委公布的年度中国营商环境评价中，我市“获得用水用气”指标排名全国第一，总体得分为91.47分，其中，“获得用气”指标得分连续两年全国第一，获得用气流程、耗时、费用三个二级指标均获得满分，提供主动靠前服务、推进智能用气报装、拓宽用气报装渠道等3项措施入选“全国优化营商环境经验做法及改革亮点”。</w:t>
      </w:r>
    </w:p>
    <w:p>
      <w:pPr>
        <w:pStyle w:val="4"/>
        <w:spacing w:before="0" w:after="0" w:line="560" w:lineRule="exact"/>
        <w:ind w:firstLine="640"/>
        <w:outlineLvl w:val="1"/>
        <w:rPr>
          <w:rFonts w:hint="eastAsia" w:ascii="楷体_GB2312" w:hAnsi="楷体_GB2312" w:eastAsia="楷体_GB2312" w:cs="楷体_GB2312"/>
          <w:szCs w:val="32"/>
          <w:lang w:val="en-US" w:eastAsia="en-US"/>
        </w:rPr>
      </w:pPr>
      <w:bookmarkStart w:id="6" w:name="bookmark80"/>
      <w:bookmarkStart w:id="7" w:name="bookmark82"/>
      <w:bookmarkStart w:id="8" w:name="bookmark81"/>
      <w:r>
        <w:rPr>
          <w:rFonts w:hint="eastAsia" w:ascii="楷体_GB2312" w:hAnsi="楷体_GB2312" w:eastAsia="楷体_GB2312" w:cs="楷体_GB2312"/>
          <w:szCs w:val="32"/>
          <w:lang w:val="en-US" w:eastAsia="zh-CN"/>
        </w:rPr>
        <w:t>（二）</w:t>
      </w:r>
      <w:r>
        <w:rPr>
          <w:rFonts w:hint="eastAsia" w:ascii="楷体_GB2312" w:hAnsi="楷体_GB2312" w:eastAsia="楷体_GB2312" w:cs="楷体_GB2312"/>
          <w:szCs w:val="32"/>
          <w:lang w:val="en-US" w:eastAsia="en-US"/>
        </w:rPr>
        <w:t>存在的问题及原因分析</w:t>
      </w:r>
      <w:bookmarkEnd w:id="6"/>
      <w:bookmarkEnd w:id="7"/>
      <w:bookmarkEnd w:id="8"/>
    </w:p>
    <w:p>
      <w:pPr>
        <w:keepNext w:val="0"/>
        <w:keepLines w:val="0"/>
        <w:pageBreakBefore w:val="0"/>
        <w:widowControl w:val="0"/>
        <w:kinsoku/>
        <w:wordWrap/>
        <w:overflowPunct/>
        <w:topLinePunct w:val="0"/>
        <w:bidi w:val="0"/>
        <w:adjustRightInd w:val="0"/>
        <w:snapToGrid w:val="0"/>
        <w:spacing w:line="560" w:lineRule="exact"/>
        <w:ind w:firstLine="643" w:firstLineChars="200"/>
        <w:textAlignment w:val="auto"/>
        <w:outlineLvl w:val="2"/>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1.部分指标值不够明晰，明确性、深入性有待加强</w:t>
      </w:r>
    </w:p>
    <w:p>
      <w:pPr>
        <w:pStyle w:val="4"/>
        <w:pageBreakBefore w:val="0"/>
        <w:widowControl w:val="0"/>
        <w:kinsoku/>
        <w:wordWrap/>
        <w:overflowPunct/>
        <w:topLinePunct w:val="0"/>
        <w:bidi w:val="0"/>
        <w:spacing w:line="560" w:lineRule="exact"/>
        <w:ind w:firstLine="640" w:firstLineChars="200"/>
        <w:jc w:val="left"/>
        <w:textAlignment w:val="auto"/>
        <w:rPr>
          <w:rFonts w:hint="eastAsia" w:ascii="仿宋_GB2312" w:hAnsi="仿宋_GB2312" w:cs="仿宋_GB2312"/>
          <w:szCs w:val="32"/>
          <w:lang w:val="en-US"/>
        </w:rPr>
      </w:pPr>
      <w:r>
        <w:rPr>
          <w:rFonts w:hint="eastAsia" w:ascii="仿宋_GB2312" w:hAnsi="仿宋_GB2312" w:cs="仿宋_GB2312"/>
          <w:szCs w:val="32"/>
          <w:lang w:val="en-US"/>
        </w:rPr>
        <w:t>根据</w:t>
      </w:r>
      <w:r>
        <w:rPr>
          <w:rFonts w:hint="eastAsia" w:ascii="仿宋_GB2312" w:hAnsi="仿宋_GB2312" w:cs="仿宋_GB2312"/>
          <w:szCs w:val="32"/>
          <w:lang w:val="en-US" w:eastAsia="zh-CN"/>
        </w:rPr>
        <w:t>绩效目标表</w:t>
      </w:r>
      <w:r>
        <w:rPr>
          <w:rFonts w:hint="eastAsia" w:ascii="仿宋_GB2312" w:hAnsi="仿宋_GB2312" w:cs="仿宋_GB2312"/>
          <w:szCs w:val="32"/>
          <w:lang w:val="en-US"/>
        </w:rPr>
        <w:t>显示，</w:t>
      </w:r>
      <w:r>
        <w:rPr>
          <w:rFonts w:hint="eastAsia" w:ascii="仿宋_GB2312" w:hAnsi="仿宋_GB2312" w:cs="仿宋_GB2312"/>
          <w:szCs w:val="32"/>
          <w:lang w:val="en-US" w:eastAsia="zh-CN"/>
        </w:rPr>
        <w:t>部分</w:t>
      </w:r>
      <w:r>
        <w:rPr>
          <w:rFonts w:hint="eastAsia" w:ascii="仿宋_GB2312" w:hAnsi="仿宋_GB2312" w:cs="仿宋_GB2312"/>
          <w:szCs w:val="32"/>
          <w:lang w:val="en-US"/>
        </w:rPr>
        <w:t>社会效益指标存在指标值设置不够清晰的问题，</w:t>
      </w:r>
      <w:r>
        <w:rPr>
          <w:rFonts w:hint="eastAsia" w:ascii="仿宋_GB2312" w:hAnsi="仿宋_GB2312" w:cs="仿宋_GB2312"/>
          <w:szCs w:val="32"/>
          <w:lang w:val="en-US" w:eastAsia="zh-CN"/>
        </w:rPr>
        <w:t>例</w:t>
      </w:r>
      <w:r>
        <w:rPr>
          <w:rFonts w:hint="eastAsia" w:ascii="仿宋_GB2312" w:hAnsi="仿宋_GB2312" w:cs="仿宋_GB2312"/>
          <w:szCs w:val="32"/>
          <w:lang w:val="en-US"/>
        </w:rPr>
        <w:t>如“有效降低在役燃气管道破坏事故发生率”</w:t>
      </w:r>
      <w:r>
        <w:rPr>
          <w:rFonts w:hint="eastAsia" w:ascii="仿宋_GB2312" w:hAnsi="仿宋_GB2312" w:cs="仿宋_GB2312"/>
          <w:szCs w:val="32"/>
          <w:lang w:val="en-US" w:eastAsia="zh-CN"/>
        </w:rPr>
        <w:t>指标值为“是”，又如部分指标值为</w:t>
      </w:r>
      <w:r>
        <w:rPr>
          <w:rFonts w:hint="eastAsia" w:ascii="仿宋_GB2312" w:hAnsi="仿宋_GB2312" w:cs="仿宋_GB2312"/>
          <w:szCs w:val="32"/>
          <w:lang w:val="en-US"/>
        </w:rPr>
        <w:t>“有效</w:t>
      </w:r>
      <w:r>
        <w:rPr>
          <w:rFonts w:hint="eastAsia" w:ascii="仿宋_GB2312" w:hAnsi="仿宋_GB2312" w:cs="仿宋_GB2312"/>
          <w:szCs w:val="32"/>
          <w:lang w:val="en-US" w:eastAsia="zh-CN"/>
        </w:rPr>
        <w:t>提升</w:t>
      </w:r>
      <w:r>
        <w:rPr>
          <w:rFonts w:hint="eastAsia" w:ascii="仿宋_GB2312" w:hAnsi="仿宋_GB2312" w:cs="仿宋_GB2312"/>
          <w:szCs w:val="32"/>
          <w:lang w:val="en-US"/>
        </w:rPr>
        <w:t>”“有效</w:t>
      </w:r>
      <w:r>
        <w:rPr>
          <w:rFonts w:hint="eastAsia" w:ascii="仿宋_GB2312" w:hAnsi="仿宋_GB2312" w:cs="仿宋_GB2312"/>
          <w:szCs w:val="32"/>
          <w:lang w:val="en-US" w:eastAsia="zh-CN"/>
        </w:rPr>
        <w:t>促进</w:t>
      </w:r>
      <w:r>
        <w:rPr>
          <w:rFonts w:hint="eastAsia" w:ascii="仿宋_GB2312" w:hAnsi="仿宋_GB2312" w:cs="仿宋_GB2312"/>
          <w:szCs w:val="32"/>
          <w:lang w:val="en-US"/>
        </w:rPr>
        <w:t>”等。通过概括性词语设置指标值，导致指标值不够清晰、</w:t>
      </w:r>
      <w:r>
        <w:rPr>
          <w:rFonts w:hint="eastAsia" w:ascii="仿宋_GB2312" w:hAnsi="仿宋_GB2312" w:cs="仿宋_GB2312"/>
          <w:szCs w:val="32"/>
          <w:lang w:val="en-US" w:eastAsia="zh-CN"/>
        </w:rPr>
        <w:t>不够量化、</w:t>
      </w:r>
      <w:r>
        <w:rPr>
          <w:rFonts w:hint="eastAsia" w:ascii="仿宋_GB2312" w:hAnsi="仿宋_GB2312" w:cs="仿宋_GB2312"/>
          <w:szCs w:val="32"/>
          <w:lang w:val="en-US"/>
        </w:rPr>
        <w:t>不可衡量，无法实现对指标的深入性考核。</w:t>
      </w:r>
    </w:p>
    <w:p>
      <w:pPr>
        <w:keepNext w:val="0"/>
        <w:keepLines w:val="0"/>
        <w:pageBreakBefore w:val="0"/>
        <w:widowControl w:val="0"/>
        <w:kinsoku/>
        <w:wordWrap/>
        <w:overflowPunct/>
        <w:topLinePunct w:val="0"/>
        <w:bidi w:val="0"/>
        <w:adjustRightInd w:val="0"/>
        <w:snapToGrid w:val="0"/>
        <w:spacing w:line="560" w:lineRule="exact"/>
        <w:ind w:firstLine="643" w:firstLineChars="200"/>
        <w:textAlignment w:val="auto"/>
        <w:outlineLvl w:val="2"/>
        <w:rPr>
          <w:rFonts w:hint="eastAsia" w:ascii="仿宋_GB2312" w:hAnsi="仿宋_GB2312" w:eastAsia="仿宋_GB2312" w:cs="仿宋_GB2312"/>
          <w:b/>
          <w:bCs/>
          <w:sz w:val="32"/>
          <w:szCs w:val="32"/>
          <w:lang w:val="en-US" w:eastAsia="zh-CN"/>
        </w:rPr>
      </w:pPr>
      <w:r>
        <w:rPr>
          <w:rFonts w:hint="eastAsia" w:ascii="仿宋_GB2312" w:hAnsi="仿宋_GB2312" w:eastAsia="仿宋_GB2312" w:cs="仿宋_GB2312"/>
          <w:b/>
          <w:bCs/>
          <w:sz w:val="32"/>
          <w:szCs w:val="32"/>
          <w:lang w:val="en-US" w:eastAsia="zh-CN"/>
        </w:rPr>
        <w:t>2.项目款项分两期支付方式难以满足最新考核要求</w:t>
      </w:r>
    </w:p>
    <w:p>
      <w:pPr>
        <w:pStyle w:val="4"/>
        <w:keepNext w:val="0"/>
        <w:keepLines w:val="0"/>
        <w:pageBreakBefore w:val="0"/>
        <w:widowControl w:val="0"/>
        <w:shd w:val="clear" w:color="auto" w:fill="auto"/>
        <w:kinsoku/>
        <w:wordWrap/>
        <w:overflowPunct/>
        <w:topLinePunct w:val="0"/>
        <w:autoSpaceDE/>
        <w:autoSpaceDN/>
        <w:bidi w:val="0"/>
        <w:adjustRightInd/>
        <w:snapToGrid/>
        <w:spacing w:before="0" w:after="0" w:line="560" w:lineRule="exact"/>
        <w:ind w:left="0" w:right="0" w:firstLine="640" w:firstLineChars="200"/>
        <w:jc w:val="both"/>
        <w:textAlignment w:val="auto"/>
        <w:rPr>
          <w:rFonts w:hint="eastAsia" w:ascii="Times New Roman" w:hAnsi="Times New Roman" w:eastAsia="黑体" w:cs="Times New Roman"/>
          <w:bCs/>
          <w:kern w:val="44"/>
          <w:sz w:val="32"/>
          <w:szCs w:val="32"/>
          <w:lang w:val="en-US" w:eastAsia="en-US" w:bidi="ar-SA"/>
        </w:rPr>
      </w:pPr>
      <w:r>
        <w:rPr>
          <w:rFonts w:hint="eastAsia" w:ascii="仿宋_GB2312" w:hAnsi="仿宋_GB2312" w:cs="仿宋_GB2312"/>
          <w:szCs w:val="32"/>
          <w:lang w:val="en-US" w:eastAsia="zh-CN"/>
        </w:rPr>
        <w:t>部分项目采用首期款和尾期两期支付</w:t>
      </w:r>
      <w:r>
        <w:rPr>
          <w:rFonts w:hint="eastAsia" w:ascii="仿宋_GB2312" w:hAnsi="仿宋_GB2312" w:cs="仿宋_GB2312"/>
          <w:szCs w:val="32"/>
          <w:lang w:val="en-US"/>
        </w:rPr>
        <w:t>，如</w:t>
      </w:r>
      <w:r>
        <w:rPr>
          <w:rFonts w:hint="eastAsia" w:ascii="仿宋_GB2312" w:hAnsi="仿宋_GB2312" w:cs="仿宋_GB2312"/>
          <w:szCs w:val="32"/>
          <w:lang w:val="en-US" w:eastAsia="zh-CN"/>
        </w:rPr>
        <w:t>协议签订后15个工作日内支付首期款（占合同总价款的50%），完成合同约定的工作内容后再支付尾款（占合同总价款的50%）。从实施情况看，2021年度项目均按期完成工作内容并付款，未出现异常情况</w:t>
      </w:r>
      <w:r>
        <w:rPr>
          <w:rFonts w:hint="eastAsia" w:ascii="仿宋_GB2312" w:hAnsi="仿宋_GB2312" w:cs="仿宋_GB2312"/>
          <w:szCs w:val="32"/>
          <w:lang w:val="en-US"/>
        </w:rPr>
        <w:t>。</w:t>
      </w:r>
      <w:r>
        <w:rPr>
          <w:rFonts w:hint="eastAsia" w:ascii="仿宋_GB2312" w:hAnsi="仿宋_GB2312" w:cs="仿宋_GB2312"/>
          <w:szCs w:val="32"/>
          <w:lang w:val="en-US" w:eastAsia="zh-CN"/>
        </w:rPr>
        <w:t>但2022年5月</w:t>
      </w:r>
      <w:r>
        <w:rPr>
          <w:rFonts w:hint="eastAsia" w:ascii="仿宋_GB2312" w:hAnsi="仿宋_GB2312" w:cs="仿宋_GB2312"/>
          <w:szCs w:val="32"/>
          <w:lang w:val="en-US"/>
        </w:rPr>
        <w:t>《深圳市市本级财政预算安排“五挂钩”指导办法（征求意见）》中规定，预算安排将与执行进度挂钩，</w:t>
      </w:r>
      <w:r>
        <w:rPr>
          <w:rFonts w:hint="eastAsia" w:ascii="仿宋_GB2312" w:hAnsi="仿宋_GB2312" w:cs="仿宋_GB2312"/>
          <w:szCs w:val="32"/>
          <w:lang w:val="en-US" w:eastAsia="zh-CN"/>
        </w:rPr>
        <w:t>“</w:t>
      </w:r>
      <w:r>
        <w:rPr>
          <w:rFonts w:hint="eastAsia" w:ascii="仿宋_GB2312" w:hAnsi="仿宋_GB2312" w:cs="仿宋_GB2312"/>
          <w:szCs w:val="32"/>
          <w:lang w:val="en-US"/>
        </w:rPr>
        <w:t>存量项目6月份、9月份未达到时序进度的，下年度该项目预算将分别压减2%，两个季度均未达到的压减4%</w:t>
      </w:r>
      <w:r>
        <w:rPr>
          <w:rFonts w:hint="eastAsia" w:ascii="仿宋_GB2312" w:hAnsi="仿宋_GB2312" w:cs="仿宋_GB2312"/>
          <w:szCs w:val="32"/>
          <w:lang w:val="en-US" w:eastAsia="zh-CN"/>
        </w:rPr>
        <w:t>”</w:t>
      </w:r>
      <w:r>
        <w:rPr>
          <w:rFonts w:hint="eastAsia" w:ascii="仿宋_GB2312" w:hAnsi="仿宋_GB2312" w:cs="仿宋_GB2312"/>
          <w:szCs w:val="32"/>
          <w:lang w:val="en-US"/>
        </w:rPr>
        <w:t>。</w:t>
      </w:r>
      <w:r>
        <w:rPr>
          <w:rFonts w:hint="eastAsia" w:ascii="仿宋_GB2312" w:hAnsi="仿宋_GB2312" w:cs="仿宋_GB2312"/>
          <w:szCs w:val="32"/>
          <w:lang w:val="en-US" w:eastAsia="zh-CN"/>
        </w:rPr>
        <w:t>若按照首期款和尾款的分期付款形式，将无法满足上述最新要求，影响次年预算安排。</w:t>
      </w:r>
    </w:p>
    <w:p>
      <w:pPr>
        <w:pStyle w:val="3"/>
        <w:numPr>
          <w:ilvl w:val="-1"/>
          <w:numId w:val="0"/>
        </w:numPr>
        <w:spacing w:before="0" w:after="0" w:line="560" w:lineRule="exact"/>
        <w:ind w:left="0" w:firstLine="640"/>
        <w:rPr>
          <w:rFonts w:hint="eastAsia"/>
          <w:lang w:val="en-US" w:eastAsia="en-US"/>
        </w:rPr>
      </w:pPr>
      <w:r>
        <w:rPr>
          <w:rFonts w:hint="eastAsia"/>
          <w:lang w:val="en-US" w:eastAsia="zh-CN"/>
        </w:rPr>
        <w:t>六、</w:t>
      </w:r>
      <w:r>
        <w:rPr>
          <w:rFonts w:hint="eastAsia"/>
          <w:lang w:val="en-US" w:eastAsia="en-US"/>
        </w:rPr>
        <w:t>有关建议</w:t>
      </w:r>
      <w:bookmarkEnd w:id="0"/>
    </w:p>
    <w:p>
      <w:pPr>
        <w:pStyle w:val="4"/>
        <w:spacing w:before="0" w:after="0" w:line="560" w:lineRule="exact"/>
        <w:ind w:firstLine="640"/>
        <w:outlineLvl w:val="1"/>
        <w:rPr>
          <w:rFonts w:hint="eastAsia" w:ascii="楷体_GB2312" w:hAnsi="楷体_GB2312" w:eastAsia="楷体_GB2312" w:cs="楷体_GB2312"/>
          <w:szCs w:val="32"/>
          <w:lang w:val="en-US" w:eastAsia="zh-CN"/>
        </w:rPr>
      </w:pPr>
      <w:r>
        <w:rPr>
          <w:rFonts w:hint="eastAsia" w:ascii="楷体_GB2312" w:hAnsi="楷体_GB2312" w:eastAsia="楷体_GB2312" w:cs="楷体_GB2312"/>
          <w:szCs w:val="32"/>
          <w:lang w:val="en-US" w:eastAsia="zh-CN"/>
        </w:rPr>
        <w:t>（一）量化指标值，提高目标明确性和深入性</w:t>
      </w:r>
    </w:p>
    <w:p>
      <w:pPr>
        <w:pStyle w:val="4"/>
        <w:pageBreakBefore w:val="0"/>
        <w:widowControl w:val="0"/>
        <w:kinsoku/>
        <w:wordWrap/>
        <w:overflowPunct/>
        <w:topLinePunct w:val="0"/>
        <w:bidi w:val="0"/>
        <w:spacing w:line="560" w:lineRule="exact"/>
        <w:ind w:firstLine="640"/>
        <w:textAlignment w:val="auto"/>
        <w:rPr>
          <w:rFonts w:hint="eastAsia" w:ascii="仿宋_GB2312" w:hAnsi="宋体" w:cs="宋体"/>
          <w:color w:val="000000" w:themeColor="text1"/>
          <w:szCs w:val="32"/>
          <w:lang w:val="en-US"/>
          <w14:textFill>
            <w14:solidFill>
              <w14:schemeClr w14:val="tx1"/>
            </w14:solidFill>
          </w14:textFill>
        </w:rPr>
      </w:pPr>
      <w:r>
        <w:rPr>
          <w:rFonts w:hint="eastAsia" w:ascii="仿宋_GB2312" w:hAnsi="宋体" w:cs="宋体"/>
          <w:color w:val="000000" w:themeColor="text1"/>
          <w:szCs w:val="32"/>
          <w:lang w:val="en-US" w:eastAsia="zh-CN"/>
          <w14:textFill>
            <w14:solidFill>
              <w14:schemeClr w14:val="tx1"/>
            </w14:solidFill>
          </w14:textFill>
        </w:rPr>
        <w:t>为加强项目绩效管理</w:t>
      </w:r>
      <w:r>
        <w:rPr>
          <w:rFonts w:hint="eastAsia" w:ascii="仿宋_GB2312" w:hAnsi="宋体" w:cs="宋体"/>
          <w:color w:val="000000" w:themeColor="text1"/>
          <w:szCs w:val="32"/>
          <w:lang w:val="en-US"/>
          <w14:textFill>
            <w14:solidFill>
              <w14:schemeClr w14:val="tx1"/>
            </w14:solidFill>
          </w14:textFill>
        </w:rPr>
        <w:t>，绩效目标</w:t>
      </w:r>
      <w:r>
        <w:rPr>
          <w:rFonts w:hint="eastAsia" w:ascii="仿宋_GB2312" w:hAnsi="宋体" w:cs="宋体"/>
          <w:color w:val="000000" w:themeColor="text1"/>
          <w:szCs w:val="32"/>
          <w:lang w:val="en-US" w:eastAsia="zh-CN"/>
          <w14:textFill>
            <w14:solidFill>
              <w14:schemeClr w14:val="tx1"/>
            </w14:solidFill>
          </w14:textFill>
        </w:rPr>
        <w:t>应</w:t>
      </w:r>
      <w:r>
        <w:rPr>
          <w:rFonts w:hint="eastAsia" w:ascii="仿宋_GB2312" w:hAnsi="宋体" w:cs="宋体"/>
          <w:color w:val="000000" w:themeColor="text1"/>
          <w:szCs w:val="32"/>
          <w:lang w:val="en-US"/>
          <w14:textFill>
            <w14:solidFill>
              <w14:schemeClr w14:val="tx1"/>
            </w14:solidFill>
          </w14:textFill>
        </w:rPr>
        <w:t>“尽量进行定量表述”。以社会效益指标“提升我市燃气应急储备能力”为例，其目标名称可以改为“</w:t>
      </w:r>
      <w:r>
        <w:rPr>
          <w:rFonts w:hint="eastAsia" w:ascii="仿宋_GB2312" w:hAnsi="宋体" w:cs="宋体"/>
          <w:color w:val="000000" w:themeColor="text1"/>
          <w:szCs w:val="32"/>
          <w:lang w:val="en-US" w:eastAsia="zh-CN"/>
          <w14:textFill>
            <w14:solidFill>
              <w14:schemeClr w14:val="tx1"/>
            </w14:solidFill>
          </w14:textFill>
        </w:rPr>
        <w:t>储备气量满足应急使用天数</w:t>
      </w:r>
      <w:r>
        <w:rPr>
          <w:rFonts w:hint="eastAsia" w:ascii="仿宋_GB2312" w:hAnsi="宋体" w:cs="宋体"/>
          <w:color w:val="000000" w:themeColor="text1"/>
          <w:szCs w:val="32"/>
          <w:lang w:val="en-US"/>
          <w14:textFill>
            <w14:solidFill>
              <w14:schemeClr w14:val="tx1"/>
            </w14:solidFill>
          </w14:textFill>
        </w:rPr>
        <w:t>”，指标值设置为“≥*</w:t>
      </w:r>
      <w:r>
        <w:rPr>
          <w:rFonts w:hint="eastAsia" w:ascii="仿宋_GB2312" w:hAnsi="宋体" w:cs="宋体"/>
          <w:color w:val="000000" w:themeColor="text1"/>
          <w:szCs w:val="32"/>
          <w:lang w:val="en-US" w:eastAsia="zh-CN"/>
          <w14:textFill>
            <w14:solidFill>
              <w14:schemeClr w14:val="tx1"/>
            </w14:solidFill>
          </w14:textFill>
        </w:rPr>
        <w:t>天</w:t>
      </w:r>
      <w:r>
        <w:rPr>
          <w:rFonts w:hint="eastAsia" w:ascii="仿宋_GB2312" w:hAnsi="宋体" w:cs="宋体"/>
          <w:color w:val="000000" w:themeColor="text1"/>
          <w:szCs w:val="32"/>
          <w:lang w:val="en-US"/>
          <w14:textFill>
            <w14:solidFill>
              <w14:schemeClr w14:val="tx1"/>
            </w14:solidFill>
          </w14:textFill>
        </w:rPr>
        <w:t>”。设定标准可以采用行业标准、历史标准、计划标准等。通过细化量化指标值，提高目标明确性和考核深入性。</w:t>
      </w:r>
    </w:p>
    <w:p>
      <w:pPr>
        <w:pStyle w:val="4"/>
        <w:spacing w:before="0" w:after="0" w:line="560" w:lineRule="exact"/>
        <w:ind w:firstLine="640"/>
        <w:outlineLvl w:val="1"/>
        <w:rPr>
          <w:rFonts w:hint="eastAsia" w:ascii="楷体_GB2312" w:hAnsi="楷体_GB2312" w:eastAsia="楷体_GB2312" w:cs="楷体_GB2312"/>
          <w:szCs w:val="32"/>
          <w:lang w:val="en-US" w:eastAsia="zh-CN"/>
        </w:rPr>
      </w:pPr>
      <w:r>
        <w:rPr>
          <w:rFonts w:hint="eastAsia" w:ascii="楷体_GB2312" w:hAnsi="楷体_GB2312" w:eastAsia="楷体_GB2312" w:cs="楷体_GB2312"/>
          <w:szCs w:val="32"/>
          <w:lang w:val="en-US" w:eastAsia="zh-CN"/>
        </w:rPr>
        <w:t>（二）改变分期付款方式，加强付款进度管理</w:t>
      </w:r>
    </w:p>
    <w:p>
      <w:pPr>
        <w:pStyle w:val="4"/>
        <w:spacing w:before="0" w:after="0" w:line="560" w:lineRule="exact"/>
        <w:ind w:firstLine="640"/>
        <w:rPr>
          <w:rFonts w:hint="eastAsia" w:ascii="仿宋_GB2312" w:hAnsi="仿宋_GB2312" w:cs="仿宋_GB2312"/>
          <w:szCs w:val="32"/>
          <w:lang w:val="en-US" w:eastAsia="zh-CN"/>
        </w:rPr>
      </w:pPr>
      <w:r>
        <w:rPr>
          <w:rFonts w:hint="eastAsia" w:ascii="仿宋_GB2312" w:hAnsi="仿宋_GB2312" w:cs="仿宋_GB2312"/>
          <w:szCs w:val="32"/>
          <w:lang w:val="en-US" w:eastAsia="zh-CN"/>
        </w:rPr>
        <w:t>按照</w:t>
      </w:r>
      <w:r>
        <w:rPr>
          <w:rFonts w:hint="eastAsia" w:ascii="仿宋_GB2312" w:hAnsi="仿宋_GB2312" w:cs="仿宋_GB2312"/>
          <w:szCs w:val="32"/>
          <w:lang w:val="en-US"/>
        </w:rPr>
        <w:t>《深圳市市本级财政预算安排“五挂钩”指导办法（征求意见）》中</w:t>
      </w:r>
      <w:r>
        <w:rPr>
          <w:rFonts w:hint="eastAsia" w:ascii="仿宋_GB2312" w:hAnsi="仿宋_GB2312" w:cs="仿宋_GB2312"/>
          <w:szCs w:val="32"/>
          <w:lang w:val="en-US" w:eastAsia="zh-CN"/>
        </w:rPr>
        <w:t>的</w:t>
      </w:r>
      <w:r>
        <w:rPr>
          <w:rFonts w:hint="eastAsia" w:ascii="仿宋_GB2312" w:hAnsi="仿宋_GB2312" w:cs="仿宋_GB2312"/>
          <w:szCs w:val="32"/>
          <w:lang w:val="en-US"/>
        </w:rPr>
        <w:t>规定，</w:t>
      </w:r>
      <w:r>
        <w:rPr>
          <w:rFonts w:hint="eastAsia" w:ascii="仿宋_GB2312" w:hAnsi="仿宋_GB2312" w:cs="仿宋_GB2312"/>
          <w:szCs w:val="32"/>
          <w:lang w:val="en-US" w:eastAsia="zh-CN"/>
        </w:rPr>
        <w:t>在新签订的合同中约定款项分为“首期款”“中期款”“尾款”三部分，其中首期款支付比例为50%，首期款和中期款的累计支付比例不低于75%，并设定支付条件和支付要求。在项目实施过程中，密切跟进项目实施情况，并根据实际情况及时完成款项支付。</w:t>
      </w:r>
    </w:p>
    <w:p>
      <w:pPr>
        <w:pStyle w:val="3"/>
        <w:numPr>
          <w:ilvl w:val="-1"/>
          <w:numId w:val="0"/>
        </w:numPr>
        <w:spacing w:before="0" w:after="0" w:line="560" w:lineRule="exact"/>
        <w:ind w:left="0" w:firstLine="640"/>
        <w:rPr>
          <w:rFonts w:hint="eastAsia"/>
          <w:lang w:val="en-US" w:eastAsia="zh-CN"/>
        </w:rPr>
      </w:pPr>
      <w:r>
        <w:rPr>
          <w:rFonts w:hint="eastAsia"/>
          <w:lang w:val="en-US" w:eastAsia="zh-CN"/>
        </w:rPr>
        <w:t>七、</w:t>
      </w:r>
      <w:bookmarkStart w:id="9" w:name="_Toc1984"/>
      <w:r>
        <w:rPr>
          <w:rFonts w:hint="eastAsia"/>
          <w:lang w:val="en-US" w:eastAsia="zh-CN"/>
        </w:rPr>
        <w:t>其他需要说明的问题</w:t>
      </w:r>
      <w:bookmarkEnd w:id="9"/>
    </w:p>
    <w:p>
      <w:pPr>
        <w:pStyle w:val="4"/>
        <w:pageBreakBefore w:val="0"/>
        <w:widowControl w:val="0"/>
        <w:kinsoku/>
        <w:wordWrap/>
        <w:overflowPunct/>
        <w:topLinePunct w:val="0"/>
        <w:bidi w:val="0"/>
        <w:spacing w:line="560" w:lineRule="exact"/>
        <w:ind w:firstLine="640" w:firstLineChars="200"/>
        <w:jc w:val="both"/>
        <w:textAlignment w:val="auto"/>
        <w:rPr>
          <w:rFonts w:hint="eastAsia" w:ascii="仿宋_GB2312" w:hAnsi="仿宋_GB2312" w:cs="仿宋_GB2312"/>
          <w:szCs w:val="32"/>
          <w:lang w:val="en-US" w:eastAsia="zh-CN"/>
        </w:rPr>
      </w:pPr>
      <w:r>
        <w:rPr>
          <w:rFonts w:hint="eastAsia" w:ascii="仿宋_GB2312" w:hAnsi="仿宋_GB2312" w:cs="仿宋_GB2312"/>
          <w:szCs w:val="32"/>
          <w:lang w:val="en-US" w:eastAsia="zh-CN"/>
        </w:rPr>
        <w:t>无。</w:t>
      </w:r>
    </w:p>
    <w:p>
      <w:pPr>
        <w:pStyle w:val="37"/>
        <w:pageBreakBefore w:val="0"/>
        <w:widowControl w:val="0"/>
        <w:kinsoku/>
        <w:wordWrap/>
        <w:overflowPunct/>
        <w:topLinePunct w:val="0"/>
        <w:bidi w:val="0"/>
        <w:spacing w:before="0" w:line="560" w:lineRule="exact"/>
        <w:ind w:left="0" w:leftChars="0"/>
        <w:jc w:val="both"/>
        <w:textAlignment w:val="auto"/>
        <w:rPr>
          <w:rFonts w:hint="eastAsia" w:ascii="Times New Roman" w:hAnsi="Times New Roman" w:cs="Times New Roman"/>
          <w:szCs w:val="32"/>
          <w:highlight w:val="none"/>
          <w:lang w:val="en-US" w:eastAsia="zh-CN"/>
        </w:rPr>
      </w:pPr>
      <w:bookmarkStart w:id="10" w:name="_Toc22491"/>
    </w:p>
    <w:p>
      <w:pPr>
        <w:pStyle w:val="37"/>
        <w:keepNext w:val="0"/>
        <w:keepLines w:val="0"/>
        <w:pageBreakBefore w:val="0"/>
        <w:widowControl w:val="0"/>
        <w:kinsoku/>
        <w:wordWrap/>
        <w:overflowPunct/>
        <w:topLinePunct w:val="0"/>
        <w:autoSpaceDE/>
        <w:autoSpaceDN/>
        <w:bidi w:val="0"/>
        <w:adjustRightInd/>
        <w:snapToGrid/>
        <w:spacing w:before="0" w:line="560" w:lineRule="exact"/>
        <w:ind w:left="0" w:leftChars="0" w:firstLine="640" w:firstLineChars="200"/>
        <w:jc w:val="both"/>
        <w:textAlignment w:val="auto"/>
        <w:rPr>
          <w:rFonts w:hint="eastAsia" w:ascii="仿宋_GB2312" w:hAnsi="仿宋_GB2312" w:eastAsia="仿宋_GB2312" w:cs="仿宋_GB2312"/>
          <w:szCs w:val="32"/>
          <w:highlight w:val="none"/>
          <w:lang w:val="en-US" w:eastAsia="zh-CN"/>
        </w:rPr>
        <w:sectPr>
          <w:footerReference r:id="rId5" w:type="default"/>
          <w:footerReference r:id="rId6" w:type="even"/>
          <w:pgSz w:w="11906" w:h="16838"/>
          <w:pgMar w:top="1440" w:right="1800" w:bottom="1440" w:left="1800" w:header="1020" w:footer="1191" w:gutter="0"/>
          <w:pgNumType w:fmt="numberInDash" w:start="1"/>
          <w:cols w:space="425" w:num="1"/>
          <w:docGrid w:type="lines" w:linePitch="312" w:charSpace="0"/>
        </w:sectPr>
      </w:pPr>
      <w:r>
        <w:rPr>
          <w:rFonts w:hint="eastAsia" w:ascii="仿宋_GB2312" w:hAnsi="仿宋_GB2312" w:eastAsia="仿宋_GB2312" w:cs="仿宋_GB2312"/>
          <w:szCs w:val="32"/>
          <w:highlight w:val="none"/>
          <w:lang w:val="en-US" w:eastAsia="zh-CN"/>
        </w:rPr>
        <w:t>附件：</w:t>
      </w:r>
      <w:bookmarkEnd w:id="10"/>
      <w:r>
        <w:rPr>
          <w:rFonts w:hint="eastAsia" w:ascii="仿宋_GB2312" w:hAnsi="仿宋_GB2312" w:cs="仿宋_GB2312"/>
          <w:szCs w:val="32"/>
          <w:highlight w:val="none"/>
          <w:lang w:val="en-US" w:eastAsia="zh-CN"/>
        </w:rPr>
        <w:t>1</w:t>
      </w:r>
      <w:r>
        <w:rPr>
          <w:rFonts w:hint="eastAsia" w:ascii="仿宋_GB2312" w:hAnsi="仿宋_GB2312" w:eastAsia="仿宋_GB2312" w:cs="仿宋_GB2312"/>
          <w:szCs w:val="32"/>
          <w:highlight w:val="none"/>
          <w:lang w:val="en-US" w:eastAsia="zh-CN"/>
        </w:rPr>
        <w:t>.2021年度</w:t>
      </w:r>
      <w:r>
        <w:rPr>
          <w:rFonts w:hint="eastAsia" w:ascii="仿宋_GB2312" w:hAnsi="仿宋_GB2312" w:cs="仿宋_GB2312"/>
          <w:szCs w:val="32"/>
          <w:highlight w:val="none"/>
          <w:lang w:val="en-US"/>
        </w:rPr>
        <w:t>燃气发展与市政管廊行业监管</w:t>
      </w:r>
      <w:r>
        <w:rPr>
          <w:rFonts w:hint="eastAsia" w:ascii="仿宋_GB2312" w:hAnsi="仿宋_GB2312" w:eastAsia="仿宋_GB2312" w:cs="仿宋_GB2312"/>
          <w:szCs w:val="32"/>
          <w:highlight w:val="none"/>
          <w:lang w:val="en-US" w:eastAsia="zh-CN"/>
        </w:rPr>
        <w:t>项目绩效评价指标评分表</w:t>
      </w:r>
    </w:p>
    <w:p>
      <w:pPr>
        <w:pStyle w:val="37"/>
        <w:keepNext w:val="0"/>
        <w:keepLines w:val="0"/>
        <w:pageBreakBefore w:val="0"/>
        <w:widowControl w:val="0"/>
        <w:kinsoku/>
        <w:wordWrap/>
        <w:overflowPunct/>
        <w:topLinePunct w:val="0"/>
        <w:autoSpaceDE/>
        <w:autoSpaceDN/>
        <w:bidi w:val="0"/>
        <w:adjustRightInd/>
        <w:snapToGrid/>
        <w:spacing w:before="0"/>
        <w:ind w:left="0" w:leftChars="0" w:firstLine="643" w:firstLineChars="200"/>
        <w:jc w:val="both"/>
        <w:textAlignment w:val="auto"/>
        <w:outlineLvl w:val="0"/>
        <w:rPr>
          <w:rFonts w:hint="eastAsia" w:ascii="仿宋_GB2312" w:hAnsi="仿宋_GB2312" w:eastAsia="仿宋_GB2312" w:cs="仿宋_GB2312"/>
          <w:b/>
          <w:bCs/>
          <w:szCs w:val="32"/>
          <w:highlight w:val="none"/>
          <w:lang w:val="en-US" w:eastAsia="zh-CN"/>
        </w:rPr>
      </w:pPr>
      <w:bookmarkStart w:id="11" w:name="_Toc64647762"/>
      <w:bookmarkStart w:id="12" w:name="_Toc1411"/>
      <w:r>
        <w:rPr>
          <w:rFonts w:hint="eastAsia" w:ascii="仿宋_GB2312" w:hAnsi="仿宋_GB2312" w:eastAsia="仿宋_GB2312" w:cs="仿宋_GB2312"/>
          <w:b/>
          <w:bCs/>
          <w:lang w:val="en-US" w:eastAsia="zh-CN"/>
        </w:rPr>
        <w:t>附件</w:t>
      </w:r>
      <w:r>
        <w:rPr>
          <w:rFonts w:hint="eastAsia" w:ascii="仿宋_GB2312" w:hAnsi="仿宋_GB2312" w:cs="仿宋_GB2312"/>
          <w:b/>
          <w:bCs/>
          <w:lang w:val="en-US" w:eastAsia="zh-CN"/>
        </w:rPr>
        <w:t>1</w:t>
      </w:r>
      <w:r>
        <w:rPr>
          <w:rFonts w:hint="eastAsia" w:ascii="仿宋_GB2312" w:hAnsi="仿宋_GB2312" w:eastAsia="仿宋_GB2312" w:cs="仿宋_GB2312"/>
          <w:b/>
          <w:bCs/>
        </w:rPr>
        <w:t>：</w:t>
      </w:r>
      <w:bookmarkEnd w:id="11"/>
      <w:bookmarkEnd w:id="12"/>
      <w:r>
        <w:rPr>
          <w:rFonts w:hint="eastAsia" w:ascii="仿宋_GB2312" w:hAnsi="仿宋_GB2312" w:eastAsia="仿宋_GB2312" w:cs="仿宋_GB2312"/>
          <w:b/>
          <w:bCs/>
          <w:lang w:val="en-US" w:eastAsia="zh-CN"/>
        </w:rPr>
        <w:t>2021年度</w:t>
      </w:r>
      <w:r>
        <w:rPr>
          <w:rFonts w:hint="eastAsia" w:ascii="仿宋_GB2312" w:hAnsi="仿宋_GB2312" w:cs="仿宋_GB2312"/>
          <w:b/>
          <w:bCs/>
        </w:rPr>
        <w:t>燃气发展与市政管廊行业监管</w:t>
      </w:r>
      <w:r>
        <w:rPr>
          <w:rFonts w:hint="eastAsia" w:ascii="仿宋_GB2312" w:hAnsi="仿宋_GB2312" w:cs="仿宋_GB2312"/>
          <w:b/>
          <w:bCs/>
          <w:lang w:val="en-US" w:eastAsia="zh-CN"/>
        </w:rPr>
        <w:t>项目</w:t>
      </w:r>
      <w:r>
        <w:rPr>
          <w:rFonts w:hint="eastAsia" w:ascii="仿宋_GB2312" w:hAnsi="仿宋_GB2312" w:eastAsia="仿宋_GB2312" w:cs="仿宋_GB2312"/>
          <w:b/>
          <w:bCs/>
          <w:szCs w:val="32"/>
          <w:highlight w:val="none"/>
          <w:lang w:val="en-US" w:eastAsia="zh-CN"/>
        </w:rPr>
        <w:t>绩效评价指标评分表</w:t>
      </w:r>
    </w:p>
    <w:tbl>
      <w:tblPr>
        <w:tblStyle w:val="21"/>
        <w:tblW w:w="14314" w:type="dxa"/>
        <w:tblInd w:w="96"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0" w:type="dxa"/>
          <w:left w:w="108" w:type="dxa"/>
          <w:bottom w:w="0" w:type="dxa"/>
          <w:right w:w="108" w:type="dxa"/>
        </w:tblCellMar>
      </w:tblPr>
      <w:tblGrid>
        <w:gridCol w:w="817"/>
        <w:gridCol w:w="817"/>
        <w:gridCol w:w="715"/>
        <w:gridCol w:w="766"/>
        <w:gridCol w:w="2586"/>
        <w:gridCol w:w="4563"/>
        <w:gridCol w:w="3005"/>
        <w:gridCol w:w="104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trHeight w:val="573" w:hRule="atLeast"/>
          <w:tblHeader/>
        </w:trPr>
        <w:tc>
          <w:tcPr>
            <w:tcW w:w="81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一级指标</w:t>
            </w:r>
          </w:p>
        </w:tc>
        <w:tc>
          <w:tcPr>
            <w:tcW w:w="81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二级指标</w:t>
            </w: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三级指标</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分值</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指标解释</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指标说明</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扣分点描述</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i w:val="0"/>
                <w:iCs w:val="0"/>
                <w:color w:val="000000"/>
                <w:sz w:val="22"/>
                <w:szCs w:val="22"/>
                <w:u w:val="none"/>
              </w:rPr>
            </w:pPr>
            <w:r>
              <w:rPr>
                <w:rFonts w:hint="eastAsia" w:ascii="仿宋_GB2312" w:hAnsi="仿宋_GB2312" w:eastAsia="仿宋_GB2312" w:cs="仿宋_GB2312"/>
                <w:b/>
                <w:bCs/>
                <w:i w:val="0"/>
                <w:iCs w:val="0"/>
                <w:color w:val="000000"/>
                <w:kern w:val="0"/>
                <w:sz w:val="22"/>
                <w:szCs w:val="22"/>
                <w:u w:val="none"/>
                <w:lang w:val="en-US" w:eastAsia="zh-CN" w:bidi="ar"/>
              </w:rPr>
              <w:t>评分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255" w:hRule="atLeast"/>
        </w:trPr>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决策</w:t>
            </w:r>
          </w:p>
        </w:tc>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项目立项(6分）</w:t>
            </w: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立项依据充分性</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项目立项是否符合法律法规、相关政策、发展规划以及部门职责，用以反映和考核项目立项依据情况。</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2"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①项目立项符合国家法律法规、国民经济发展规划和相关政策（1分）；</w:t>
            </w:r>
          </w:p>
          <w:p>
            <w:pPr>
              <w:keepNext w:val="0"/>
              <w:keepLines w:val="0"/>
              <w:widowControl/>
              <w:suppressLineNumbers w:val="0"/>
              <w:jc w:val="left"/>
              <w:textAlignment w:val="center"/>
              <w:rPr>
                <w:ins w:id="3"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②项目立项符合行业发展规划和政策要求（1分）；</w:t>
            </w:r>
          </w:p>
          <w:p>
            <w:pPr>
              <w:keepNext w:val="0"/>
              <w:keepLines w:val="0"/>
              <w:widowControl/>
              <w:suppressLineNumbers w:val="0"/>
              <w:jc w:val="left"/>
              <w:textAlignment w:val="center"/>
              <w:rPr>
                <w:ins w:id="4"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③项目立项与部门职责范围相符，属于部门履职所需（0.5分）；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④项目未与相关部门同类项目或部门内部相关项目重复（0.5分）。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430"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立项程序规范性</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项目申请、设立过程是否符合相关要求，用以反映和考核项目立项的规范情况。</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5"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①项目按照规定的程序申请设立（1分）；</w:t>
            </w:r>
          </w:p>
          <w:p>
            <w:pPr>
              <w:keepNext w:val="0"/>
              <w:keepLines w:val="0"/>
              <w:widowControl/>
              <w:suppressLineNumbers w:val="0"/>
              <w:jc w:val="left"/>
              <w:textAlignment w:val="center"/>
              <w:rPr>
                <w:ins w:id="6"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②审批文件、材料符合相关要求（1分）；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③事前已经过必要的可行性研究、专家论证、风险评估、绩效评估、集体决策（1分）。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975"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绩效目标（8分）</w:t>
            </w: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绩效目标合理性</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项目所设定的绩效目标是否依据充分，是否符合客观实际，用以反映和考核项目绩效目标与项目实施的相符情况。</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7"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①项目有绩效目标(1分）；</w:t>
            </w:r>
          </w:p>
          <w:p>
            <w:pPr>
              <w:keepNext w:val="0"/>
              <w:keepLines w:val="0"/>
              <w:widowControl/>
              <w:suppressLineNumbers w:val="0"/>
              <w:jc w:val="left"/>
              <w:textAlignment w:val="center"/>
              <w:rPr>
                <w:ins w:id="8"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②项目绩效目标与实际工作内容具有相关性(1分）；</w:t>
            </w:r>
          </w:p>
          <w:p>
            <w:pPr>
              <w:keepNext w:val="0"/>
              <w:keepLines w:val="0"/>
              <w:widowControl/>
              <w:suppressLineNumbers w:val="0"/>
              <w:jc w:val="left"/>
              <w:textAlignment w:val="center"/>
              <w:rPr>
                <w:ins w:id="9"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③项目预期产出效益和效果符合正常的业绩水平(1分）；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④项目绩效目标与预算确定的项目投资额或资金量相匹配(1分）。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990"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绩效指标明确性</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依据绩效目标设定的绩效指标是否清晰、细化、可衡量等，用以反映和考核项目绩效目标的明细化情况。</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10"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①将项目绩效目标细化分解为具体的绩效指标(1.5分）；</w:t>
            </w:r>
          </w:p>
          <w:p>
            <w:pPr>
              <w:keepNext w:val="0"/>
              <w:keepLines w:val="0"/>
              <w:widowControl/>
              <w:suppressLineNumbers w:val="0"/>
              <w:jc w:val="left"/>
              <w:textAlignment w:val="center"/>
              <w:rPr>
                <w:ins w:id="11"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②项目绩效目标通过清晰、可衡量的指标值予以体现(1.5分）；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③项目绩效目标与项目目标任务数或计划数相对应(1分）。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both"/>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社会效益指标未通过可衡量的指标值予以体现，扣1分。</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695"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资金投入（6分）</w:t>
            </w: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预算编制科学性</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项目预算编制是否经过科学论证、有明确标准，资金额度与年度目标是否相适应，用以反映和考核项目预算编制的科学性、合理性情况。</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12"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①预算编制经过科学论证(1分）；</w:t>
            </w:r>
          </w:p>
          <w:p>
            <w:pPr>
              <w:keepNext w:val="0"/>
              <w:keepLines w:val="0"/>
              <w:widowControl/>
              <w:suppressLineNumbers w:val="0"/>
              <w:jc w:val="left"/>
              <w:textAlignment w:val="center"/>
              <w:rPr>
                <w:ins w:id="13"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②预算内容与项目内容匹配(1分）；</w:t>
            </w:r>
          </w:p>
          <w:p>
            <w:pPr>
              <w:keepNext w:val="0"/>
              <w:keepLines w:val="0"/>
              <w:widowControl/>
              <w:suppressLineNumbers w:val="0"/>
              <w:jc w:val="left"/>
              <w:textAlignment w:val="center"/>
              <w:rPr>
                <w:ins w:id="14"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③预算额度测算依据充分，按照标准编制(0.5分）；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④预算确定的项目投资额或资金量与工作任务相匹配(0.5分）。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135"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资金分配合理性</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项目预算资金分配是否有测算依据，与补助单位或地方实际是否相适应，用以反映和考核项目预算资金分配的科学性、合理性情况。</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15"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①预算资金分配依据充分，体现厉行节约从严从紧安排的导向(1.5分）；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②资金分配额度合理，与项目单位或地方实际相适应(1.5分）。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150" w:hRule="atLeast"/>
        </w:trPr>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过程（20分）</w:t>
            </w:r>
          </w:p>
        </w:tc>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资金管理(12分)</w:t>
            </w: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资金到位率</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实际到位资金与预算资金的比率，用以反映和考核资金落实情况对项目实施的总体保障程度。</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16"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指标得分=资金到位率×4分。</w:t>
            </w:r>
          </w:p>
          <w:p>
            <w:pPr>
              <w:keepNext w:val="0"/>
              <w:keepLines w:val="0"/>
              <w:widowControl/>
              <w:suppressLineNumbers w:val="0"/>
              <w:jc w:val="left"/>
              <w:textAlignment w:val="center"/>
              <w:rPr>
                <w:ins w:id="17"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资金到位率=（实际到位资金/预算资金）×100%。</w:t>
            </w:r>
          </w:p>
          <w:p>
            <w:pPr>
              <w:keepNext w:val="0"/>
              <w:keepLines w:val="0"/>
              <w:widowControl/>
              <w:suppressLineNumbers w:val="0"/>
              <w:jc w:val="left"/>
              <w:textAlignment w:val="center"/>
              <w:rPr>
                <w:ins w:id="18"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实际到位资金：一定时期（本年度或项目期）内落实到具体项目的资金。</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预算资金：一定时期（本年度或项目期）内预算安排到具体项目的资金。</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150"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预算执行率</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项目预算资金是否按照计划执行，用以反映或考核项目预算执行情况。</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19"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指标得分=预算执行率×4分。</w:t>
            </w:r>
          </w:p>
          <w:p>
            <w:pPr>
              <w:keepNext w:val="0"/>
              <w:keepLines w:val="0"/>
              <w:widowControl/>
              <w:suppressLineNumbers w:val="0"/>
              <w:jc w:val="left"/>
              <w:textAlignment w:val="center"/>
              <w:rPr>
                <w:ins w:id="20"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预算执行率=（实际支出资金/实际到位资金）×100%。</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实际支出资金：一定时期（本年度或项目期）内项目实际拨付的资金。</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预算执行率为99.87%，扣0.01分。</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3.99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550"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资金使用合规性</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项目资金使用是否符合相关的财务管理制度规定，用以反映和考核项目资金的规范运行情况。</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21"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①符合国家财经法规和财务管理制度以及有关专项资金管理规程的规定(1分）；</w:t>
            </w:r>
          </w:p>
          <w:p>
            <w:pPr>
              <w:keepNext w:val="0"/>
              <w:keepLines w:val="0"/>
              <w:widowControl/>
              <w:suppressLineNumbers w:val="0"/>
              <w:jc w:val="left"/>
              <w:textAlignment w:val="center"/>
              <w:rPr>
                <w:ins w:id="22"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②资金的拨付有完整的审批程序和手续(1分）；</w:t>
            </w:r>
          </w:p>
          <w:p>
            <w:pPr>
              <w:keepNext w:val="0"/>
              <w:keepLines w:val="0"/>
              <w:widowControl/>
              <w:suppressLineNumbers w:val="0"/>
              <w:jc w:val="left"/>
              <w:textAlignment w:val="center"/>
              <w:rPr>
                <w:ins w:id="23"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③符合项目预算批复或合同规定的用途(1分）；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④不存在截留、挤占、挪用、虚列支出等情况(1分）。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960"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组织实施(8分)</w:t>
            </w: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管理制度健全性</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项目实施单位的财务和业务管理制度是否健全，用以反映和考核财务和业务管理制度对项目顺利实施的保障情况。</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24"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①已制定或具有相应的财务和业务管理制度(2分）；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②财务和业务管理制度合法、合规、完整(2分）。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975"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制度执行有效性</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项目实施是否符合相关管理规定，用以反映和考核相关管理制度的有效执行情况。</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25"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①遵守相关法律法规和相关管理规定(1分）；</w:t>
            </w:r>
          </w:p>
          <w:p>
            <w:pPr>
              <w:keepNext w:val="0"/>
              <w:keepLines w:val="0"/>
              <w:widowControl/>
              <w:suppressLineNumbers w:val="0"/>
              <w:jc w:val="left"/>
              <w:textAlignment w:val="center"/>
              <w:rPr>
                <w:ins w:id="26"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②项目调整及支出调整手续完备(1分）；</w:t>
            </w:r>
          </w:p>
          <w:p>
            <w:pPr>
              <w:keepNext w:val="0"/>
              <w:keepLines w:val="0"/>
              <w:widowControl/>
              <w:suppressLineNumbers w:val="0"/>
              <w:jc w:val="left"/>
              <w:textAlignment w:val="center"/>
              <w:rPr>
                <w:ins w:id="27"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③项目合同书、验收报告、技术鉴定等资料齐全并及时归档(1分）；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④项目实施的人员条件、场地设备、信息支撑等落实到位(1分）。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920" w:hRule="atLeast"/>
        </w:trPr>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产出(30分)</w:t>
            </w:r>
          </w:p>
        </w:tc>
        <w:tc>
          <w:tcPr>
            <w:tcW w:w="81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产出数量(9分)</w:t>
            </w: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实际完成率</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9</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项目实施的实际产出数与计划产出数的比率，用以反映和考核项目产出数量目标的实现程度。</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①“燃气管道安全保护学习”平台建立及运营维护分析报告（0.55分）；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②检查燃气场站数量（0.55分）；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③编制《深圳市非居民用户用气安全监督管理办法》数量（0.55分）；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④公共交通媒体普及燃气安全知识投放地铁线路（0.55分）；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⑤燃气安全进社区活动数量（0.55分）；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⑥燃气安全进校园活动数量（0.55分）；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⑦燃气经营许可证到期换证企业复核数量（个）（0.55分）；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⑧燃气工程质量监督抽检项目数量（0.55分）；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⑨燃气企业信用档案信息化系统管理及维护季度工作报告（0.55分）；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⑩网格员培训人数（0.55分）；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⑪抽查餐饮场所数量（0.55分）；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⑫深圳市瓶装燃气气瓶信息化监管平台每月升级维护次数（0.55分）；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⑬行业统计信息按季、年度汇编印刷成册（0.55分）；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⑭液化石油气样品数量（0.55分）；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⑮完成天然气储备（万立方米）（0.55分）；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⑯完成液化石油气储备（吨）（0.75分）</w:t>
            </w:r>
            <w:r>
              <w:rPr>
                <w:rFonts w:hint="eastAsia" w:ascii="仿宋_GB2312" w:hAnsi="仿宋_GB2312" w:eastAsia="仿宋_GB2312" w:cs="仿宋_GB2312"/>
                <w:lang w:val="en-US" w:eastAsia="zh-CN"/>
              </w:rPr>
              <w:t>。</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990"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产出质量(9分)</w:t>
            </w: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质量达标率</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9</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项目完成的质量达标产出数与实际产出数的比率，用以反映和考核项目产出质量目标的实现程度。</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①“燃气管道安全保护学习”平台运维工作验收合格率（0.9分）；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②2021年深圳市燃气场站委托第三方安全检查隐患整改率（0.9分）；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③《深圳市非居民用户用气安全监督管理办法》专家评审通过率（0.9分）；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④媒体普及工作覆盖率（0.9分）；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⑤燃气行业统计信息系统升级维护验收合格率（0.9分）；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⑥燃气燃烧器具气源适配性标识发放准确率（0.9分）；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⑦深圳市餐饮场所用气安全专项监督抽查隐患整改率（0.9分）；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⑧灶前气质、压力和瓶装气抽检工作年度报告合格率（0.9分）；</w:t>
            </w:r>
          </w:p>
          <w:p>
            <w:pPr>
              <w:keepNext w:val="0"/>
              <w:keepLines w:val="0"/>
              <w:widowControl/>
              <w:suppressLineNumbers w:val="0"/>
              <w:jc w:val="left"/>
              <w:textAlignment w:val="center"/>
              <w:rPr>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⑨天然气储备达标率（0.9分）；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⑩液化石油气储备达标率（0.9分）。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400"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产出时效(8分)</w:t>
            </w: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完成及时性</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8</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项目实际完成时间与计划完成时间的比较，用以反映和考核项目产出时效目标的实现程度。</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28"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①及时性绩效目标达成（4分）；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②项目进度按计划进行，无明显滞后（4分）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8</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550"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产出成本(4分)</w:t>
            </w: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成本节约率</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4</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项目成本情况，以及完成项目计划工作目标的实际节约成本与计划成本的比率，用以反映和考核项目的成本节约程度。</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29"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成本节约率=[（计划成本-实际成本）/计划成本]×100%。</w:t>
            </w:r>
          </w:p>
          <w:p>
            <w:pPr>
              <w:keepNext w:val="0"/>
              <w:keepLines w:val="0"/>
              <w:widowControl/>
              <w:suppressLineNumbers w:val="0"/>
              <w:jc w:val="left"/>
              <w:textAlignment w:val="center"/>
              <w:rPr>
                <w:ins w:id="30"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实际成本：项目实施单位如期、保质、保量完成既定工作目标实际所耗费的支出。</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计划成本：项目实施单位为完成工作目标计划安排的支出，一般以项目预算为参考。</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成本节约率为0.13%，扣3.9分。</w:t>
            </w:r>
          </w:p>
        </w:tc>
        <w:tc>
          <w:tcPr>
            <w:tcW w:w="104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 xml:space="preserve">0.1 </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1710" w:hRule="atLeast"/>
        </w:trPr>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效益(30分)</w:t>
            </w:r>
          </w:p>
        </w:tc>
        <w:tc>
          <w:tcPr>
            <w:tcW w:w="817" w:type="dxa"/>
            <w:vMerge w:val="restart"/>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项目效益(30分)</w:t>
            </w: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实施效益</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20</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项目实施所产生的效益</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①社会效益：有效降低在役燃气管道破坏事故发生率（1.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②社会效益：有效提高全市燃气企业安全管理水平（1.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③社会效益：建立系统性的非居民用户用气安全管理机制（1.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④社会效益：提高市民安全用气意识，共建和谐安全城市（1.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⑤社会效益：有效促进燃气管廊行业的规范化管理与健康发展（1.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⑥社会效益：对我市在建燃气工程的PE管材、镀锌钢管实施现场抽检，维持阀门、调压器的供应商抽检，及时发现和解决材料及工艺在燃气工程应用中存在的问题，推动燃气管道工程高质量发展（1.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⑦社会效益：做到燃气行业统计数据及时准确（1.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⑧社会效益：为政府决策、行业发展提供数据支持（1.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⑨社会效益：规范我市燃气具市场（1.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⑩社会效益：对从业人员进行培训，营造人人参与、齐抓共管的良好氛围（1.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⑪社会效益：提高餐饮场所燃气用户燃气安全水平（1.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⑫社会效益：做到气瓶全流程可追溯（1.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⑬社会效益：提高全市燃气企业安全管理水平（1.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⑭社会效益：规范我市行业监管（1.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⑮社会效益：为行业发展提供数据支持（1.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sz w:val="22"/>
                <w:szCs w:val="22"/>
                <w:u w:val="none"/>
              </w:rPr>
              <w:t>⑯社会效益：提升我市燃气应急储备能力（1.</w:t>
            </w:r>
            <w:r>
              <w:rPr>
                <w:rFonts w:hint="eastAsia" w:ascii="仿宋_GB2312" w:hAnsi="仿宋_GB2312" w:eastAsia="仿宋_GB2312" w:cs="仿宋_GB2312"/>
                <w:i w:val="0"/>
                <w:iCs w:val="0"/>
                <w:color w:val="000000"/>
                <w:sz w:val="22"/>
                <w:szCs w:val="22"/>
                <w:u w:val="none"/>
                <w:lang w:val="en-US" w:eastAsia="zh-CN"/>
              </w:rPr>
              <w:t>25</w:t>
            </w:r>
            <w:r>
              <w:rPr>
                <w:rFonts w:hint="eastAsia" w:ascii="仿宋_GB2312" w:hAnsi="仿宋_GB2312" w:eastAsia="仿宋_GB2312" w:cs="仿宋_GB2312"/>
                <w:i w:val="0"/>
                <w:iCs w:val="0"/>
                <w:color w:val="000000"/>
                <w:sz w:val="22"/>
                <w:szCs w:val="22"/>
                <w:u w:val="none"/>
              </w:rPr>
              <w:t>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酌情扣1分。</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19</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2550" w:hRule="atLeast"/>
        </w:trPr>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817" w:type="dxa"/>
            <w:vMerge w:val="continue"/>
            <w:tcBorders>
              <w:top w:val="single" w:color="000000" w:sz="8" w:space="0"/>
              <w:left w:val="single" w:color="000000" w:sz="8" w:space="0"/>
              <w:bottom w:val="single" w:color="000000" w:sz="8" w:space="0"/>
              <w:right w:val="single" w:color="000000" w:sz="8" w:space="0"/>
            </w:tcBorders>
            <w:shd w:val="clear" w:color="auto" w:fill="auto"/>
            <w:vAlign w:val="center"/>
          </w:tcPr>
          <w:p>
            <w:pPr>
              <w:jc w:val="center"/>
              <w:rPr>
                <w:rFonts w:hint="eastAsia" w:ascii="仿宋_GB2312" w:hAnsi="仿宋_GB2312" w:eastAsia="仿宋_GB2312" w:cs="仿宋_GB2312"/>
                <w:i w:val="0"/>
                <w:iCs w:val="0"/>
                <w:color w:val="000000"/>
                <w:sz w:val="22"/>
                <w:szCs w:val="22"/>
                <w:u w:val="none"/>
              </w:rPr>
            </w:pPr>
          </w:p>
        </w:tc>
        <w:tc>
          <w:tcPr>
            <w:tcW w:w="71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满意度</w:t>
            </w:r>
          </w:p>
        </w:tc>
        <w:tc>
          <w:tcPr>
            <w:tcW w:w="76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w:t>
            </w:r>
          </w:p>
        </w:tc>
        <w:tc>
          <w:tcPr>
            <w:tcW w:w="2586"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社会公众或服务对象对项目实施效果的满意度</w:t>
            </w:r>
          </w:p>
        </w:tc>
        <w:tc>
          <w:tcPr>
            <w:tcW w:w="4563"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left"/>
              <w:textAlignment w:val="center"/>
              <w:rPr>
                <w:ins w:id="31" w:author="WPS_1651111668" w:date="2022-06-23T15:07:58Z"/>
                <w:rFonts w:hint="eastAsia" w:ascii="仿宋_GB2312" w:hAnsi="仿宋_GB2312" w:eastAsia="仿宋_GB2312" w:cs="仿宋_GB2312"/>
                <w:i w:val="0"/>
                <w:iCs w:val="0"/>
                <w:color w:val="000000"/>
                <w:kern w:val="0"/>
                <w:sz w:val="22"/>
                <w:szCs w:val="22"/>
                <w:u w:val="none"/>
                <w:lang w:val="en-US" w:eastAsia="zh-CN" w:bidi="ar"/>
              </w:rPr>
            </w:pPr>
            <w:r>
              <w:rPr>
                <w:rFonts w:hint="eastAsia" w:ascii="仿宋_GB2312" w:hAnsi="仿宋_GB2312" w:eastAsia="仿宋_GB2312" w:cs="仿宋_GB2312"/>
                <w:i w:val="0"/>
                <w:iCs w:val="0"/>
                <w:color w:val="000000"/>
                <w:kern w:val="0"/>
                <w:sz w:val="22"/>
                <w:szCs w:val="22"/>
                <w:u w:val="none"/>
                <w:lang w:val="en-US" w:eastAsia="zh-CN" w:bidi="ar"/>
              </w:rPr>
              <w:t>①“燃气管道安全保护学习”平台使用单位满意度（5分）；</w:t>
            </w:r>
          </w:p>
          <w:p>
            <w:pPr>
              <w:keepNext w:val="0"/>
              <w:keepLines w:val="0"/>
              <w:widowControl/>
              <w:suppressLineNumbers w:val="0"/>
              <w:jc w:val="left"/>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②课题成果满意度（5分）。</w:t>
            </w:r>
          </w:p>
        </w:tc>
        <w:tc>
          <w:tcPr>
            <w:tcW w:w="300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CellMar>
            <w:top w:w="0" w:type="dxa"/>
            <w:left w:w="108" w:type="dxa"/>
            <w:bottom w:w="0" w:type="dxa"/>
            <w:right w:w="108" w:type="dxa"/>
          </w:tblCellMar>
        </w:tblPrEx>
        <w:trPr>
          <w:cantSplit/>
          <w:trHeight w:val="310" w:hRule="atLeast"/>
        </w:trPr>
        <w:tc>
          <w:tcPr>
            <w:tcW w:w="2349" w:type="dxa"/>
            <w:gridSpan w:val="3"/>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总分</w:t>
            </w:r>
          </w:p>
        </w:tc>
        <w:tc>
          <w:tcPr>
            <w:tcW w:w="766"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100</w:t>
            </w:r>
          </w:p>
        </w:tc>
        <w:tc>
          <w:tcPr>
            <w:tcW w:w="2586"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4563"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300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jc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w:t>
            </w:r>
          </w:p>
        </w:tc>
        <w:tc>
          <w:tcPr>
            <w:tcW w:w="1045" w:type="dxa"/>
            <w:tcBorders>
              <w:top w:val="single" w:color="000000" w:sz="8" w:space="0"/>
              <w:left w:val="single" w:color="000000" w:sz="8" w:space="0"/>
              <w:bottom w:val="single" w:color="000000" w:sz="8" w:space="0"/>
              <w:right w:val="single" w:color="000000" w:sz="8" w:space="0"/>
            </w:tcBorders>
            <w:shd w:val="clear" w:color="auto" w:fill="auto"/>
            <w:noWrap/>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sz w:val="22"/>
                <w:szCs w:val="22"/>
                <w:u w:val="none"/>
              </w:rPr>
            </w:pPr>
            <w:r>
              <w:rPr>
                <w:rFonts w:hint="eastAsia" w:ascii="仿宋_GB2312" w:hAnsi="仿宋_GB2312" w:eastAsia="仿宋_GB2312" w:cs="仿宋_GB2312"/>
                <w:i w:val="0"/>
                <w:iCs w:val="0"/>
                <w:color w:val="000000"/>
                <w:kern w:val="0"/>
                <w:sz w:val="22"/>
                <w:szCs w:val="22"/>
                <w:u w:val="none"/>
                <w:lang w:val="en-US" w:eastAsia="zh-CN" w:bidi="ar"/>
              </w:rPr>
              <w:t>94.09</w:t>
            </w:r>
          </w:p>
        </w:tc>
      </w:tr>
    </w:tbl>
    <w:p>
      <w:pPr>
        <w:pStyle w:val="37"/>
        <w:keepNext w:val="0"/>
        <w:keepLines w:val="0"/>
        <w:pageBreakBefore w:val="0"/>
        <w:widowControl w:val="0"/>
        <w:kinsoku/>
        <w:wordWrap/>
        <w:overflowPunct/>
        <w:topLinePunct w:val="0"/>
        <w:autoSpaceDE/>
        <w:autoSpaceDN/>
        <w:bidi w:val="0"/>
        <w:adjustRightInd/>
        <w:snapToGrid/>
        <w:spacing w:before="0"/>
        <w:ind w:left="0" w:leftChars="0" w:firstLine="643" w:firstLineChars="200"/>
        <w:jc w:val="both"/>
        <w:textAlignment w:val="auto"/>
        <w:rPr>
          <w:rFonts w:hint="default" w:ascii="仿宋_GB2312" w:hAnsi="仿宋_GB2312" w:eastAsia="仿宋_GB2312" w:cs="仿宋_GB2312"/>
          <w:b/>
          <w:bCs/>
          <w:szCs w:val="32"/>
          <w:highlight w:val="none"/>
          <w:lang w:val="en-US" w:eastAsia="zh-CN"/>
        </w:rPr>
      </w:pPr>
    </w:p>
    <w:sectPr>
      <w:pgSz w:w="16838" w:h="11906" w:orient="landscape"/>
      <w:pgMar w:top="1800" w:right="1440" w:bottom="1800" w:left="1440" w:header="1020" w:footer="1191"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等线 Light">
    <w:panose1 w:val="02010600030101010101"/>
    <w:charset w:val="86"/>
    <w:family w:val="auto"/>
    <w:pitch w:val="default"/>
    <w:sig w:usb0="A00002BF" w:usb1="38CF7CFA" w:usb2="00000016" w:usb3="00000000" w:csb0="0004000F" w:csb1="00000000"/>
  </w:font>
  <w:font w:name="方正小标宋简体">
    <w:altName w:val="黑体"/>
    <w:panose1 w:val="02000000000000000000"/>
    <w:charset w:val="86"/>
    <w:family w:val="script"/>
    <w:pitch w:val="default"/>
    <w:sig w:usb0="00000000" w:usb1="00000000" w:usb2="00000012" w:usb3="00000000" w:csb0="00040001" w:csb1="00000000"/>
  </w:font>
  <w:font w:name="微软雅黑">
    <w:panose1 w:val="020B0503020204020204"/>
    <w:charset w:val="86"/>
    <w:family w:val="auto"/>
    <w:pitch w:val="default"/>
    <w:sig w:usb0="80000287" w:usb1="2ACF3C50" w:usb2="00000016" w:usb3="00000000" w:csb0="0004001F"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6452400"/>
    </w:sdtPr>
    <w:sdtContent>
      <w:p>
        <w:pPr>
          <w:pStyle w:val="1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0979640"/>
    </w:sdtPr>
    <w:sdtEndPr>
      <w:rPr>
        <w:rFonts w:ascii="宋体" w:hAnsi="宋体"/>
        <w:sz w:val="28"/>
        <w:szCs w:val="28"/>
      </w:rPr>
    </w:sdtEndPr>
    <w:sdtContent>
      <w:p>
        <w:pPr>
          <w:pStyle w:val="1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pPr>
      <w:pStyle w:val="1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4">
    <w:p>
      <w:r>
        <w:separator/>
      </w:r>
    </w:p>
  </w:footnote>
  <w:footnote w:type="continuationSeparator" w:id="5">
    <w:p>
      <w:r>
        <w:continuationSeparator/>
      </w:r>
    </w:p>
  </w:footnote>
  <w:footnote w:id="0">
    <w:p>
      <w:pPr>
        <w:pStyle w:val="17"/>
        <w:keepNext w:val="0"/>
        <w:keepLines w:val="0"/>
        <w:pageBreakBefore w:val="0"/>
        <w:widowControl w:val="0"/>
        <w:kinsoku/>
        <w:wordWrap/>
        <w:overflowPunct/>
        <w:topLinePunct w:val="0"/>
        <w:autoSpaceDE/>
        <w:autoSpaceDN/>
        <w:bidi w:val="0"/>
        <w:adjustRightInd w:val="0"/>
        <w:snapToGrid w:val="0"/>
        <w:textAlignment w:val="auto"/>
        <w:rPr>
          <w:rFonts w:hint="eastAsia" w:ascii="宋体" w:hAnsi="宋体" w:eastAsia="宋体" w:cs="宋体"/>
          <w:lang w:val="en-US" w:eastAsia="zh-CN"/>
        </w:rPr>
      </w:pPr>
      <w:r>
        <w:rPr>
          <w:rStyle w:val="26"/>
          <w:rFonts w:hint="eastAsia" w:ascii="宋体" w:hAnsi="宋体" w:eastAsia="宋体" w:cs="宋体"/>
        </w:rPr>
        <w:footnoteRef/>
      </w:r>
      <w:r>
        <w:rPr>
          <w:rFonts w:hint="eastAsia" w:ascii="宋体" w:hAnsi="宋体" w:eastAsia="宋体" w:cs="宋体"/>
        </w:rPr>
        <w:t xml:space="preserve"> </w:t>
      </w:r>
      <w:r>
        <w:rPr>
          <w:rFonts w:hint="eastAsia" w:ascii="宋体" w:hAnsi="宋体" w:eastAsia="宋体" w:cs="宋体"/>
          <w:lang w:val="en-US" w:eastAsia="zh-CN"/>
        </w:rPr>
        <w:t>燃气处负责的项目序号为1-19，城建处和燃气处共同负责的项目序号为20。</w:t>
      </w:r>
    </w:p>
  </w:footnote>
  <w:footnote w:id="1">
    <w:p>
      <w:pPr>
        <w:pStyle w:val="17"/>
      </w:pPr>
      <w:r>
        <w:rPr>
          <w:rStyle w:val="26"/>
        </w:rPr>
        <w:footnoteRef/>
      </w:r>
      <w:r>
        <w:rPr>
          <w:rFonts w:hint="eastAsia"/>
        </w:rPr>
        <w:t>《深圳市财政局关于印发&lt;深圳市市级项目支出绩效评价工作规程&gt;的通知</w:t>
      </w:r>
      <w:r>
        <w:t>》（</w:t>
      </w:r>
      <w:r>
        <w:rPr>
          <w:rFonts w:hint="eastAsia"/>
        </w:rPr>
        <w:t>深财绩〔2020〕14号</w:t>
      </w:r>
      <w:r>
        <w:t>），</w:t>
      </w:r>
      <w:r>
        <w:rPr>
          <w:rFonts w:hint="eastAsia"/>
        </w:rPr>
        <w:t>总分一般设置为100分，等级一般划分为四档：90（含）-100分为优、80（含）-90分为良、60（含）-80分为中、60分以下为差。</w:t>
      </w:r>
    </w:p>
    <w:p>
      <w:pPr>
        <w:pStyle w:val="17"/>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5"/>
      <w:pBdr>
        <w:bottom w:val="none" w:color="auto" w:sz="0" w:space="1"/>
      </w:pBdr>
      <w:rPr>
        <w:rFonts w:hint="eastAsia"/>
        <w:lang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FFFFA38B"/>
    <w:multiLevelType w:val="singleLevel"/>
    <w:tmpl w:val="FFFFA38B"/>
    <w:lvl w:ilvl="0" w:tentative="0">
      <w:start w:val="1"/>
      <w:numFmt w:val="chineseCounting"/>
      <w:suff w:val="nothing"/>
      <w:lvlText w:val="（%1）"/>
      <w:lvlJc w:val="left"/>
      <w:rPr>
        <w:rFonts w:hint="eastAsia"/>
      </w:rPr>
    </w:lvl>
  </w:abstractNum>
  <w:abstractNum w:abstractNumId="1">
    <w:nsid w:val="610671B8"/>
    <w:multiLevelType w:val="multilevel"/>
    <w:tmpl w:val="610671B8"/>
    <w:lvl w:ilvl="0" w:tentative="0">
      <w:start w:val="1"/>
      <w:numFmt w:val="chineseCountingThousand"/>
      <w:pStyle w:val="3"/>
      <w:suff w:val="nothing"/>
      <w:lvlText w:val="%1、"/>
      <w:lvlJc w:val="left"/>
      <w:pPr>
        <w:ind w:left="2715" w:hanging="425"/>
      </w:pPr>
      <w:rPr>
        <w:rFonts w:hint="eastAsia"/>
      </w:rPr>
    </w:lvl>
    <w:lvl w:ilvl="1" w:tentative="0">
      <w:start w:val="1"/>
      <w:numFmt w:val="chineseCountingThousand"/>
      <w:pStyle w:val="5"/>
      <w:suff w:val="nothing"/>
      <w:lvlText w:val="（%2）"/>
      <w:lvlJc w:val="left"/>
      <w:pPr>
        <w:ind w:left="6008" w:hanging="567"/>
      </w:pPr>
      <w:rPr>
        <w:rFonts w:hint="eastAsia" w:ascii="楷体_GB2312" w:hAnsi="楷体_GB2312" w:eastAsia="楷体_GB2312" w:cs="楷体_GB2312"/>
        <w:b w:val="0"/>
        <w:bCs w:val="0"/>
        <w:i w:val="0"/>
        <w:iCs w:val="0"/>
        <w:caps w:val="0"/>
        <w:smallCaps w:val="0"/>
        <w:strike w:val="0"/>
        <w:dstrike w:val="0"/>
        <w:outline w:val="0"/>
        <w:shadow w:val="0"/>
        <w:emboss w:val="0"/>
        <w:imprint w:val="0"/>
        <w:vanish w:val="0"/>
        <w:spacing w:val="0"/>
        <w:position w:val="0"/>
        <w:sz w:val="32"/>
        <w:szCs w:val="32"/>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pStyle w:val="6"/>
      <w:suff w:val="nothing"/>
      <w:lvlText w:val="%3. "/>
      <w:lvlJc w:val="left"/>
      <w:pPr>
        <w:ind w:left="1612" w:hanging="567"/>
      </w:pPr>
      <w:rPr>
        <w:rFonts w:hint="eastAsia"/>
      </w:rPr>
    </w:lvl>
    <w:lvl w:ilvl="3" w:tentative="0">
      <w:start w:val="1"/>
      <w:numFmt w:val="decimal"/>
      <w:pStyle w:val="7"/>
      <w:suff w:val="nothing"/>
      <w:lvlText w:val="（%4）"/>
      <w:lvlJc w:val="left"/>
      <w:pPr>
        <w:ind w:left="1612" w:hanging="425"/>
      </w:pPr>
      <w:rPr>
        <w:rFonts w:hint="eastAsia"/>
      </w:rPr>
    </w:lvl>
    <w:lvl w:ilvl="4" w:tentative="0">
      <w:start w:val="1"/>
      <w:numFmt w:val="decimal"/>
      <w:pStyle w:val="8"/>
      <w:suff w:val="nothing"/>
      <w:lvlText w:val="%5）"/>
      <w:lvlJc w:val="left"/>
      <w:pPr>
        <w:ind w:left="1612" w:hanging="113"/>
      </w:pPr>
      <w:rPr>
        <w:rFonts w:hint="eastAsia"/>
      </w:rPr>
    </w:lvl>
    <w:lvl w:ilvl="5" w:tentative="0">
      <w:start w:val="1"/>
      <w:numFmt w:val="decimal"/>
      <w:pStyle w:val="44"/>
      <w:suff w:val="nothing"/>
      <w:lvlText w:val="附件%6 "/>
      <w:lvlJc w:val="left"/>
      <w:pPr>
        <w:ind w:left="620" w:firstLine="0"/>
      </w:pPr>
      <w:rPr>
        <w:rFonts w:hint="eastAsia"/>
      </w:rPr>
    </w:lvl>
    <w:lvl w:ilvl="6" w:tentative="0">
      <w:start w:val="1"/>
      <w:numFmt w:val="chineseCountingThousand"/>
      <w:suff w:val="nothing"/>
      <w:lvlText w:val="%7、"/>
      <w:lvlJc w:val="left"/>
      <w:pPr>
        <w:ind w:left="1612" w:hanging="567"/>
      </w:pPr>
      <w:rPr>
        <w:rFonts w:hint="eastAsia"/>
      </w:rPr>
    </w:lvl>
    <w:lvl w:ilvl="7" w:tentative="0">
      <w:start w:val="1"/>
      <w:numFmt w:val="chineseCountingThousand"/>
      <w:suff w:val="nothing"/>
      <w:lvlText w:val="（%8）"/>
      <w:lvlJc w:val="left"/>
      <w:pPr>
        <w:ind w:left="1612" w:hanging="567"/>
      </w:pPr>
      <w:rPr>
        <w:rFonts w:hint="eastAsia"/>
      </w:rPr>
    </w:lvl>
    <w:lvl w:ilvl="8" w:tentative="0">
      <w:start w:val="1"/>
      <w:numFmt w:val="decimal"/>
      <w:suff w:val="nothing"/>
      <w:lvlText w:val="%9. "/>
      <w:lvlJc w:val="left"/>
      <w:pPr>
        <w:ind w:left="1612" w:hanging="567"/>
      </w:pPr>
      <w:rPr>
        <w:rFonts w:hint="eastAsia"/>
      </w:rPr>
    </w:lvl>
  </w:abstractNum>
  <w:num w:numId="1">
    <w:abstractNumId w:val="1"/>
  </w:num>
  <w:num w:numId="2">
    <w:abstractNumId w:val="0"/>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WPS_1651111668">
    <w15:presenceInfo w15:providerId="WPS Office" w15:userId="2877776891"/>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0"/>
  <w:bordersDoNotSurroundFooter w:val="0"/>
  <w:trackRevisions w:val="1"/>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4"/>
    <w:footnote w:id="5"/>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GQxZTFmMjQxM2E1ZGI4ZDUyMGMyN2U2OGE2NmMxMzUifQ=="/>
  </w:docVars>
  <w:rsids>
    <w:rsidRoot w:val="35747EEC"/>
    <w:rsid w:val="0000372D"/>
    <w:rsid w:val="00006878"/>
    <w:rsid w:val="00006D0C"/>
    <w:rsid w:val="000140D8"/>
    <w:rsid w:val="000151FD"/>
    <w:rsid w:val="00015FD7"/>
    <w:rsid w:val="00017DAD"/>
    <w:rsid w:val="000272B8"/>
    <w:rsid w:val="0003406E"/>
    <w:rsid w:val="00035C58"/>
    <w:rsid w:val="0004194F"/>
    <w:rsid w:val="00042277"/>
    <w:rsid w:val="00042F15"/>
    <w:rsid w:val="00044534"/>
    <w:rsid w:val="0005304B"/>
    <w:rsid w:val="000540C9"/>
    <w:rsid w:val="0005634B"/>
    <w:rsid w:val="00057D23"/>
    <w:rsid w:val="00066C9A"/>
    <w:rsid w:val="00071965"/>
    <w:rsid w:val="00076E6D"/>
    <w:rsid w:val="00083FCC"/>
    <w:rsid w:val="00087F3A"/>
    <w:rsid w:val="000A06A8"/>
    <w:rsid w:val="000A2586"/>
    <w:rsid w:val="000A54DC"/>
    <w:rsid w:val="000B61E9"/>
    <w:rsid w:val="000C0DDB"/>
    <w:rsid w:val="000C748F"/>
    <w:rsid w:val="000C796B"/>
    <w:rsid w:val="000E7518"/>
    <w:rsid w:val="000E7F1A"/>
    <w:rsid w:val="000F099B"/>
    <w:rsid w:val="000F2B10"/>
    <w:rsid w:val="00102E6B"/>
    <w:rsid w:val="001129DA"/>
    <w:rsid w:val="00114DEE"/>
    <w:rsid w:val="00121E22"/>
    <w:rsid w:val="0013021A"/>
    <w:rsid w:val="00134901"/>
    <w:rsid w:val="00146A17"/>
    <w:rsid w:val="00147A7E"/>
    <w:rsid w:val="00153E1C"/>
    <w:rsid w:val="00162AE4"/>
    <w:rsid w:val="00172053"/>
    <w:rsid w:val="001804FE"/>
    <w:rsid w:val="001807D4"/>
    <w:rsid w:val="00182C86"/>
    <w:rsid w:val="0019781C"/>
    <w:rsid w:val="001A114C"/>
    <w:rsid w:val="001A11C6"/>
    <w:rsid w:val="001B24EE"/>
    <w:rsid w:val="001B3487"/>
    <w:rsid w:val="001B486E"/>
    <w:rsid w:val="001B5EC6"/>
    <w:rsid w:val="001D08B5"/>
    <w:rsid w:val="001D0A7E"/>
    <w:rsid w:val="001E4440"/>
    <w:rsid w:val="0020720F"/>
    <w:rsid w:val="002077E2"/>
    <w:rsid w:val="0021302C"/>
    <w:rsid w:val="002133E7"/>
    <w:rsid w:val="00213B66"/>
    <w:rsid w:val="00217A62"/>
    <w:rsid w:val="00220818"/>
    <w:rsid w:val="0022213C"/>
    <w:rsid w:val="00222A88"/>
    <w:rsid w:val="0023442A"/>
    <w:rsid w:val="00237C0D"/>
    <w:rsid w:val="0024330C"/>
    <w:rsid w:val="00254549"/>
    <w:rsid w:val="002616C2"/>
    <w:rsid w:val="00270F7F"/>
    <w:rsid w:val="00272D30"/>
    <w:rsid w:val="00277770"/>
    <w:rsid w:val="00280DA2"/>
    <w:rsid w:val="00281BB1"/>
    <w:rsid w:val="00291D2F"/>
    <w:rsid w:val="002A25E0"/>
    <w:rsid w:val="002A4B8C"/>
    <w:rsid w:val="002A706D"/>
    <w:rsid w:val="002A70CE"/>
    <w:rsid w:val="002B01E4"/>
    <w:rsid w:val="002B1BDA"/>
    <w:rsid w:val="002B41A0"/>
    <w:rsid w:val="002B4447"/>
    <w:rsid w:val="002C573F"/>
    <w:rsid w:val="002C62F6"/>
    <w:rsid w:val="002D0190"/>
    <w:rsid w:val="002D20F7"/>
    <w:rsid w:val="002D24DE"/>
    <w:rsid w:val="002D35B0"/>
    <w:rsid w:val="002E12DF"/>
    <w:rsid w:val="002E1CAE"/>
    <w:rsid w:val="002E396A"/>
    <w:rsid w:val="002E777C"/>
    <w:rsid w:val="002F2114"/>
    <w:rsid w:val="002F3B1A"/>
    <w:rsid w:val="002F5C0C"/>
    <w:rsid w:val="003002D8"/>
    <w:rsid w:val="00303D21"/>
    <w:rsid w:val="00306E74"/>
    <w:rsid w:val="00325501"/>
    <w:rsid w:val="00327A69"/>
    <w:rsid w:val="003310EB"/>
    <w:rsid w:val="00332F36"/>
    <w:rsid w:val="00335DAF"/>
    <w:rsid w:val="00337CD7"/>
    <w:rsid w:val="0034355A"/>
    <w:rsid w:val="00345744"/>
    <w:rsid w:val="00345DA4"/>
    <w:rsid w:val="00345EF3"/>
    <w:rsid w:val="00351421"/>
    <w:rsid w:val="00356990"/>
    <w:rsid w:val="00356FCE"/>
    <w:rsid w:val="003610C4"/>
    <w:rsid w:val="00364793"/>
    <w:rsid w:val="003675EB"/>
    <w:rsid w:val="0037780A"/>
    <w:rsid w:val="003828E5"/>
    <w:rsid w:val="0039002F"/>
    <w:rsid w:val="00390FDC"/>
    <w:rsid w:val="00394649"/>
    <w:rsid w:val="0039624B"/>
    <w:rsid w:val="00396FAE"/>
    <w:rsid w:val="00397DBF"/>
    <w:rsid w:val="003A1144"/>
    <w:rsid w:val="003A3494"/>
    <w:rsid w:val="003B06BC"/>
    <w:rsid w:val="003B44D3"/>
    <w:rsid w:val="003B45AE"/>
    <w:rsid w:val="003B5622"/>
    <w:rsid w:val="003C5AB2"/>
    <w:rsid w:val="003D3060"/>
    <w:rsid w:val="003D5E34"/>
    <w:rsid w:val="003E3FCA"/>
    <w:rsid w:val="003E5E49"/>
    <w:rsid w:val="003E67AE"/>
    <w:rsid w:val="003F0176"/>
    <w:rsid w:val="003F3495"/>
    <w:rsid w:val="003F6588"/>
    <w:rsid w:val="0041161A"/>
    <w:rsid w:val="00412277"/>
    <w:rsid w:val="00416147"/>
    <w:rsid w:val="00420116"/>
    <w:rsid w:val="004266F1"/>
    <w:rsid w:val="004408E8"/>
    <w:rsid w:val="004531F9"/>
    <w:rsid w:val="004605C1"/>
    <w:rsid w:val="00461EC2"/>
    <w:rsid w:val="00474E96"/>
    <w:rsid w:val="00475C42"/>
    <w:rsid w:val="00477F73"/>
    <w:rsid w:val="00486DBC"/>
    <w:rsid w:val="0048764E"/>
    <w:rsid w:val="00491525"/>
    <w:rsid w:val="00493F68"/>
    <w:rsid w:val="00496E3A"/>
    <w:rsid w:val="004A1269"/>
    <w:rsid w:val="004A5E40"/>
    <w:rsid w:val="004A7453"/>
    <w:rsid w:val="004B1DB1"/>
    <w:rsid w:val="004C1572"/>
    <w:rsid w:val="004C23FA"/>
    <w:rsid w:val="004C4555"/>
    <w:rsid w:val="004D515D"/>
    <w:rsid w:val="004D5BB2"/>
    <w:rsid w:val="004E294C"/>
    <w:rsid w:val="004E5422"/>
    <w:rsid w:val="004F1170"/>
    <w:rsid w:val="00510791"/>
    <w:rsid w:val="00516F0E"/>
    <w:rsid w:val="005172DD"/>
    <w:rsid w:val="005176AA"/>
    <w:rsid w:val="00522C62"/>
    <w:rsid w:val="0052613F"/>
    <w:rsid w:val="005261D8"/>
    <w:rsid w:val="0053230A"/>
    <w:rsid w:val="00534D4B"/>
    <w:rsid w:val="00535B45"/>
    <w:rsid w:val="00546D71"/>
    <w:rsid w:val="00546E78"/>
    <w:rsid w:val="00547F0E"/>
    <w:rsid w:val="00550593"/>
    <w:rsid w:val="00550DBC"/>
    <w:rsid w:val="00551552"/>
    <w:rsid w:val="00560DED"/>
    <w:rsid w:val="00562AB9"/>
    <w:rsid w:val="00562BBE"/>
    <w:rsid w:val="00563D91"/>
    <w:rsid w:val="00585352"/>
    <w:rsid w:val="005865EA"/>
    <w:rsid w:val="00594876"/>
    <w:rsid w:val="00595F34"/>
    <w:rsid w:val="005A67F5"/>
    <w:rsid w:val="005B11C8"/>
    <w:rsid w:val="005B3D96"/>
    <w:rsid w:val="005C0526"/>
    <w:rsid w:val="005C4184"/>
    <w:rsid w:val="005C7243"/>
    <w:rsid w:val="005C7953"/>
    <w:rsid w:val="005D2D9A"/>
    <w:rsid w:val="005D3B5F"/>
    <w:rsid w:val="005D6FA3"/>
    <w:rsid w:val="005E16C6"/>
    <w:rsid w:val="005E2149"/>
    <w:rsid w:val="005F2B69"/>
    <w:rsid w:val="005F363F"/>
    <w:rsid w:val="005F4C42"/>
    <w:rsid w:val="00604B75"/>
    <w:rsid w:val="00607F4F"/>
    <w:rsid w:val="00610C44"/>
    <w:rsid w:val="00615CB0"/>
    <w:rsid w:val="006161C5"/>
    <w:rsid w:val="0062031A"/>
    <w:rsid w:val="0062793E"/>
    <w:rsid w:val="006468EC"/>
    <w:rsid w:val="00651F02"/>
    <w:rsid w:val="006612A1"/>
    <w:rsid w:val="00670309"/>
    <w:rsid w:val="00672BF2"/>
    <w:rsid w:val="00681991"/>
    <w:rsid w:val="006852C1"/>
    <w:rsid w:val="00687549"/>
    <w:rsid w:val="006916EB"/>
    <w:rsid w:val="00692BE5"/>
    <w:rsid w:val="00696363"/>
    <w:rsid w:val="006A515F"/>
    <w:rsid w:val="006B06E6"/>
    <w:rsid w:val="006B1DEF"/>
    <w:rsid w:val="006B5747"/>
    <w:rsid w:val="006B6D34"/>
    <w:rsid w:val="006C0552"/>
    <w:rsid w:val="006D38B2"/>
    <w:rsid w:val="006D6D05"/>
    <w:rsid w:val="006E1680"/>
    <w:rsid w:val="006E3C10"/>
    <w:rsid w:val="006F0784"/>
    <w:rsid w:val="006F0874"/>
    <w:rsid w:val="006F117D"/>
    <w:rsid w:val="0073585A"/>
    <w:rsid w:val="00744BAE"/>
    <w:rsid w:val="0075187C"/>
    <w:rsid w:val="007527A3"/>
    <w:rsid w:val="00753AE2"/>
    <w:rsid w:val="00762975"/>
    <w:rsid w:val="0076568F"/>
    <w:rsid w:val="0076762C"/>
    <w:rsid w:val="007810D1"/>
    <w:rsid w:val="0078337F"/>
    <w:rsid w:val="00790042"/>
    <w:rsid w:val="007A4A13"/>
    <w:rsid w:val="007B64E2"/>
    <w:rsid w:val="007C1028"/>
    <w:rsid w:val="007C46E2"/>
    <w:rsid w:val="007C5DBA"/>
    <w:rsid w:val="007D2BF8"/>
    <w:rsid w:val="007D34AD"/>
    <w:rsid w:val="007E42B8"/>
    <w:rsid w:val="007E44F0"/>
    <w:rsid w:val="007E4D59"/>
    <w:rsid w:val="0080270A"/>
    <w:rsid w:val="00811E62"/>
    <w:rsid w:val="00814CB2"/>
    <w:rsid w:val="008301E8"/>
    <w:rsid w:val="0084030D"/>
    <w:rsid w:val="00843E70"/>
    <w:rsid w:val="008451DF"/>
    <w:rsid w:val="008454A4"/>
    <w:rsid w:val="0084599A"/>
    <w:rsid w:val="008461D5"/>
    <w:rsid w:val="00851BE1"/>
    <w:rsid w:val="00854CC0"/>
    <w:rsid w:val="00864B0D"/>
    <w:rsid w:val="008656D4"/>
    <w:rsid w:val="00865A64"/>
    <w:rsid w:val="00866B8A"/>
    <w:rsid w:val="00870FCE"/>
    <w:rsid w:val="00875970"/>
    <w:rsid w:val="00876C42"/>
    <w:rsid w:val="008822AB"/>
    <w:rsid w:val="008909AF"/>
    <w:rsid w:val="008928C4"/>
    <w:rsid w:val="008A384D"/>
    <w:rsid w:val="008A4DAC"/>
    <w:rsid w:val="008A5D44"/>
    <w:rsid w:val="008A7CA7"/>
    <w:rsid w:val="008C1C4A"/>
    <w:rsid w:val="008C56C4"/>
    <w:rsid w:val="008F14EB"/>
    <w:rsid w:val="008F3407"/>
    <w:rsid w:val="008F3C77"/>
    <w:rsid w:val="008F3F0C"/>
    <w:rsid w:val="008F51FF"/>
    <w:rsid w:val="00910FBE"/>
    <w:rsid w:val="00911590"/>
    <w:rsid w:val="0091217C"/>
    <w:rsid w:val="00912511"/>
    <w:rsid w:val="00932EA2"/>
    <w:rsid w:val="00934749"/>
    <w:rsid w:val="00936529"/>
    <w:rsid w:val="00944FA3"/>
    <w:rsid w:val="00945CB2"/>
    <w:rsid w:val="00946953"/>
    <w:rsid w:val="009535A2"/>
    <w:rsid w:val="00955D3D"/>
    <w:rsid w:val="0096155B"/>
    <w:rsid w:val="009616F6"/>
    <w:rsid w:val="00970C82"/>
    <w:rsid w:val="009740A2"/>
    <w:rsid w:val="00977054"/>
    <w:rsid w:val="00987A81"/>
    <w:rsid w:val="00993EFB"/>
    <w:rsid w:val="00994DD9"/>
    <w:rsid w:val="00996D8B"/>
    <w:rsid w:val="009A45A0"/>
    <w:rsid w:val="009A6EC2"/>
    <w:rsid w:val="009B506F"/>
    <w:rsid w:val="009B5C0F"/>
    <w:rsid w:val="009B6DDE"/>
    <w:rsid w:val="009C2455"/>
    <w:rsid w:val="009C3E17"/>
    <w:rsid w:val="009C456A"/>
    <w:rsid w:val="009E5B2A"/>
    <w:rsid w:val="009F31E9"/>
    <w:rsid w:val="009F536F"/>
    <w:rsid w:val="009F5961"/>
    <w:rsid w:val="00A04CEC"/>
    <w:rsid w:val="00A05231"/>
    <w:rsid w:val="00A05699"/>
    <w:rsid w:val="00A134E9"/>
    <w:rsid w:val="00A14591"/>
    <w:rsid w:val="00A15EBF"/>
    <w:rsid w:val="00A16EF8"/>
    <w:rsid w:val="00A231F7"/>
    <w:rsid w:val="00A264BB"/>
    <w:rsid w:val="00A313CE"/>
    <w:rsid w:val="00A315AF"/>
    <w:rsid w:val="00A31E86"/>
    <w:rsid w:val="00A36967"/>
    <w:rsid w:val="00A4228C"/>
    <w:rsid w:val="00A42809"/>
    <w:rsid w:val="00A45EB3"/>
    <w:rsid w:val="00A47F5F"/>
    <w:rsid w:val="00A52399"/>
    <w:rsid w:val="00A53AB1"/>
    <w:rsid w:val="00A64AFB"/>
    <w:rsid w:val="00A6677A"/>
    <w:rsid w:val="00A670C7"/>
    <w:rsid w:val="00A724DF"/>
    <w:rsid w:val="00A735D6"/>
    <w:rsid w:val="00A81B30"/>
    <w:rsid w:val="00A8283F"/>
    <w:rsid w:val="00A90A48"/>
    <w:rsid w:val="00A91A1E"/>
    <w:rsid w:val="00AA0205"/>
    <w:rsid w:val="00AA4DC5"/>
    <w:rsid w:val="00AA6DFA"/>
    <w:rsid w:val="00AB308A"/>
    <w:rsid w:val="00AB339C"/>
    <w:rsid w:val="00AB35FD"/>
    <w:rsid w:val="00AB4A8D"/>
    <w:rsid w:val="00AC0039"/>
    <w:rsid w:val="00AC77DC"/>
    <w:rsid w:val="00AD3D90"/>
    <w:rsid w:val="00AD47F0"/>
    <w:rsid w:val="00AE1035"/>
    <w:rsid w:val="00AF2E37"/>
    <w:rsid w:val="00B02376"/>
    <w:rsid w:val="00B030FC"/>
    <w:rsid w:val="00B14B55"/>
    <w:rsid w:val="00B2050E"/>
    <w:rsid w:val="00B22A7E"/>
    <w:rsid w:val="00B274E4"/>
    <w:rsid w:val="00B347A4"/>
    <w:rsid w:val="00B4122F"/>
    <w:rsid w:val="00B41E08"/>
    <w:rsid w:val="00B44896"/>
    <w:rsid w:val="00B45619"/>
    <w:rsid w:val="00B53126"/>
    <w:rsid w:val="00B53D21"/>
    <w:rsid w:val="00B66129"/>
    <w:rsid w:val="00B66F45"/>
    <w:rsid w:val="00B75F53"/>
    <w:rsid w:val="00B76B39"/>
    <w:rsid w:val="00B77990"/>
    <w:rsid w:val="00B806EB"/>
    <w:rsid w:val="00B81A30"/>
    <w:rsid w:val="00B82711"/>
    <w:rsid w:val="00B87DFC"/>
    <w:rsid w:val="00B924E2"/>
    <w:rsid w:val="00B934BC"/>
    <w:rsid w:val="00BA7537"/>
    <w:rsid w:val="00BB1B50"/>
    <w:rsid w:val="00BB5C63"/>
    <w:rsid w:val="00BB6DE3"/>
    <w:rsid w:val="00BC35C6"/>
    <w:rsid w:val="00BC6C7A"/>
    <w:rsid w:val="00BC6E4B"/>
    <w:rsid w:val="00BD31FF"/>
    <w:rsid w:val="00BD3244"/>
    <w:rsid w:val="00BD5790"/>
    <w:rsid w:val="00BD65BA"/>
    <w:rsid w:val="00BE05D4"/>
    <w:rsid w:val="00BE0C60"/>
    <w:rsid w:val="00BE2449"/>
    <w:rsid w:val="00BF5B0B"/>
    <w:rsid w:val="00C04EED"/>
    <w:rsid w:val="00C0701C"/>
    <w:rsid w:val="00C14179"/>
    <w:rsid w:val="00C149BF"/>
    <w:rsid w:val="00C20481"/>
    <w:rsid w:val="00C222DD"/>
    <w:rsid w:val="00C23D2E"/>
    <w:rsid w:val="00C32C0F"/>
    <w:rsid w:val="00C32CB0"/>
    <w:rsid w:val="00C334B0"/>
    <w:rsid w:val="00C35EF5"/>
    <w:rsid w:val="00C41F05"/>
    <w:rsid w:val="00C42E0E"/>
    <w:rsid w:val="00C4459E"/>
    <w:rsid w:val="00C47486"/>
    <w:rsid w:val="00C515BC"/>
    <w:rsid w:val="00C5209B"/>
    <w:rsid w:val="00C52C54"/>
    <w:rsid w:val="00C53172"/>
    <w:rsid w:val="00C5751C"/>
    <w:rsid w:val="00C57D10"/>
    <w:rsid w:val="00C705E2"/>
    <w:rsid w:val="00C71C8D"/>
    <w:rsid w:val="00C71F06"/>
    <w:rsid w:val="00C772DF"/>
    <w:rsid w:val="00C7785A"/>
    <w:rsid w:val="00C77E87"/>
    <w:rsid w:val="00C9453F"/>
    <w:rsid w:val="00C94566"/>
    <w:rsid w:val="00CA53E1"/>
    <w:rsid w:val="00CA7294"/>
    <w:rsid w:val="00CB287A"/>
    <w:rsid w:val="00CB3D5E"/>
    <w:rsid w:val="00CC10C4"/>
    <w:rsid w:val="00CC2F11"/>
    <w:rsid w:val="00CC5370"/>
    <w:rsid w:val="00CC7695"/>
    <w:rsid w:val="00CD5214"/>
    <w:rsid w:val="00CE34B5"/>
    <w:rsid w:val="00CE4282"/>
    <w:rsid w:val="00CE7600"/>
    <w:rsid w:val="00CF4C36"/>
    <w:rsid w:val="00CF64E6"/>
    <w:rsid w:val="00D00867"/>
    <w:rsid w:val="00D025D3"/>
    <w:rsid w:val="00D07462"/>
    <w:rsid w:val="00D12E76"/>
    <w:rsid w:val="00D24507"/>
    <w:rsid w:val="00D3096C"/>
    <w:rsid w:val="00D32DBF"/>
    <w:rsid w:val="00D404FC"/>
    <w:rsid w:val="00D40793"/>
    <w:rsid w:val="00D452C5"/>
    <w:rsid w:val="00D55623"/>
    <w:rsid w:val="00D732C7"/>
    <w:rsid w:val="00D74E79"/>
    <w:rsid w:val="00D8110D"/>
    <w:rsid w:val="00D8113E"/>
    <w:rsid w:val="00D91C27"/>
    <w:rsid w:val="00D92D98"/>
    <w:rsid w:val="00DB1A23"/>
    <w:rsid w:val="00DB4599"/>
    <w:rsid w:val="00DC2E99"/>
    <w:rsid w:val="00DD544F"/>
    <w:rsid w:val="00DE254C"/>
    <w:rsid w:val="00E04113"/>
    <w:rsid w:val="00E041C3"/>
    <w:rsid w:val="00E11575"/>
    <w:rsid w:val="00E20797"/>
    <w:rsid w:val="00E22233"/>
    <w:rsid w:val="00E223C2"/>
    <w:rsid w:val="00E331BB"/>
    <w:rsid w:val="00E34DC0"/>
    <w:rsid w:val="00E427DD"/>
    <w:rsid w:val="00E43199"/>
    <w:rsid w:val="00E4467C"/>
    <w:rsid w:val="00E449A7"/>
    <w:rsid w:val="00E472D0"/>
    <w:rsid w:val="00E5701D"/>
    <w:rsid w:val="00E627D4"/>
    <w:rsid w:val="00E63648"/>
    <w:rsid w:val="00E63A5E"/>
    <w:rsid w:val="00E6498D"/>
    <w:rsid w:val="00E67459"/>
    <w:rsid w:val="00E76BE2"/>
    <w:rsid w:val="00E81226"/>
    <w:rsid w:val="00E83A65"/>
    <w:rsid w:val="00E874F2"/>
    <w:rsid w:val="00E90F75"/>
    <w:rsid w:val="00E9227A"/>
    <w:rsid w:val="00E93E5C"/>
    <w:rsid w:val="00E95B73"/>
    <w:rsid w:val="00E979F4"/>
    <w:rsid w:val="00EA5937"/>
    <w:rsid w:val="00EA64FF"/>
    <w:rsid w:val="00EA6C50"/>
    <w:rsid w:val="00EC1253"/>
    <w:rsid w:val="00EC2DCA"/>
    <w:rsid w:val="00EC42B2"/>
    <w:rsid w:val="00ED6BAA"/>
    <w:rsid w:val="00EE3167"/>
    <w:rsid w:val="00EF1D4A"/>
    <w:rsid w:val="00EF1FA9"/>
    <w:rsid w:val="00F03FE3"/>
    <w:rsid w:val="00F0575E"/>
    <w:rsid w:val="00F076D3"/>
    <w:rsid w:val="00F114F1"/>
    <w:rsid w:val="00F116C4"/>
    <w:rsid w:val="00F11C75"/>
    <w:rsid w:val="00F14EA6"/>
    <w:rsid w:val="00F14FFC"/>
    <w:rsid w:val="00F177AD"/>
    <w:rsid w:val="00F17C49"/>
    <w:rsid w:val="00F23020"/>
    <w:rsid w:val="00F2368F"/>
    <w:rsid w:val="00F23AF7"/>
    <w:rsid w:val="00F24ACB"/>
    <w:rsid w:val="00F31CE1"/>
    <w:rsid w:val="00F34735"/>
    <w:rsid w:val="00F42595"/>
    <w:rsid w:val="00F44014"/>
    <w:rsid w:val="00F45F74"/>
    <w:rsid w:val="00F56148"/>
    <w:rsid w:val="00F70430"/>
    <w:rsid w:val="00F72106"/>
    <w:rsid w:val="00F770B2"/>
    <w:rsid w:val="00F81E35"/>
    <w:rsid w:val="00F8405D"/>
    <w:rsid w:val="00F8591A"/>
    <w:rsid w:val="00F9243B"/>
    <w:rsid w:val="00F9498E"/>
    <w:rsid w:val="00F95D73"/>
    <w:rsid w:val="00FA1902"/>
    <w:rsid w:val="00FA41F0"/>
    <w:rsid w:val="00FB0E3D"/>
    <w:rsid w:val="00FB7FE8"/>
    <w:rsid w:val="00FC36AB"/>
    <w:rsid w:val="00FC4AAB"/>
    <w:rsid w:val="00FD2FA2"/>
    <w:rsid w:val="00FD4734"/>
    <w:rsid w:val="00FE3A09"/>
    <w:rsid w:val="00FE55CA"/>
    <w:rsid w:val="00FF3792"/>
    <w:rsid w:val="00FF42FB"/>
    <w:rsid w:val="00FF4B3C"/>
    <w:rsid w:val="00FF4D39"/>
    <w:rsid w:val="00FF79BB"/>
    <w:rsid w:val="015005B6"/>
    <w:rsid w:val="02905336"/>
    <w:rsid w:val="02DF577D"/>
    <w:rsid w:val="061A6358"/>
    <w:rsid w:val="08D92ACA"/>
    <w:rsid w:val="09B364FD"/>
    <w:rsid w:val="0B967494"/>
    <w:rsid w:val="0CE10AAE"/>
    <w:rsid w:val="0E996129"/>
    <w:rsid w:val="0EC61BEC"/>
    <w:rsid w:val="0FAF130B"/>
    <w:rsid w:val="12703E7A"/>
    <w:rsid w:val="1296445D"/>
    <w:rsid w:val="12DC7DE1"/>
    <w:rsid w:val="12F212F3"/>
    <w:rsid w:val="148D59A0"/>
    <w:rsid w:val="1663031A"/>
    <w:rsid w:val="167E0249"/>
    <w:rsid w:val="16AC4FC3"/>
    <w:rsid w:val="18244A66"/>
    <w:rsid w:val="182911AB"/>
    <w:rsid w:val="183E69C7"/>
    <w:rsid w:val="19747F97"/>
    <w:rsid w:val="1AC92E03"/>
    <w:rsid w:val="1AE234AE"/>
    <w:rsid w:val="1BB51929"/>
    <w:rsid w:val="1CAF419E"/>
    <w:rsid w:val="1D36049C"/>
    <w:rsid w:val="1E297D3C"/>
    <w:rsid w:val="1FEFC155"/>
    <w:rsid w:val="200F2878"/>
    <w:rsid w:val="208D3D83"/>
    <w:rsid w:val="20A56447"/>
    <w:rsid w:val="2100034D"/>
    <w:rsid w:val="25CA7A0A"/>
    <w:rsid w:val="26FF7B49"/>
    <w:rsid w:val="28A661CE"/>
    <w:rsid w:val="29FC5A63"/>
    <w:rsid w:val="2B114AD0"/>
    <w:rsid w:val="2B77213C"/>
    <w:rsid w:val="2BBD3679"/>
    <w:rsid w:val="2E1A0DD2"/>
    <w:rsid w:val="3152520E"/>
    <w:rsid w:val="32AB1481"/>
    <w:rsid w:val="32F45B8C"/>
    <w:rsid w:val="32F964BE"/>
    <w:rsid w:val="34AC1D99"/>
    <w:rsid w:val="35344AA0"/>
    <w:rsid w:val="35747EEC"/>
    <w:rsid w:val="358075D8"/>
    <w:rsid w:val="35874F44"/>
    <w:rsid w:val="35A679AF"/>
    <w:rsid w:val="38050870"/>
    <w:rsid w:val="382A20F4"/>
    <w:rsid w:val="3ABF500F"/>
    <w:rsid w:val="3B836D17"/>
    <w:rsid w:val="3C362F17"/>
    <w:rsid w:val="3DFC78AE"/>
    <w:rsid w:val="3E04510D"/>
    <w:rsid w:val="3E961E9E"/>
    <w:rsid w:val="3EAF6FFE"/>
    <w:rsid w:val="3FF66669"/>
    <w:rsid w:val="41B13072"/>
    <w:rsid w:val="426A4F93"/>
    <w:rsid w:val="42B77E51"/>
    <w:rsid w:val="435A0B77"/>
    <w:rsid w:val="464D51F9"/>
    <w:rsid w:val="47A5198F"/>
    <w:rsid w:val="49261002"/>
    <w:rsid w:val="49265582"/>
    <w:rsid w:val="494D4BE0"/>
    <w:rsid w:val="49F3676E"/>
    <w:rsid w:val="4AFD6820"/>
    <w:rsid w:val="4BBFC129"/>
    <w:rsid w:val="4D92622E"/>
    <w:rsid w:val="4DDC6BFC"/>
    <w:rsid w:val="4E140D17"/>
    <w:rsid w:val="4F1F4AD2"/>
    <w:rsid w:val="4F7F6562"/>
    <w:rsid w:val="4FF37937"/>
    <w:rsid w:val="50831E9E"/>
    <w:rsid w:val="51725E87"/>
    <w:rsid w:val="52D031EB"/>
    <w:rsid w:val="53FB308C"/>
    <w:rsid w:val="54492049"/>
    <w:rsid w:val="54D16E0B"/>
    <w:rsid w:val="553C2D41"/>
    <w:rsid w:val="557B55AE"/>
    <w:rsid w:val="55CA5277"/>
    <w:rsid w:val="57547536"/>
    <w:rsid w:val="576B3B68"/>
    <w:rsid w:val="58205B4E"/>
    <w:rsid w:val="58C60DE9"/>
    <w:rsid w:val="59364835"/>
    <w:rsid w:val="59A438D8"/>
    <w:rsid w:val="5D404AED"/>
    <w:rsid w:val="5E351F28"/>
    <w:rsid w:val="5E6E58BD"/>
    <w:rsid w:val="60D74C98"/>
    <w:rsid w:val="6177741F"/>
    <w:rsid w:val="63C312C7"/>
    <w:rsid w:val="64484A2B"/>
    <w:rsid w:val="6527753B"/>
    <w:rsid w:val="66BC0878"/>
    <w:rsid w:val="67CC0954"/>
    <w:rsid w:val="685110E6"/>
    <w:rsid w:val="687037CE"/>
    <w:rsid w:val="6949061E"/>
    <w:rsid w:val="6B450083"/>
    <w:rsid w:val="6B745B6A"/>
    <w:rsid w:val="6C303F19"/>
    <w:rsid w:val="6E3B415D"/>
    <w:rsid w:val="6FF42A15"/>
    <w:rsid w:val="6FFE5E92"/>
    <w:rsid w:val="6FFF970E"/>
    <w:rsid w:val="70AB74CC"/>
    <w:rsid w:val="74934D54"/>
    <w:rsid w:val="7690678D"/>
    <w:rsid w:val="782D15D9"/>
    <w:rsid w:val="78857AAD"/>
    <w:rsid w:val="7B4D52CC"/>
    <w:rsid w:val="7C8B28F9"/>
    <w:rsid w:val="7DA0234D"/>
    <w:rsid w:val="7E160CCF"/>
    <w:rsid w:val="7EEBFB46"/>
    <w:rsid w:val="7F7FCFAD"/>
    <w:rsid w:val="7F990D74"/>
    <w:rsid w:val="7FDF678E"/>
    <w:rsid w:val="7FF82F86"/>
    <w:rsid w:val="7FFF6FDC"/>
    <w:rsid w:val="9356F027"/>
    <w:rsid w:val="B5FFB255"/>
    <w:rsid w:val="D3FF2FB4"/>
    <w:rsid w:val="DF6B9383"/>
    <w:rsid w:val="DFEC9154"/>
    <w:rsid w:val="FDDB6C65"/>
    <w:rsid w:val="FFD9289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2" w:semiHidden="0" w:name="heading 3"/>
    <w:lsdException w:qFormat="1" w:unhideWhenUsed="0" w:uiPriority="3"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4"/>
    <w:next w:val="4"/>
    <w:link w:val="28"/>
    <w:qFormat/>
    <w:uiPriority w:val="0"/>
    <w:pPr>
      <w:numPr>
        <w:ilvl w:val="0"/>
        <w:numId w:val="1"/>
      </w:numPr>
      <w:spacing w:before="120" w:after="60"/>
      <w:ind w:left="0" w:firstLine="200"/>
      <w:outlineLvl w:val="0"/>
    </w:pPr>
    <w:rPr>
      <w:rFonts w:eastAsia="黑体"/>
      <w:bCs/>
      <w:kern w:val="44"/>
      <w:szCs w:val="44"/>
    </w:rPr>
  </w:style>
  <w:style w:type="paragraph" w:styleId="5">
    <w:name w:val="heading 2"/>
    <w:basedOn w:val="4"/>
    <w:next w:val="4"/>
    <w:link w:val="29"/>
    <w:qFormat/>
    <w:uiPriority w:val="1"/>
    <w:pPr>
      <w:keepNext/>
      <w:keepLines/>
      <w:numPr>
        <w:ilvl w:val="1"/>
        <w:numId w:val="1"/>
      </w:numPr>
      <w:spacing w:before="120" w:after="60"/>
      <w:ind w:left="0" w:firstLine="200"/>
      <w:outlineLvl w:val="1"/>
    </w:pPr>
    <w:rPr>
      <w:rFonts w:eastAsia="楷体" w:cstheme="majorBidi"/>
      <w:b/>
      <w:bCs/>
      <w:szCs w:val="32"/>
    </w:rPr>
  </w:style>
  <w:style w:type="paragraph" w:styleId="6">
    <w:name w:val="heading 3"/>
    <w:basedOn w:val="4"/>
    <w:next w:val="4"/>
    <w:link w:val="30"/>
    <w:qFormat/>
    <w:uiPriority w:val="2"/>
    <w:pPr>
      <w:keepNext/>
      <w:keepLines/>
      <w:numPr>
        <w:ilvl w:val="2"/>
        <w:numId w:val="1"/>
      </w:numPr>
      <w:spacing w:before="120" w:after="60"/>
      <w:ind w:left="0" w:firstLine="200"/>
      <w:outlineLvl w:val="2"/>
    </w:pPr>
    <w:rPr>
      <w:b/>
      <w:bCs/>
      <w:szCs w:val="32"/>
    </w:rPr>
  </w:style>
  <w:style w:type="paragraph" w:styleId="7">
    <w:name w:val="heading 4"/>
    <w:basedOn w:val="4"/>
    <w:next w:val="1"/>
    <w:link w:val="31"/>
    <w:qFormat/>
    <w:uiPriority w:val="3"/>
    <w:pPr>
      <w:keepNext/>
      <w:keepLines/>
      <w:numPr>
        <w:ilvl w:val="3"/>
        <w:numId w:val="1"/>
      </w:numPr>
      <w:spacing w:before="120" w:after="60"/>
      <w:ind w:left="0" w:firstLine="200"/>
      <w:outlineLvl w:val="3"/>
    </w:pPr>
    <w:rPr>
      <w:rFonts w:cstheme="majorBidi"/>
      <w:b/>
      <w:bCs/>
    </w:rPr>
  </w:style>
  <w:style w:type="paragraph" w:styleId="8">
    <w:name w:val="heading 5"/>
    <w:basedOn w:val="4"/>
    <w:next w:val="4"/>
    <w:link w:val="32"/>
    <w:unhideWhenUsed/>
    <w:qFormat/>
    <w:uiPriority w:val="9"/>
    <w:pPr>
      <w:keepNext/>
      <w:keepLines/>
      <w:numPr>
        <w:ilvl w:val="4"/>
        <w:numId w:val="1"/>
      </w:numPr>
      <w:spacing w:before="120" w:after="60"/>
      <w:ind w:firstLine="0" w:firstLineChars="0"/>
      <w:outlineLvl w:val="4"/>
    </w:pPr>
    <w:rPr>
      <w:b/>
      <w:bCs/>
    </w:rPr>
  </w:style>
  <w:style w:type="paragraph" w:styleId="9">
    <w:name w:val="heading 6"/>
    <w:basedOn w:val="1"/>
    <w:next w:val="1"/>
    <w:unhideWhenUsed/>
    <w:qFormat/>
    <w:uiPriority w:val="9"/>
    <w:pPr>
      <w:keepNext/>
      <w:keepLines/>
      <w:spacing w:before="240" w:after="64" w:line="317" w:lineRule="auto"/>
      <w:outlineLvl w:val="5"/>
    </w:pPr>
    <w:rPr>
      <w:rFonts w:ascii="Arial" w:hAnsi="Arial" w:eastAsia="黑体"/>
      <w:b/>
      <w:sz w:val="24"/>
    </w:rPr>
  </w:style>
  <w:style w:type="character" w:default="1" w:styleId="23">
    <w:name w:val="Default Paragraph Font"/>
    <w:semiHidden/>
    <w:unhideWhenUsed/>
    <w:qFormat/>
    <w:uiPriority w:val="1"/>
  </w:style>
  <w:style w:type="table" w:default="1" w:styleId="21">
    <w:name w:val="Normal Table"/>
    <w:semiHidden/>
    <w:unhideWhenUsed/>
    <w:qFormat/>
    <w:uiPriority w:val="99"/>
    <w:tblPr>
      <w:tblCellMar>
        <w:top w:w="0" w:type="dxa"/>
        <w:left w:w="108" w:type="dxa"/>
        <w:bottom w:w="0" w:type="dxa"/>
        <w:right w:w="108" w:type="dxa"/>
      </w:tblCellMar>
    </w:tblPr>
  </w:style>
  <w:style w:type="paragraph" w:styleId="2">
    <w:name w:val="Body Text"/>
    <w:basedOn w:val="1"/>
    <w:next w:val="1"/>
    <w:qFormat/>
    <w:uiPriority w:val="0"/>
    <w:pPr>
      <w:widowControl/>
      <w:spacing w:before="100" w:beforeAutospacing="1" w:after="100" w:afterAutospacing="1"/>
      <w:jc w:val="left"/>
    </w:pPr>
    <w:rPr>
      <w:rFonts w:ascii="宋体" w:hAnsi="宋体" w:cs="宋体"/>
      <w:kern w:val="0"/>
      <w:sz w:val="24"/>
    </w:rPr>
  </w:style>
  <w:style w:type="paragraph" w:customStyle="1" w:styleId="4">
    <w:name w:val="日浩正文"/>
    <w:basedOn w:val="1"/>
    <w:link w:val="38"/>
    <w:qFormat/>
    <w:uiPriority w:val="0"/>
    <w:pPr>
      <w:spacing w:line="560" w:lineRule="exact"/>
      <w:ind w:firstLine="200" w:firstLineChars="200"/>
    </w:pPr>
    <w:rPr>
      <w:rFonts w:ascii="Times New Roman" w:hAnsi="Times New Roman" w:eastAsia="仿宋_GB2312" w:cs="Times New Roman"/>
      <w:kern w:val="0"/>
      <w:sz w:val="32"/>
      <w:szCs w:val="28"/>
      <w:lang w:val="zh-CN"/>
    </w:rPr>
  </w:style>
  <w:style w:type="paragraph" w:styleId="10">
    <w:name w:val="caption"/>
    <w:basedOn w:val="1"/>
    <w:next w:val="1"/>
    <w:unhideWhenUsed/>
    <w:qFormat/>
    <w:uiPriority w:val="35"/>
    <w:rPr>
      <w:rFonts w:eastAsia="黑体" w:asciiTheme="majorHAnsi" w:hAnsiTheme="majorHAnsi" w:cstheme="majorBidi"/>
      <w:sz w:val="20"/>
      <w:szCs w:val="20"/>
    </w:rPr>
  </w:style>
  <w:style w:type="paragraph" w:styleId="11">
    <w:name w:val="annotation text"/>
    <w:basedOn w:val="1"/>
    <w:link w:val="59"/>
    <w:unhideWhenUsed/>
    <w:qFormat/>
    <w:uiPriority w:val="99"/>
    <w:pPr>
      <w:jc w:val="left"/>
    </w:pPr>
  </w:style>
  <w:style w:type="paragraph" w:styleId="12">
    <w:name w:val="toc 3"/>
    <w:basedOn w:val="1"/>
    <w:next w:val="1"/>
    <w:unhideWhenUsed/>
    <w:qFormat/>
    <w:uiPriority w:val="39"/>
    <w:pPr>
      <w:ind w:left="840" w:leftChars="400"/>
    </w:pPr>
  </w:style>
  <w:style w:type="paragraph" w:styleId="13">
    <w:name w:val="Balloon Text"/>
    <w:basedOn w:val="1"/>
    <w:link w:val="34"/>
    <w:unhideWhenUsed/>
    <w:qFormat/>
    <w:uiPriority w:val="99"/>
    <w:rPr>
      <w:sz w:val="18"/>
      <w:szCs w:val="18"/>
    </w:rPr>
  </w:style>
  <w:style w:type="paragraph" w:styleId="14">
    <w:name w:val="footer"/>
    <w:basedOn w:val="1"/>
    <w:link w:val="35"/>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15">
    <w:name w:val="header"/>
    <w:basedOn w:val="1"/>
    <w:link w:val="54"/>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4"/>
    <w:next w:val="4"/>
    <w:unhideWhenUsed/>
    <w:qFormat/>
    <w:uiPriority w:val="39"/>
    <w:pPr>
      <w:tabs>
        <w:tab w:val="right" w:leader="dot" w:pos="8296"/>
      </w:tabs>
      <w:spacing w:line="460" w:lineRule="exact"/>
      <w:ind w:firstLine="0" w:firstLineChars="0"/>
    </w:pPr>
    <w:rPr>
      <w:b/>
    </w:rPr>
  </w:style>
  <w:style w:type="paragraph" w:styleId="17">
    <w:name w:val="footnote text"/>
    <w:basedOn w:val="1"/>
    <w:link w:val="51"/>
    <w:qFormat/>
    <w:uiPriority w:val="99"/>
    <w:pPr>
      <w:snapToGrid w:val="0"/>
      <w:jc w:val="left"/>
    </w:pPr>
    <w:rPr>
      <w:rFonts w:ascii="Times New Roman" w:hAnsi="Times New Roman" w:eastAsia="宋体"/>
      <w:szCs w:val="18"/>
    </w:rPr>
  </w:style>
  <w:style w:type="paragraph" w:styleId="18">
    <w:name w:val="toc 2"/>
    <w:basedOn w:val="4"/>
    <w:next w:val="4"/>
    <w:unhideWhenUsed/>
    <w:qFormat/>
    <w:uiPriority w:val="39"/>
    <w:pPr>
      <w:tabs>
        <w:tab w:val="right" w:leader="dot" w:pos="8296"/>
      </w:tabs>
      <w:spacing w:line="460" w:lineRule="exact"/>
      <w:ind w:left="200" w:leftChars="200" w:firstLine="0" w:firstLineChars="0"/>
    </w:pPr>
  </w:style>
  <w:style w:type="paragraph" w:styleId="19">
    <w:name w:val="Normal (Web)"/>
    <w:basedOn w:val="1"/>
    <w:semiHidden/>
    <w:unhideWhenUsed/>
    <w:qFormat/>
    <w:uiPriority w:val="99"/>
    <w:pPr>
      <w:spacing w:before="0" w:beforeAutospacing="1" w:after="0" w:afterAutospacing="1"/>
      <w:ind w:left="0" w:right="0"/>
      <w:jc w:val="left"/>
    </w:pPr>
    <w:rPr>
      <w:kern w:val="0"/>
      <w:sz w:val="24"/>
      <w:lang w:val="en-US" w:eastAsia="zh-CN" w:bidi="ar"/>
    </w:rPr>
  </w:style>
  <w:style w:type="paragraph" w:styleId="20">
    <w:name w:val="annotation subject"/>
    <w:basedOn w:val="11"/>
    <w:next w:val="11"/>
    <w:link w:val="60"/>
    <w:unhideWhenUsed/>
    <w:qFormat/>
    <w:uiPriority w:val="99"/>
    <w:rPr>
      <w:b/>
      <w:bCs/>
    </w:rPr>
  </w:style>
  <w:style w:type="table" w:styleId="22">
    <w:name w:val="Table Grid"/>
    <w:basedOn w:val="21"/>
    <w:qFormat/>
    <w:uiPriority w:val="99"/>
    <w:pPr>
      <w:spacing w:line="300" w:lineRule="exact"/>
      <w:jc w:val="center"/>
    </w:pPr>
    <w:rPr>
      <w:rFonts w:eastAsia="仿宋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blHeader/>
    </w:trPr>
    <w:tcPr>
      <w:vAlign w:val="center"/>
    </w:tcPr>
  </w:style>
  <w:style w:type="character" w:styleId="24">
    <w:name w:val="Hyperlink"/>
    <w:basedOn w:val="23"/>
    <w:unhideWhenUsed/>
    <w:qFormat/>
    <w:uiPriority w:val="99"/>
    <w:rPr>
      <w:color w:val="0563C1" w:themeColor="hyperlink"/>
      <w:u w:val="single"/>
      <w14:textFill>
        <w14:solidFill>
          <w14:schemeClr w14:val="hlink"/>
        </w14:solidFill>
      </w14:textFill>
    </w:rPr>
  </w:style>
  <w:style w:type="character" w:styleId="25">
    <w:name w:val="annotation reference"/>
    <w:basedOn w:val="23"/>
    <w:unhideWhenUsed/>
    <w:qFormat/>
    <w:uiPriority w:val="99"/>
    <w:rPr>
      <w:sz w:val="21"/>
      <w:szCs w:val="21"/>
    </w:rPr>
  </w:style>
  <w:style w:type="character" w:styleId="26">
    <w:name w:val="footnote reference"/>
    <w:qFormat/>
    <w:uiPriority w:val="99"/>
    <w:rPr>
      <w:vertAlign w:val="superscript"/>
    </w:rPr>
  </w:style>
  <w:style w:type="paragraph" w:customStyle="1" w:styleId="27">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character" w:customStyle="1" w:styleId="28">
    <w:name w:val="标题 1 字符"/>
    <w:basedOn w:val="23"/>
    <w:link w:val="3"/>
    <w:qFormat/>
    <w:uiPriority w:val="0"/>
    <w:rPr>
      <w:rFonts w:ascii="Times New Roman" w:hAnsi="Times New Roman" w:eastAsia="黑体" w:cs="Times New Roman"/>
      <w:bCs/>
      <w:kern w:val="44"/>
      <w:sz w:val="32"/>
      <w:szCs w:val="44"/>
      <w:lang w:val="zh-CN" w:eastAsia="zh-CN"/>
    </w:rPr>
  </w:style>
  <w:style w:type="character" w:customStyle="1" w:styleId="29">
    <w:name w:val="标题 2 字符"/>
    <w:basedOn w:val="23"/>
    <w:link w:val="5"/>
    <w:qFormat/>
    <w:uiPriority w:val="1"/>
    <w:rPr>
      <w:rFonts w:ascii="Times New Roman" w:hAnsi="Times New Roman" w:eastAsia="楷体" w:cstheme="majorBidi"/>
      <w:b/>
      <w:bCs/>
      <w:kern w:val="0"/>
      <w:sz w:val="28"/>
      <w:szCs w:val="32"/>
      <w:lang w:val="zh-CN" w:eastAsia="zh-CN"/>
    </w:rPr>
  </w:style>
  <w:style w:type="character" w:customStyle="1" w:styleId="30">
    <w:name w:val="标题 3 字符"/>
    <w:basedOn w:val="23"/>
    <w:link w:val="6"/>
    <w:qFormat/>
    <w:uiPriority w:val="2"/>
    <w:rPr>
      <w:rFonts w:ascii="Times New Roman" w:hAnsi="Times New Roman" w:eastAsia="仿宋_GB2312" w:cs="Times New Roman"/>
      <w:b/>
      <w:bCs/>
      <w:kern w:val="0"/>
      <w:sz w:val="28"/>
      <w:szCs w:val="32"/>
      <w:lang w:val="zh-CN" w:eastAsia="zh-CN"/>
    </w:rPr>
  </w:style>
  <w:style w:type="character" w:customStyle="1" w:styleId="31">
    <w:name w:val="标题 4 字符"/>
    <w:basedOn w:val="23"/>
    <w:link w:val="7"/>
    <w:qFormat/>
    <w:uiPriority w:val="3"/>
    <w:rPr>
      <w:rFonts w:ascii="Times New Roman" w:hAnsi="Times New Roman" w:eastAsia="仿宋_GB2312" w:cstheme="majorBidi"/>
      <w:b/>
      <w:bCs/>
      <w:kern w:val="0"/>
      <w:sz w:val="28"/>
      <w:szCs w:val="28"/>
      <w:lang w:val="zh-CN" w:eastAsia="zh-CN"/>
    </w:rPr>
  </w:style>
  <w:style w:type="character" w:customStyle="1" w:styleId="32">
    <w:name w:val="标题 5 字符"/>
    <w:basedOn w:val="23"/>
    <w:link w:val="8"/>
    <w:qFormat/>
    <w:uiPriority w:val="9"/>
    <w:rPr>
      <w:rFonts w:ascii="Times New Roman" w:hAnsi="Times New Roman" w:eastAsia="仿宋_GB2312" w:cs="Times New Roman"/>
      <w:b/>
      <w:bCs/>
      <w:kern w:val="0"/>
      <w:sz w:val="28"/>
      <w:szCs w:val="28"/>
      <w:lang w:val="zh-CN" w:eastAsia="zh-CN"/>
    </w:rPr>
  </w:style>
  <w:style w:type="paragraph" w:customStyle="1" w:styleId="33">
    <w:name w:val="TOC 标题1"/>
    <w:basedOn w:val="3"/>
    <w:next w:val="1"/>
    <w:unhideWhenUsed/>
    <w:qFormat/>
    <w:uiPriority w:val="39"/>
    <w:pPr>
      <w:widowControl/>
      <w:numPr>
        <w:numId w:val="0"/>
      </w:numPr>
      <w:spacing w:before="240" w:after="0" w:line="259" w:lineRule="auto"/>
      <w:outlineLvl w:val="9"/>
    </w:pPr>
    <w:rPr>
      <w:rFonts w:asciiTheme="majorHAnsi" w:hAnsiTheme="majorHAnsi" w:eastAsiaTheme="majorEastAsia" w:cstheme="majorBidi"/>
      <w:b/>
      <w:bCs w:val="0"/>
      <w:color w:val="2F5597" w:themeColor="accent1" w:themeShade="BF"/>
      <w:kern w:val="0"/>
      <w:szCs w:val="32"/>
    </w:rPr>
  </w:style>
  <w:style w:type="character" w:customStyle="1" w:styleId="34">
    <w:name w:val="批注框文本 字符"/>
    <w:basedOn w:val="23"/>
    <w:link w:val="13"/>
    <w:semiHidden/>
    <w:qFormat/>
    <w:uiPriority w:val="99"/>
    <w:rPr>
      <w:sz w:val="18"/>
      <w:szCs w:val="18"/>
    </w:rPr>
  </w:style>
  <w:style w:type="character" w:customStyle="1" w:styleId="35">
    <w:name w:val="页脚 字符"/>
    <w:basedOn w:val="23"/>
    <w:link w:val="14"/>
    <w:qFormat/>
    <w:uiPriority w:val="99"/>
    <w:rPr>
      <w:rFonts w:ascii="Calibri" w:hAnsi="Calibri" w:eastAsia="宋体" w:cs="Times New Roman"/>
      <w:sz w:val="18"/>
      <w:szCs w:val="18"/>
    </w:rPr>
  </w:style>
  <w:style w:type="paragraph" w:customStyle="1" w:styleId="36">
    <w:name w:val="日浩封面标题"/>
    <w:basedOn w:val="1"/>
    <w:next w:val="37"/>
    <w:qFormat/>
    <w:uiPriority w:val="0"/>
    <w:pPr>
      <w:jc w:val="center"/>
    </w:pPr>
    <w:rPr>
      <w:rFonts w:ascii="Times New Roman" w:hAnsi="Times New Roman" w:eastAsia="黑体" w:cs="Times New Roman"/>
      <w:snapToGrid w:val="0"/>
      <w:sz w:val="48"/>
      <w:szCs w:val="24"/>
    </w:rPr>
  </w:style>
  <w:style w:type="paragraph" w:customStyle="1" w:styleId="37">
    <w:name w:val="日浩封面项目信息"/>
    <w:basedOn w:val="1"/>
    <w:qFormat/>
    <w:uiPriority w:val="0"/>
    <w:pPr>
      <w:spacing w:before="120"/>
      <w:ind w:left="800" w:leftChars="800"/>
      <w:jc w:val="left"/>
    </w:pPr>
    <w:rPr>
      <w:rFonts w:ascii="Times New Roman" w:hAnsi="Times New Roman" w:eastAsia="仿宋_GB2312" w:cs="Times New Roman"/>
      <w:kern w:val="0"/>
      <w:sz w:val="32"/>
      <w:szCs w:val="28"/>
      <w:lang w:val="zh-CN"/>
    </w:rPr>
  </w:style>
  <w:style w:type="character" w:customStyle="1" w:styleId="38">
    <w:name w:val="闻政正文 Char"/>
    <w:link w:val="4"/>
    <w:qFormat/>
    <w:uiPriority w:val="0"/>
    <w:rPr>
      <w:rFonts w:eastAsia="仿宋_GB2312"/>
      <w:sz w:val="32"/>
      <w:szCs w:val="28"/>
      <w:lang w:val="zh-CN"/>
    </w:rPr>
  </w:style>
  <w:style w:type="paragraph" w:customStyle="1" w:styleId="39">
    <w:name w:val="日浩图（表）注"/>
    <w:basedOn w:val="1"/>
    <w:link w:val="40"/>
    <w:qFormat/>
    <w:uiPriority w:val="5"/>
    <w:pPr>
      <w:spacing w:before="120"/>
    </w:pPr>
    <w:rPr>
      <w:rFonts w:ascii="Times New Roman" w:hAnsi="Times New Roman" w:eastAsia="仿宋_GB2312" w:cs="Arial"/>
      <w:kern w:val="0"/>
    </w:rPr>
  </w:style>
  <w:style w:type="character" w:customStyle="1" w:styleId="40">
    <w:name w:val="闻政图（表）注 Char"/>
    <w:link w:val="39"/>
    <w:qFormat/>
    <w:uiPriority w:val="5"/>
    <w:rPr>
      <w:rFonts w:ascii="Times New Roman" w:hAnsi="Times New Roman" w:eastAsia="仿宋_GB2312" w:cs="Arial"/>
      <w:kern w:val="0"/>
    </w:rPr>
  </w:style>
  <w:style w:type="paragraph" w:customStyle="1" w:styleId="41">
    <w:name w:val="日浩图表名"/>
    <w:basedOn w:val="1"/>
    <w:link w:val="42"/>
    <w:qFormat/>
    <w:uiPriority w:val="0"/>
    <w:pPr>
      <w:spacing w:before="60" w:after="60"/>
      <w:jc w:val="center"/>
    </w:pPr>
    <w:rPr>
      <w:rFonts w:ascii="Times New Roman" w:hAnsi="Times New Roman" w:eastAsia="仿宋_GB2312" w:cs="Times New Roman"/>
      <w:b/>
      <w:kern w:val="0"/>
      <w:sz w:val="24"/>
      <w:szCs w:val="28"/>
    </w:rPr>
  </w:style>
  <w:style w:type="character" w:customStyle="1" w:styleId="42">
    <w:name w:val="闻政图表名 字符"/>
    <w:link w:val="41"/>
    <w:qFormat/>
    <w:uiPriority w:val="4"/>
    <w:rPr>
      <w:rFonts w:ascii="Times New Roman" w:hAnsi="Times New Roman" w:eastAsia="仿宋_GB2312" w:cs="Times New Roman"/>
      <w:b/>
      <w:kern w:val="0"/>
      <w:sz w:val="24"/>
      <w:szCs w:val="28"/>
    </w:rPr>
  </w:style>
  <w:style w:type="paragraph" w:customStyle="1" w:styleId="43">
    <w:name w:val="日浩备注类"/>
    <w:basedOn w:val="4"/>
    <w:qFormat/>
    <w:uiPriority w:val="5"/>
    <w:pPr>
      <w:spacing w:line="240" w:lineRule="auto"/>
      <w:jc w:val="left"/>
    </w:pPr>
    <w:rPr>
      <w:rFonts w:cs="宋体"/>
      <w:sz w:val="21"/>
    </w:rPr>
  </w:style>
  <w:style w:type="paragraph" w:customStyle="1" w:styleId="44">
    <w:name w:val="日浩附件标题"/>
    <w:basedOn w:val="4"/>
    <w:qFormat/>
    <w:uiPriority w:val="6"/>
    <w:pPr>
      <w:numPr>
        <w:ilvl w:val="5"/>
        <w:numId w:val="1"/>
      </w:numPr>
      <w:spacing w:before="120" w:after="60" w:line="240" w:lineRule="auto"/>
      <w:ind w:firstLineChars="0"/>
      <w:outlineLvl w:val="0"/>
    </w:pPr>
    <w:rPr>
      <w:rFonts w:eastAsia="黑体"/>
      <w:b/>
    </w:rPr>
  </w:style>
  <w:style w:type="paragraph" w:customStyle="1" w:styleId="45">
    <w:name w:val="日浩附件正文"/>
    <w:basedOn w:val="4"/>
    <w:qFormat/>
    <w:uiPriority w:val="6"/>
    <w:rPr>
      <w:sz w:val="28"/>
    </w:rPr>
  </w:style>
  <w:style w:type="paragraph" w:customStyle="1" w:styleId="46">
    <w:name w:val="日浩附件报告名"/>
    <w:basedOn w:val="4"/>
    <w:qFormat/>
    <w:uiPriority w:val="9"/>
    <w:pPr>
      <w:spacing w:before="120" w:after="60"/>
      <w:ind w:firstLine="0" w:firstLineChars="0"/>
      <w:jc w:val="center"/>
    </w:pPr>
    <w:rPr>
      <w:b/>
    </w:rPr>
  </w:style>
  <w:style w:type="paragraph" w:customStyle="1" w:styleId="47">
    <w:name w:val="日浩附件一级标题"/>
    <w:basedOn w:val="46"/>
    <w:next w:val="45"/>
    <w:qFormat/>
    <w:uiPriority w:val="6"/>
    <w:pPr>
      <w:ind w:firstLine="200" w:firstLineChars="200"/>
      <w:jc w:val="left"/>
    </w:pPr>
    <w:rPr>
      <w:rFonts w:cs="宋体"/>
      <w:sz w:val="28"/>
    </w:rPr>
  </w:style>
  <w:style w:type="paragraph" w:customStyle="1" w:styleId="48">
    <w:name w:val="日浩附件二级标题"/>
    <w:basedOn w:val="47"/>
    <w:qFormat/>
    <w:uiPriority w:val="8"/>
    <w:rPr>
      <w:rFonts w:ascii="宋体" w:hAnsi="宋体" w:eastAsia="宋体"/>
    </w:rPr>
  </w:style>
  <w:style w:type="paragraph" w:customStyle="1" w:styleId="49">
    <w:name w:val="日浩附件三级标题"/>
    <w:basedOn w:val="48"/>
    <w:qFormat/>
    <w:uiPriority w:val="8"/>
    <w:rPr>
      <w:rFonts w:ascii="Times New Roman" w:hAnsi="Times New Roman" w:eastAsia="仿宋_GB2312"/>
    </w:rPr>
  </w:style>
  <w:style w:type="paragraph" w:customStyle="1" w:styleId="50">
    <w:name w:val="日浩附件四级标题"/>
    <w:basedOn w:val="49"/>
    <w:qFormat/>
    <w:uiPriority w:val="9"/>
    <w:pPr>
      <w:spacing w:before="0" w:after="0"/>
    </w:pPr>
  </w:style>
  <w:style w:type="character" w:customStyle="1" w:styleId="51">
    <w:name w:val="脚注文本 字符"/>
    <w:basedOn w:val="23"/>
    <w:link w:val="17"/>
    <w:qFormat/>
    <w:uiPriority w:val="99"/>
    <w:rPr>
      <w:rFonts w:cstheme="minorBidi"/>
      <w:kern w:val="2"/>
      <w:sz w:val="21"/>
      <w:szCs w:val="18"/>
    </w:rPr>
  </w:style>
  <w:style w:type="paragraph" w:customStyle="1" w:styleId="52">
    <w:name w:val="日浩脚注"/>
    <w:basedOn w:val="4"/>
    <w:qFormat/>
    <w:uiPriority w:val="9"/>
    <w:pPr>
      <w:spacing w:line="400" w:lineRule="exact"/>
      <w:ind w:firstLine="0" w:firstLineChars="0"/>
    </w:pPr>
    <w:rPr>
      <w:sz w:val="18"/>
    </w:rPr>
  </w:style>
  <w:style w:type="paragraph" w:customStyle="1" w:styleId="53">
    <w:name w:val="日浩目录标题"/>
    <w:basedOn w:val="36"/>
    <w:qFormat/>
    <w:uiPriority w:val="1"/>
  </w:style>
  <w:style w:type="character" w:customStyle="1" w:styleId="54">
    <w:name w:val="页眉 字符"/>
    <w:basedOn w:val="23"/>
    <w:link w:val="15"/>
    <w:qFormat/>
    <w:uiPriority w:val="99"/>
    <w:rPr>
      <w:sz w:val="18"/>
      <w:szCs w:val="18"/>
    </w:rPr>
  </w:style>
  <w:style w:type="table" w:customStyle="1" w:styleId="55">
    <w:name w:val="网格型浅色1"/>
    <w:basedOn w:val="21"/>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table" w:customStyle="1" w:styleId="56">
    <w:name w:val="无格式表格 11"/>
    <w:basedOn w:val="21"/>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paragraph" w:customStyle="1" w:styleId="57">
    <w:name w:val="日浩表文字"/>
    <w:basedOn w:val="4"/>
    <w:link w:val="58"/>
    <w:qFormat/>
    <w:uiPriority w:val="0"/>
    <w:pPr>
      <w:widowControl/>
      <w:spacing w:line="320" w:lineRule="exact"/>
      <w:ind w:firstLine="0" w:firstLineChars="0"/>
      <w:jc w:val="center"/>
    </w:pPr>
    <w:rPr>
      <w:rFonts w:cs="宋体"/>
      <w:bCs/>
      <w:color w:val="000000"/>
      <w:sz w:val="22"/>
      <w:szCs w:val="22"/>
    </w:rPr>
  </w:style>
  <w:style w:type="character" w:customStyle="1" w:styleId="58">
    <w:name w:val="闻政表文字 字符"/>
    <w:basedOn w:val="38"/>
    <w:link w:val="57"/>
    <w:qFormat/>
    <w:uiPriority w:val="0"/>
    <w:rPr>
      <w:rFonts w:ascii="Times New Roman" w:hAnsi="Times New Roman" w:eastAsia="仿宋_GB2312" w:cs="宋体"/>
      <w:bCs/>
      <w:color w:val="000000"/>
      <w:kern w:val="0"/>
      <w:sz w:val="22"/>
      <w:szCs w:val="22"/>
      <w:lang w:val="zh-CN" w:eastAsia="zh-CN"/>
    </w:rPr>
  </w:style>
  <w:style w:type="character" w:customStyle="1" w:styleId="59">
    <w:name w:val="批注文字 字符"/>
    <w:basedOn w:val="23"/>
    <w:link w:val="11"/>
    <w:qFormat/>
    <w:uiPriority w:val="99"/>
  </w:style>
  <w:style w:type="character" w:customStyle="1" w:styleId="60">
    <w:name w:val="批注主题 字符"/>
    <w:basedOn w:val="59"/>
    <w:link w:val="20"/>
    <w:semiHidden/>
    <w:qFormat/>
    <w:uiPriority w:val="99"/>
    <w:rPr>
      <w:b/>
      <w:bCs/>
    </w:rPr>
  </w:style>
  <w:style w:type="paragraph" w:customStyle="1" w:styleId="61">
    <w:name w:val="日浩评价小组人员名单"/>
    <w:basedOn w:val="1"/>
    <w:qFormat/>
    <w:uiPriority w:val="0"/>
    <w:pPr>
      <w:jc w:val="left"/>
    </w:pPr>
    <w:rPr>
      <w:rFonts w:eastAsia="仿宋_GB2312"/>
      <w:sz w:val="32"/>
    </w:rPr>
  </w:style>
  <w:style w:type="paragraph" w:customStyle="1" w:styleId="62">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63">
    <w:name w:val="闻政表文字"/>
    <w:basedOn w:val="1"/>
    <w:qFormat/>
    <w:uiPriority w:val="0"/>
    <w:rPr>
      <w:rFonts w:ascii="Calibri" w:hAnsi="Calibri" w:eastAsia="宋体" w:cs="Times New Roman"/>
    </w:rPr>
  </w:style>
  <w:style w:type="paragraph" w:customStyle="1" w:styleId="64">
    <w:name w:val="WPSOffice手动目录 1"/>
    <w:qFormat/>
    <w:uiPriority w:val="0"/>
    <w:rPr>
      <w:rFonts w:ascii="Times New Roman" w:hAnsi="Times New Roman" w:eastAsia="宋体" w:cs="Times New Roman"/>
      <w:lang w:val="en-US" w:eastAsia="zh-CN" w:bidi="ar-SA"/>
    </w:rPr>
  </w:style>
  <w:style w:type="paragraph" w:customStyle="1" w:styleId="65">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66">
    <w:name w:val="图表标题-四号仿宋加粗"/>
    <w:basedOn w:val="41"/>
    <w:link w:val="68"/>
    <w:qFormat/>
    <w:uiPriority w:val="0"/>
    <w:rPr>
      <w:rFonts w:eastAsia="仿宋"/>
      <w:sz w:val="28"/>
      <w:shd w:val="clear" w:color="auto" w:fill="FFFFFF"/>
    </w:rPr>
  </w:style>
  <w:style w:type="paragraph" w:customStyle="1" w:styleId="67">
    <w:name w:val="表格文字-仿宋四号"/>
    <w:basedOn w:val="57"/>
    <w:link w:val="69"/>
    <w:qFormat/>
    <w:uiPriority w:val="0"/>
    <w:rPr>
      <w:rFonts w:eastAsia="仿宋"/>
      <w:bCs w:val="0"/>
      <w:color w:val="auto"/>
      <w:sz w:val="28"/>
    </w:rPr>
  </w:style>
  <w:style w:type="character" w:customStyle="1" w:styleId="68">
    <w:name w:val="图表标题-四号仿宋加粗 字符"/>
    <w:basedOn w:val="42"/>
    <w:link w:val="66"/>
    <w:qFormat/>
    <w:uiPriority w:val="0"/>
    <w:rPr>
      <w:rFonts w:ascii="Times New Roman" w:hAnsi="Times New Roman" w:eastAsia="仿宋" w:cs="Times New Roman"/>
      <w:kern w:val="0"/>
      <w:sz w:val="28"/>
      <w:szCs w:val="28"/>
    </w:rPr>
  </w:style>
  <w:style w:type="character" w:customStyle="1" w:styleId="69">
    <w:name w:val="表格文字-仿宋四号 字符"/>
    <w:basedOn w:val="58"/>
    <w:link w:val="67"/>
    <w:qFormat/>
    <w:uiPriority w:val="0"/>
    <w:rPr>
      <w:rFonts w:ascii="Times New Roman" w:hAnsi="Times New Roman" w:eastAsia="仿宋" w:cs="宋体"/>
      <w:bCs w:val="0"/>
      <w:color w:val="000000"/>
      <w:kern w:val="0"/>
      <w:sz w:val="28"/>
      <w:szCs w:val="22"/>
      <w:lang w:val="zh-CN" w:eastAsia="zh-CN"/>
    </w:rPr>
  </w:style>
  <w:style w:type="character" w:customStyle="1" w:styleId="70">
    <w:name w:val="未处理的提及1"/>
    <w:basedOn w:val="23"/>
    <w:unhideWhenUsed/>
    <w:qFormat/>
    <w:uiPriority w:val="99"/>
    <w:rPr>
      <w:color w:val="605E5C"/>
      <w:shd w:val="clear" w:color="auto" w:fill="E1DFDD"/>
    </w:rPr>
  </w:style>
  <w:style w:type="paragraph" w:customStyle="1" w:styleId="71">
    <w:name w:val="Body text|1"/>
    <w:basedOn w:val="1"/>
    <w:qFormat/>
    <w:uiPriority w:val="0"/>
    <w:pPr>
      <w:spacing w:line="434" w:lineRule="auto"/>
      <w:ind w:firstLine="400"/>
    </w:pPr>
    <w:rPr>
      <w:rFonts w:ascii="宋体" w:hAnsi="宋体" w:eastAsia="宋体" w:cs="宋体"/>
      <w:sz w:val="30"/>
      <w:szCs w:val="30"/>
      <w:lang w:val="zh-TW" w:eastAsia="zh-TW" w:bidi="zh-TW"/>
    </w:rPr>
  </w:style>
  <w:style w:type="paragraph" w:customStyle="1" w:styleId="72">
    <w:name w:val="Heading #1|1"/>
    <w:basedOn w:val="1"/>
    <w:qFormat/>
    <w:uiPriority w:val="0"/>
    <w:pPr>
      <w:spacing w:after="700"/>
      <w:jc w:val="center"/>
      <w:outlineLvl w:val="0"/>
    </w:pPr>
    <w:rPr>
      <w:rFonts w:ascii="宋体" w:hAnsi="宋体" w:eastAsia="宋体" w:cs="宋体"/>
      <w:color w:val="DD012C"/>
      <w:sz w:val="88"/>
      <w:szCs w:val="88"/>
      <w:lang w:val="zh-TW" w:eastAsia="zh-TW" w:bidi="zh-TW"/>
    </w:rPr>
  </w:style>
  <w:style w:type="paragraph" w:customStyle="1" w:styleId="73">
    <w:name w:val="Header or footer|1"/>
    <w:basedOn w:val="1"/>
    <w:qFormat/>
    <w:uiPriority w:val="0"/>
    <w:rPr>
      <w:rFonts w:ascii="宋体" w:hAnsi="宋体" w:eastAsia="宋体" w:cs="宋体"/>
      <w:sz w:val="28"/>
      <w:szCs w:val="28"/>
      <w:lang w:val="zh-TW" w:eastAsia="zh-TW" w:bidi="zh-TW"/>
    </w:rPr>
  </w:style>
  <w:style w:type="character" w:customStyle="1" w:styleId="74">
    <w:name w:val="l-btn-left"/>
    <w:basedOn w:val="23"/>
    <w:qFormat/>
    <w:uiPriority w:val="0"/>
  </w:style>
  <w:style w:type="character" w:customStyle="1" w:styleId="75">
    <w:name w:val="l-btn-left1"/>
    <w:basedOn w:val="23"/>
    <w:qFormat/>
    <w:uiPriority w:val="0"/>
  </w:style>
  <w:style w:type="character" w:customStyle="1" w:styleId="76">
    <w:name w:val="l-btn-left2"/>
    <w:basedOn w:val="23"/>
    <w:qFormat/>
    <w:uiPriority w:val="0"/>
  </w:style>
  <w:style w:type="character" w:customStyle="1" w:styleId="77">
    <w:name w:val="l-btn-left3"/>
    <w:basedOn w:val="23"/>
    <w:qFormat/>
    <w:uiPriority w:val="0"/>
  </w:style>
  <w:style w:type="character" w:customStyle="1" w:styleId="78">
    <w:name w:val="l-btn-text"/>
    <w:basedOn w:val="23"/>
    <w:qFormat/>
    <w:uiPriority w:val="0"/>
  </w:style>
  <w:style w:type="character" w:customStyle="1" w:styleId="79">
    <w:name w:val="l-btn-empty"/>
    <w:basedOn w:val="23"/>
    <w:qFormat/>
    <w:uiPriority w:val="0"/>
  </w:style>
  <w:style w:type="paragraph" w:customStyle="1" w:styleId="80">
    <w:name w:val="Body text|3"/>
    <w:basedOn w:val="1"/>
    <w:qFormat/>
    <w:uiPriority w:val="0"/>
    <w:pPr>
      <w:widowControl w:val="0"/>
      <w:shd w:val="clear" w:color="auto" w:fill="auto"/>
      <w:jc w:val="center"/>
    </w:pPr>
    <w:rPr>
      <w:rFonts w:ascii="宋体" w:hAnsi="宋体" w:eastAsia="宋体" w:cs="宋体"/>
      <w:sz w:val="36"/>
      <w:szCs w:val="36"/>
      <w:u w:val="none"/>
      <w:shd w:val="clear" w:color="auto" w:fill="auto"/>
      <w:lang w:val="zh-TW" w:eastAsia="zh-TW" w:bidi="zh-TW"/>
    </w:rPr>
  </w:style>
  <w:style w:type="paragraph" w:customStyle="1" w:styleId="81">
    <w:name w:val="公文二级标题"/>
    <w:basedOn w:val="5"/>
    <w:qFormat/>
    <w:uiPriority w:val="0"/>
    <w:pPr>
      <w:spacing w:after="240"/>
      <w:ind w:firstLine="643"/>
    </w:pPr>
    <w:rPr>
      <w:rFonts w:ascii="楷体_GB2312" w:hAnsi="楷体" w:cs="楷体_GB2312"/>
    </w:rPr>
  </w:style>
  <w:style w:type="paragraph" w:customStyle="1" w:styleId="82">
    <w:name w:val="Table Paragraph"/>
    <w:basedOn w:val="1"/>
    <w:qFormat/>
    <w:uiPriority w:val="1"/>
    <w:rPr>
      <w:rFonts w:ascii="等线" w:hAnsi="等线" w:eastAsia="等线" w:cs="等线"/>
      <w:lang w:val="zh-CN" w:eastAsia="zh-CN" w:bidi="zh-CN"/>
    </w:rPr>
  </w:style>
  <w:style w:type="character" w:customStyle="1" w:styleId="83">
    <w:name w:val="font11"/>
    <w:basedOn w:val="23"/>
    <w:qFormat/>
    <w:uiPriority w:val="0"/>
    <w:rPr>
      <w:rFonts w:hint="default" w:ascii="仿宋_GB2312" w:eastAsia="仿宋_GB2312" w:cs="仿宋_GB2312"/>
      <w:color w:val="000000"/>
      <w:sz w:val="22"/>
      <w:szCs w:val="22"/>
      <w:u w:val="none"/>
    </w:rPr>
  </w:style>
  <w:style w:type="character" w:customStyle="1" w:styleId="84">
    <w:name w:val="font31"/>
    <w:basedOn w:val="23"/>
    <w:qFormat/>
    <w:uiPriority w:val="0"/>
    <w:rPr>
      <w:rFonts w:hint="default" w:ascii="仿宋_GB2312" w:eastAsia="仿宋_GB2312" w:cs="仿宋_GB2312"/>
      <w:color w:val="000000"/>
      <w:sz w:val="22"/>
      <w:szCs w:val="22"/>
      <w:u w:val="none"/>
    </w:r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theme" Target="theme/theme1.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1.xml"/><Relationship Id="rId3" Type="http://schemas.openxmlformats.org/officeDocument/2006/relationships/footnotes" Target="footnotes.xml"/><Relationship Id="rId2" Type="http://schemas.openxmlformats.org/officeDocument/2006/relationships/settings" Target="settings.xml"/><Relationship Id="rId10" Type="http://schemas.microsoft.com/office/2011/relationships/people" Target="peop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Pages>34</Pages>
  <Words>14286</Words>
  <Characters>15643</Characters>
  <Lines>88</Lines>
  <Paragraphs>24</Paragraphs>
  <TotalTime>11</TotalTime>
  <ScaleCrop>false</ScaleCrop>
  <LinksUpToDate>false</LinksUpToDate>
  <CharactersWithSpaces>15653</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2021-02-22T19:04:00Z</dcterms:created>
  <dc:creator>sunshine</dc:creator>
  <cp:lastModifiedBy>WPS_1651111668</cp:lastModifiedBy>
  <cp:lastPrinted>2022-06-21T09:12:00Z</cp:lastPrinted>
  <dcterms:modified xsi:type="dcterms:W3CDTF">2022-06-23T13:21:00Z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F786AADCD6534A319CF82A06694D941F</vt:lpwstr>
  </property>
</Properties>
</file>